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EF1" w:rsidRPr="00467B9C" w:rsidRDefault="00401EF1" w:rsidP="00C168AD">
      <w:pPr>
        <w:rPr>
          <w:b/>
        </w:rPr>
      </w:pPr>
      <w:bookmarkStart w:id="0" w:name="_GoBack"/>
      <w:bookmarkEnd w:id="0"/>
      <w:r w:rsidRPr="00467B9C">
        <w:rPr>
          <w:noProof/>
        </w:rPr>
        <w:drawing>
          <wp:inline distT="0" distB="0" distL="0" distR="0" wp14:anchorId="642F43E1" wp14:editId="044C02A8">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401EF1" w:rsidRDefault="007819FB" w:rsidP="00401EF1">
      <w:pPr>
        <w:jc w:val="center"/>
        <w:rPr>
          <w:b/>
          <w:color w:val="003B8E"/>
          <w:sz w:val="32"/>
          <w:szCs w:val="32"/>
        </w:rPr>
      </w:pPr>
      <w:r w:rsidRPr="00467B9C">
        <w:rPr>
          <w:b/>
          <w:color w:val="003B8E"/>
          <w:sz w:val="32"/>
          <w:szCs w:val="32"/>
        </w:rPr>
        <w:t>Utilisation de</w:t>
      </w:r>
      <w:r w:rsidR="00574713">
        <w:rPr>
          <w:b/>
          <w:color w:val="003B8E"/>
          <w:sz w:val="32"/>
          <w:szCs w:val="32"/>
        </w:rPr>
        <w:t xml:space="preserve">s </w:t>
      </w:r>
      <w:r w:rsidRPr="00467B9C">
        <w:rPr>
          <w:b/>
          <w:color w:val="003B8E"/>
          <w:sz w:val="32"/>
          <w:szCs w:val="32"/>
        </w:rPr>
        <w:t>état</w:t>
      </w:r>
      <w:r w:rsidR="00574713">
        <w:rPr>
          <w:b/>
          <w:color w:val="003B8E"/>
          <w:sz w:val="32"/>
          <w:szCs w:val="32"/>
        </w:rPr>
        <w:t>s</w:t>
      </w:r>
      <w:r w:rsidRPr="00467B9C">
        <w:rPr>
          <w:b/>
          <w:color w:val="003B8E"/>
          <w:sz w:val="32"/>
          <w:szCs w:val="32"/>
        </w:rPr>
        <w:t xml:space="preserve"> «</w:t>
      </w:r>
      <w:r w:rsidR="00574713">
        <w:rPr>
          <w:b/>
          <w:color w:val="003B8E"/>
          <w:sz w:val="32"/>
          <w:szCs w:val="32"/>
        </w:rPr>
        <w:t xml:space="preserve"> Variation des</w:t>
      </w:r>
      <w:r w:rsidRPr="00467B9C">
        <w:rPr>
          <w:b/>
          <w:color w:val="003B8E"/>
          <w:sz w:val="32"/>
          <w:szCs w:val="32"/>
        </w:rPr>
        <w:t> </w:t>
      </w:r>
      <w:r w:rsidR="001C2F58">
        <w:rPr>
          <w:b/>
          <w:color w:val="003B8E"/>
          <w:sz w:val="32"/>
          <w:szCs w:val="32"/>
        </w:rPr>
        <w:t>capitaux propres</w:t>
      </w:r>
      <w:r w:rsidRPr="00467B9C">
        <w:rPr>
          <w:b/>
          <w:color w:val="003B8E"/>
          <w:sz w:val="32"/>
          <w:szCs w:val="32"/>
        </w:rPr>
        <w:t xml:space="preserve"> » </w:t>
      </w:r>
    </w:p>
    <w:p w:rsidR="003819D0" w:rsidRPr="00467B9C" w:rsidRDefault="003819D0" w:rsidP="00401EF1">
      <w:pPr>
        <w:jc w:val="center"/>
        <w:rPr>
          <w:b/>
          <w:color w:val="003B8E"/>
          <w:sz w:val="32"/>
          <w:szCs w:val="32"/>
        </w:rPr>
      </w:pPr>
      <w:r>
        <w:rPr>
          <w:b/>
          <w:color w:val="003B8E"/>
          <w:sz w:val="32"/>
          <w:szCs w:val="32"/>
        </w:rPr>
        <w:t>(FR.04.01, FR.04.02 et FR.04.03)</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575B8D" w:rsidRDefault="00AA1331" w:rsidP="00F44705">
      <w:pPr>
        <w:pStyle w:val="Paragraphedeliste10"/>
        <w:spacing w:before="120" w:after="120"/>
        <w:ind w:left="0"/>
      </w:pPr>
      <w:r w:rsidRPr="00467B9C">
        <w:t>L'objectif de ce</w:t>
      </w:r>
      <w:r w:rsidR="00574713">
        <w:t>s</w:t>
      </w:r>
      <w:r w:rsidRPr="00467B9C">
        <w:t xml:space="preserve"> état</w:t>
      </w:r>
      <w:r w:rsidR="00574713">
        <w:t>s</w:t>
      </w:r>
      <w:r w:rsidRPr="00467B9C">
        <w:t xml:space="preserve"> est </w:t>
      </w:r>
      <w:r w:rsidR="001C2F58">
        <w:t>de présenter l</w:t>
      </w:r>
      <w:r w:rsidR="00574713">
        <w:t>a</w:t>
      </w:r>
      <w:r w:rsidR="001C2F58">
        <w:t xml:space="preserve"> </w:t>
      </w:r>
      <w:r w:rsidR="00574713">
        <w:t xml:space="preserve">décomposition </w:t>
      </w:r>
      <w:r w:rsidR="00801A09" w:rsidRPr="00467B9C">
        <w:t xml:space="preserve">des </w:t>
      </w:r>
      <w:r w:rsidR="00006CE0" w:rsidRPr="00467B9C">
        <w:t>compte</w:t>
      </w:r>
      <w:r w:rsidR="00801A09" w:rsidRPr="00467B9C">
        <w:t>s d</w:t>
      </w:r>
      <w:r w:rsidR="001C2F58">
        <w:t xml:space="preserve">e capitaux </w:t>
      </w:r>
      <w:r w:rsidR="001238CA">
        <w:t xml:space="preserve">/ fonds </w:t>
      </w:r>
      <w:r w:rsidR="001C2F58">
        <w:t>propres</w:t>
      </w:r>
      <w:r w:rsidR="00801A09" w:rsidRPr="00467B9C">
        <w:t xml:space="preserve"> </w:t>
      </w:r>
      <w:r w:rsidR="00EB1726">
        <w:t xml:space="preserve">et </w:t>
      </w:r>
      <w:r w:rsidR="00574713">
        <w:t>leur variation</w:t>
      </w:r>
      <w:r w:rsidR="00574713" w:rsidRPr="00467B9C">
        <w:t xml:space="preserve"> </w:t>
      </w:r>
      <w:r w:rsidR="00574713">
        <w:t xml:space="preserve">sur l’exercice </w:t>
      </w:r>
      <w:r w:rsidR="0035002A">
        <w:t>sur lequel porte le</w:t>
      </w:r>
      <w:r w:rsidR="00574713">
        <w:t xml:space="preserve"> </w:t>
      </w:r>
      <w:proofErr w:type="spellStart"/>
      <w:r w:rsidR="00574713">
        <w:t>reporting</w:t>
      </w:r>
      <w:proofErr w:type="spellEnd"/>
      <w:r w:rsidR="00B50447">
        <w:t xml:space="preserve">. </w:t>
      </w:r>
    </w:p>
    <w:p w:rsidR="00F44705" w:rsidRDefault="00F44705" w:rsidP="00F44705">
      <w:pPr>
        <w:pStyle w:val="Paragraphedeliste10"/>
        <w:spacing w:before="120" w:after="120"/>
        <w:ind w:left="0"/>
      </w:pPr>
    </w:p>
    <w:p w:rsidR="00CD1A99" w:rsidRDefault="00574713" w:rsidP="00F44705">
      <w:pPr>
        <w:pStyle w:val="Paragraphedeliste10"/>
        <w:spacing w:before="120" w:after="120"/>
        <w:ind w:left="0"/>
      </w:pPr>
      <w:r>
        <w:t>Il</w:t>
      </w:r>
      <w:r w:rsidR="00114CC2">
        <w:t xml:space="preserve"> </w:t>
      </w:r>
      <w:r w:rsidR="00CD1A99">
        <w:t xml:space="preserve">existe </w:t>
      </w:r>
      <w:r w:rsidR="00114CC2">
        <w:t xml:space="preserve">3 </w:t>
      </w:r>
      <w:r w:rsidR="00062CB6">
        <w:t>versions de tableau</w:t>
      </w:r>
      <w:r>
        <w:t xml:space="preserve"> de variation des capitaux propres, ce qui permet </w:t>
      </w:r>
      <w:r w:rsidR="00CD1A99">
        <w:t>de prendre</w:t>
      </w:r>
      <w:r w:rsidR="00F44705">
        <w:t xml:space="preserve"> en compte les spécificités d</w:t>
      </w:r>
      <w:r>
        <w:t>e</w:t>
      </w:r>
      <w:r w:rsidR="00F44705">
        <w:t xml:space="preserve"> </w:t>
      </w:r>
      <w:r>
        <w:t>l’organisme d’assurance :</w:t>
      </w:r>
    </w:p>
    <w:p w:rsidR="00CD1A99" w:rsidRDefault="00320CDC" w:rsidP="00320CDC">
      <w:pPr>
        <w:pStyle w:val="Paragraphedeliste10"/>
        <w:numPr>
          <w:ilvl w:val="1"/>
          <w:numId w:val="20"/>
        </w:numPr>
        <w:spacing w:before="120" w:after="120"/>
        <w:ind w:left="720"/>
      </w:pPr>
      <w:r>
        <w:t>un état</w:t>
      </w:r>
      <w:r w:rsidR="00574713">
        <w:t xml:space="preserve"> pour les organismes soumis au Code des assurances ;</w:t>
      </w:r>
    </w:p>
    <w:p w:rsidR="00CD1A99" w:rsidRDefault="00320CDC" w:rsidP="00320CDC">
      <w:pPr>
        <w:pStyle w:val="Paragraphedeliste10"/>
        <w:numPr>
          <w:ilvl w:val="1"/>
          <w:numId w:val="20"/>
        </w:numPr>
        <w:spacing w:before="120" w:after="120"/>
        <w:ind w:left="720"/>
      </w:pPr>
      <w:r>
        <w:t xml:space="preserve">un </w:t>
      </w:r>
      <w:r w:rsidR="00574713">
        <w:t>état</w:t>
      </w:r>
      <w:r w:rsidR="00F44705">
        <w:t xml:space="preserve"> </w:t>
      </w:r>
      <w:r w:rsidR="00574713">
        <w:t xml:space="preserve">pour les organismes soumis au </w:t>
      </w:r>
      <w:r w:rsidR="00F44705">
        <w:t>C</w:t>
      </w:r>
      <w:r w:rsidR="00574713">
        <w:t>ode de la mutualité ;</w:t>
      </w:r>
    </w:p>
    <w:p w:rsidR="002908AC" w:rsidRDefault="00320CDC" w:rsidP="00320CDC">
      <w:pPr>
        <w:pStyle w:val="Paragraphedeliste10"/>
        <w:numPr>
          <w:ilvl w:val="1"/>
          <w:numId w:val="20"/>
        </w:numPr>
        <w:spacing w:before="120" w:after="120"/>
        <w:ind w:left="720"/>
      </w:pPr>
      <w:r>
        <w:t xml:space="preserve">un </w:t>
      </w:r>
      <w:r w:rsidR="00574713">
        <w:t>état</w:t>
      </w:r>
      <w:r w:rsidR="00F44705">
        <w:t xml:space="preserve"> </w:t>
      </w:r>
      <w:r w:rsidR="00574713">
        <w:t xml:space="preserve">pour les organismes soumis au </w:t>
      </w:r>
      <w:r w:rsidR="00F44705">
        <w:t>C</w:t>
      </w:r>
      <w:r w:rsidR="00CD1A99">
        <w:t>ode de la sécurité sociale</w:t>
      </w:r>
      <w:r w:rsidR="000F49A0">
        <w:t>.</w:t>
      </w:r>
    </w:p>
    <w:p w:rsidR="00DC26C6" w:rsidRDefault="00DC26C6" w:rsidP="00F44705">
      <w:pPr>
        <w:pStyle w:val="Paragraphedeliste10"/>
        <w:spacing w:before="120" w:after="120"/>
        <w:ind w:left="0"/>
      </w:pPr>
    </w:p>
    <w:p w:rsidR="00245EFA" w:rsidRPr="00245E48" w:rsidRDefault="00245EFA" w:rsidP="00245EFA">
      <w:pPr>
        <w:pStyle w:val="Paragraphedeliste10"/>
        <w:ind w:left="0"/>
        <w:rPr>
          <w:szCs w:val="22"/>
        </w:rPr>
      </w:pPr>
      <w:r>
        <w:rPr>
          <w:szCs w:val="22"/>
        </w:rPr>
        <w:t xml:space="preserve">Par ailleurs, le tableau de variation des capitaux / </w:t>
      </w:r>
      <w:r w:rsidR="00BE678E">
        <w:rPr>
          <w:szCs w:val="22"/>
        </w:rPr>
        <w:t>fonds</w:t>
      </w:r>
      <w:r>
        <w:rPr>
          <w:szCs w:val="22"/>
        </w:rPr>
        <w:t xml:space="preserve"> pour les organismes soumis au Code des assurances fournit l’information sur le projet de distribution des dividendes relatif à l’affectation du résultat de l’exercice </w:t>
      </w:r>
      <w:r w:rsidR="0035002A">
        <w:rPr>
          <w:szCs w:val="22"/>
        </w:rPr>
        <w:t>sur lequel porte</w:t>
      </w:r>
      <w:r>
        <w:rPr>
          <w:szCs w:val="22"/>
        </w:rPr>
        <w:t xml:space="preserve"> </w:t>
      </w:r>
      <w:proofErr w:type="spellStart"/>
      <w:r>
        <w:rPr>
          <w:szCs w:val="22"/>
        </w:rPr>
        <w:t>reporting</w:t>
      </w:r>
      <w:proofErr w:type="spellEnd"/>
      <w:r>
        <w:rPr>
          <w:szCs w:val="22"/>
        </w:rPr>
        <w:t>.</w:t>
      </w:r>
    </w:p>
    <w:p w:rsidR="00123709" w:rsidRPr="004A19FB" w:rsidRDefault="004E4024" w:rsidP="00F44705">
      <w:pPr>
        <w:pStyle w:val="Paragraphedeliste10"/>
        <w:spacing w:before="120" w:after="120"/>
        <w:ind w:left="0"/>
        <w:contextualSpacing w:val="0"/>
      </w:pPr>
      <w:r>
        <w:t>En complément</w:t>
      </w:r>
      <w:r w:rsidR="00524553" w:rsidRPr="004A19FB">
        <w:t xml:space="preserve">, </w:t>
      </w:r>
      <w:r w:rsidR="00DA37F2" w:rsidRPr="00A1146D">
        <w:t xml:space="preserve">les </w:t>
      </w:r>
      <w:r w:rsidR="00A1146D" w:rsidRPr="00A1146D">
        <w:t>organismes</w:t>
      </w:r>
      <w:r w:rsidR="00DA37F2" w:rsidRPr="004A19FB">
        <w:t xml:space="preserve"> </w:t>
      </w:r>
      <w:r w:rsidR="00DA37F2" w:rsidRPr="004A19FB">
        <w:rPr>
          <w:b/>
        </w:rPr>
        <w:t>ne relevant pas du régime dit “Solvabilité II”</w:t>
      </w:r>
      <w:r w:rsidR="00DA37F2" w:rsidRPr="004A19FB">
        <w:t xml:space="preserve"> doivent renseigner l</w:t>
      </w:r>
      <w:r w:rsidR="00062CB6">
        <w:t>e tableau</w:t>
      </w:r>
      <w:r w:rsidR="002908AC" w:rsidRPr="004A19FB">
        <w:t xml:space="preserve"> </w:t>
      </w:r>
      <w:r w:rsidR="00524553" w:rsidRPr="004A19FB">
        <w:t>d</w:t>
      </w:r>
      <w:r w:rsidR="002908AC" w:rsidRPr="004A19FB">
        <w:t>es passifs subordonnés</w:t>
      </w:r>
      <w:r w:rsidR="006A257F">
        <w:t xml:space="preserve"> </w:t>
      </w:r>
      <w:r w:rsidR="00DD446F">
        <w:t xml:space="preserve">décomposés </w:t>
      </w:r>
      <w:r w:rsidR="001F0DC4">
        <w:t>selon les</w:t>
      </w:r>
      <w:r w:rsidR="006A257F">
        <w:t xml:space="preserve"> trois catégories suivantes </w:t>
      </w:r>
      <w:r w:rsidR="00123709" w:rsidRPr="004A19FB">
        <w:t>:</w:t>
      </w:r>
    </w:p>
    <w:p w:rsidR="00123709" w:rsidRPr="007F0697" w:rsidRDefault="00123709" w:rsidP="007F0697">
      <w:pPr>
        <w:pStyle w:val="Paragraphedeliste10"/>
        <w:numPr>
          <w:ilvl w:val="1"/>
          <w:numId w:val="20"/>
        </w:numPr>
        <w:spacing w:before="120" w:after="120"/>
        <w:ind w:left="720"/>
      </w:pPr>
      <w:r w:rsidRPr="007F0697">
        <w:t>Titres participatifs admis en constitution de la marge de solvabilité</w:t>
      </w:r>
      <w:r w:rsidR="004E4024">
        <w:t xml:space="preserve"> </w:t>
      </w:r>
      <w:r w:rsidRPr="007F0697">
        <w:t>;</w:t>
      </w:r>
    </w:p>
    <w:p w:rsidR="00123709" w:rsidRPr="007F0697" w:rsidRDefault="00123709" w:rsidP="007F0697">
      <w:pPr>
        <w:pStyle w:val="Paragraphedeliste10"/>
        <w:numPr>
          <w:ilvl w:val="1"/>
          <w:numId w:val="20"/>
        </w:numPr>
        <w:spacing w:before="120" w:after="120"/>
        <w:ind w:left="720"/>
      </w:pPr>
      <w:r w:rsidRPr="007F0697">
        <w:t>Autres emprunts et titres subordonnés admis en constitution de la marge de solvabilité</w:t>
      </w:r>
      <w:r w:rsidR="00685516" w:rsidRPr="007F0697">
        <w:t> ;</w:t>
      </w:r>
    </w:p>
    <w:p w:rsidR="00123709" w:rsidRPr="007F0697" w:rsidRDefault="00123709" w:rsidP="004E4024">
      <w:pPr>
        <w:pStyle w:val="Paragraphedeliste10"/>
        <w:numPr>
          <w:ilvl w:val="1"/>
          <w:numId w:val="20"/>
        </w:numPr>
        <w:spacing w:before="120" w:after="120"/>
        <w:ind w:left="714" w:hanging="357"/>
        <w:contextualSpacing w:val="0"/>
      </w:pPr>
      <w:r w:rsidRPr="007F0697">
        <w:t>Emprunts et titres subordonnés non admis en constitution de la marge de solvabilité</w:t>
      </w:r>
      <w:r w:rsidR="00685516" w:rsidRPr="007F0697">
        <w:t>.</w:t>
      </w:r>
    </w:p>
    <w:p w:rsidR="008322DE" w:rsidRDefault="004E4024" w:rsidP="00F44705">
      <w:pPr>
        <w:pStyle w:val="Paragraphedeliste10"/>
        <w:spacing w:before="120" w:after="120"/>
        <w:ind w:left="0"/>
      </w:pPr>
      <w:r>
        <w:t>Pour chacune de ces trois catégories, l’organisme d’assurance doit présenter l</w:t>
      </w:r>
      <w:r w:rsidR="006E4FF9">
        <w:t>’</w:t>
      </w:r>
      <w:r>
        <w:t xml:space="preserve">évolution de l’encours des passifs subordonnés entre </w:t>
      </w:r>
      <w:r w:rsidR="006E4FF9">
        <w:t xml:space="preserve">la clôture de l’exercice précédent et celle de l’exercice </w:t>
      </w:r>
      <w:r w:rsidR="0035002A">
        <w:t xml:space="preserve">sur lequel porte le </w:t>
      </w:r>
      <w:proofErr w:type="spellStart"/>
      <w:r w:rsidR="006E4FF9">
        <w:t>reporting</w:t>
      </w:r>
      <w:proofErr w:type="spellEnd"/>
      <w:r w:rsidR="006E4FF9">
        <w:t>.</w:t>
      </w:r>
      <w:r>
        <w:t xml:space="preserve"> </w:t>
      </w:r>
    </w:p>
    <w:p w:rsidR="008322DE" w:rsidRDefault="008322DE" w:rsidP="00F44705">
      <w:pPr>
        <w:pStyle w:val="Paragraphedeliste10"/>
        <w:spacing w:before="120" w:after="120"/>
        <w:ind w:left="0"/>
      </w:pPr>
    </w:p>
    <w:p w:rsidR="00CD1A99" w:rsidRDefault="004E4024" w:rsidP="00F44705">
      <w:pPr>
        <w:pStyle w:val="Paragraphedeliste10"/>
        <w:spacing w:before="120" w:after="120"/>
        <w:ind w:left="0"/>
      </w:pPr>
      <w:r>
        <w:t xml:space="preserve">Par ailleurs, </w:t>
      </w:r>
      <w:r w:rsidR="00020EC0">
        <w:t>les organismes</w:t>
      </w:r>
      <w:r w:rsidR="004A19FB" w:rsidRPr="004A19FB">
        <w:t xml:space="preserve"> doivent </w:t>
      </w:r>
      <w:r w:rsidR="00020EC0">
        <w:t xml:space="preserve">fournir un certain nombre d’informations </w:t>
      </w:r>
      <w:r w:rsidR="00F75CD2">
        <w:t xml:space="preserve">détaillées </w:t>
      </w:r>
      <w:r w:rsidR="004A19FB" w:rsidRPr="004A19FB">
        <w:t>par t</w:t>
      </w:r>
      <w:r w:rsidR="00020EC0">
        <w:t>itre</w:t>
      </w:r>
      <w:r w:rsidR="001F0DC4">
        <w:t> :</w:t>
      </w:r>
      <w:r w:rsidR="004A19FB" w:rsidRPr="004A19FB">
        <w:t xml:space="preserve"> la somme des </w:t>
      </w:r>
      <w:r w:rsidR="00F75CD2">
        <w:t xml:space="preserve">encours des </w:t>
      </w:r>
      <w:r w:rsidR="004A19FB" w:rsidRPr="004A19FB">
        <w:t>titre</w:t>
      </w:r>
      <w:r w:rsidR="00F75CD2">
        <w:t>s</w:t>
      </w:r>
      <w:r w:rsidR="004A19FB" w:rsidRPr="004A19FB">
        <w:t xml:space="preserve"> pour lesquels il est donné une information détaillée doit représenter au moins 90% du solde à la clôture </w:t>
      </w:r>
      <w:r w:rsidR="00F75CD2">
        <w:t xml:space="preserve">de l’exercice </w:t>
      </w:r>
      <w:r w:rsidR="0035002A">
        <w:t>sur lequel porte le</w:t>
      </w:r>
      <w:r w:rsidR="00F75CD2">
        <w:t xml:space="preserve"> </w:t>
      </w:r>
      <w:proofErr w:type="spellStart"/>
      <w:r w:rsidR="00F75CD2">
        <w:t>reporting</w:t>
      </w:r>
      <w:proofErr w:type="spellEnd"/>
      <w:r w:rsidR="004A19FB" w:rsidRPr="004A19FB">
        <w:t xml:space="preserve"> pour chacune de ces catégories</w:t>
      </w:r>
      <w:r w:rsidR="00020EC0">
        <w:t>.</w:t>
      </w:r>
    </w:p>
    <w:p w:rsidR="00245EFA" w:rsidRDefault="00245EFA" w:rsidP="00F44705">
      <w:pPr>
        <w:pStyle w:val="Paragraphedeliste10"/>
        <w:spacing w:before="120" w:after="120"/>
        <w:ind w:left="0"/>
      </w:pPr>
    </w:p>
    <w:p w:rsidR="00245EFA" w:rsidRDefault="00245EFA" w:rsidP="00F44705">
      <w:pPr>
        <w:pStyle w:val="Paragraphedeliste10"/>
        <w:spacing w:before="120" w:after="120"/>
        <w:ind w:left="0"/>
        <w:rPr>
          <w:color w:val="FF0000"/>
        </w:rPr>
      </w:pPr>
      <w:r>
        <w:t>Le format d</w:t>
      </w:r>
      <w:r w:rsidR="00062CB6">
        <w:t>u tableau</w:t>
      </w:r>
      <w:r>
        <w:t xml:space="preserve"> des passifs subordonnés est identique pour tous les organismes d’assurance, quel que soit le code auquel ils sont soumis. </w:t>
      </w:r>
    </w:p>
    <w:p w:rsidR="004A19FB" w:rsidRPr="00981C88" w:rsidRDefault="004A19FB" w:rsidP="00F44705">
      <w:pPr>
        <w:pStyle w:val="Paragraphedeliste10"/>
        <w:spacing w:before="120" w:after="120"/>
        <w:ind w:left="0"/>
        <w:rPr>
          <w:color w:val="FF0000"/>
        </w:rPr>
      </w:pPr>
    </w:p>
    <w:p w:rsidR="002908AC" w:rsidRPr="00091CDD" w:rsidRDefault="002908AC" w:rsidP="002908AC">
      <w:pPr>
        <w:pStyle w:val="Paragraphedeliste10"/>
        <w:spacing w:before="120" w:after="120"/>
        <w:ind w:left="0"/>
      </w:pPr>
      <w:r w:rsidRPr="00A1146D">
        <w:t xml:space="preserve">Les </w:t>
      </w:r>
      <w:r w:rsidR="00A1146D" w:rsidRPr="00A1146D">
        <w:t>organismes</w:t>
      </w:r>
      <w:r w:rsidR="00083716" w:rsidRPr="006E4FF9">
        <w:rPr>
          <w:b/>
        </w:rPr>
        <w:t xml:space="preserve"> relevant du régime dit “Solvabilité II”</w:t>
      </w:r>
      <w:r w:rsidRPr="00091CDD">
        <w:t xml:space="preserve"> fournissent avec les états de </w:t>
      </w:r>
      <w:proofErr w:type="spellStart"/>
      <w:r w:rsidRPr="00091CDD">
        <w:t>reporting</w:t>
      </w:r>
      <w:proofErr w:type="spellEnd"/>
      <w:r w:rsidRPr="00091CDD">
        <w:t xml:space="preserve"> S</w:t>
      </w:r>
      <w:r w:rsidR="00083716" w:rsidRPr="00091CDD">
        <w:t xml:space="preserve">olvabilité </w:t>
      </w:r>
      <w:r w:rsidRPr="00091CDD">
        <w:t xml:space="preserve">II des informations sur les passifs subordonnés (état S.23.04). </w:t>
      </w:r>
      <w:r w:rsidR="00A3187A">
        <w:t>Il</w:t>
      </w:r>
      <w:r w:rsidRPr="00091CDD">
        <w:t xml:space="preserve">s n’ont donc pas à </w:t>
      </w:r>
      <w:r w:rsidR="005B01BF" w:rsidRPr="00091CDD">
        <w:t xml:space="preserve">renseigner </w:t>
      </w:r>
      <w:r w:rsidR="000047DD" w:rsidRPr="00091CDD">
        <w:t>le tableau sur les passif</w:t>
      </w:r>
      <w:r w:rsidR="006C1C60" w:rsidRPr="00091CDD">
        <w:t>s</w:t>
      </w:r>
      <w:r w:rsidR="000047DD" w:rsidRPr="00091CDD">
        <w:t xml:space="preserve"> subordonnés</w:t>
      </w:r>
      <w:r w:rsidRPr="00091CDD">
        <w:t xml:space="preserve"> dans le cadre des états nationaux spécifiques.</w:t>
      </w:r>
    </w:p>
    <w:p w:rsidR="007D65B5" w:rsidRDefault="007D65B5" w:rsidP="002908AC">
      <w:pPr>
        <w:pStyle w:val="Paragraphedeliste10"/>
        <w:spacing w:before="120" w:after="120"/>
        <w:ind w:left="0"/>
      </w:pPr>
    </w:p>
    <w:p w:rsidR="00C572F9" w:rsidRDefault="00C572F9" w:rsidP="00C572F9">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D65B5" w:rsidRDefault="00C572F9" w:rsidP="00C572F9">
      <w:pPr>
        <w:pStyle w:val="Paragraphedeliste10"/>
        <w:spacing w:before="120" w:after="120"/>
        <w:ind w:left="0"/>
      </w:pPr>
      <w:r>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7D65B5" w:rsidRDefault="007D65B5" w:rsidP="002908AC">
      <w:pPr>
        <w:pStyle w:val="Paragraphedeliste10"/>
        <w:spacing w:before="120" w:after="120"/>
        <w:ind w:left="0"/>
      </w:pPr>
    </w:p>
    <w:p w:rsidR="00F05581" w:rsidRPr="00CC15A7" w:rsidRDefault="00CC15A7" w:rsidP="008A0CE7">
      <w:pPr>
        <w:spacing w:before="120" w:after="120"/>
        <w:contextualSpacing/>
        <w:jc w:val="left"/>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r w:rsidRPr="00CC15A7">
        <w:rPr>
          <w:color w:val="1F497D"/>
        </w:rPr>
        <w:t xml:space="preserve"> </w:t>
      </w:r>
      <w:r w:rsidR="00F05581" w:rsidRPr="00CC15A7">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0525F4" w:rsidRDefault="000525F4" w:rsidP="000525F4">
      <w:pPr>
        <w:pStyle w:val="Paragraphedeliste"/>
        <w:spacing w:after="0" w:line="240" w:lineRule="auto"/>
        <w:rPr>
          <w:rFonts w:ascii="Times New Roman" w:hAnsi="Times New Roman" w:cs="Times New Roman"/>
          <w:b/>
          <w:sz w:val="28"/>
          <w:szCs w:val="28"/>
          <w:u w:val="single"/>
        </w:rPr>
      </w:pPr>
    </w:p>
    <w:p w:rsidR="00F167DC" w:rsidRDefault="00062CB6" w:rsidP="00F167DC">
      <w:pPr>
        <w:pStyle w:val="Paragraphedeliste"/>
        <w:numPr>
          <w:ilvl w:val="0"/>
          <w:numId w:val="3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F167DC">
        <w:rPr>
          <w:rFonts w:ascii="Times New Roman" w:hAnsi="Times New Roman" w:cs="Times New Roman"/>
          <w:b/>
          <w:sz w:val="28"/>
          <w:szCs w:val="28"/>
          <w:u w:val="single"/>
        </w:rPr>
        <w:t xml:space="preserve"> de variation des capitaux / fonds propres</w:t>
      </w:r>
      <w:r w:rsidR="00F26252">
        <w:rPr>
          <w:rFonts w:ascii="Times New Roman" w:hAnsi="Times New Roman" w:cs="Times New Roman"/>
          <w:b/>
          <w:sz w:val="28"/>
          <w:szCs w:val="28"/>
          <w:u w:val="single"/>
        </w:rPr>
        <w:t xml:space="preserve"> (FR.04.01, FR.04.02, FR.04.03)</w:t>
      </w:r>
    </w:p>
    <w:p w:rsidR="00F167DC" w:rsidRDefault="00F167DC" w:rsidP="00F167DC">
      <w:pPr>
        <w:rPr>
          <w:b/>
          <w:sz w:val="28"/>
          <w:szCs w:val="28"/>
          <w:u w:val="single"/>
        </w:rPr>
      </w:pPr>
    </w:p>
    <w:p w:rsidR="00B020B9" w:rsidRPr="00F167DC" w:rsidRDefault="00B020B9" w:rsidP="00F167DC">
      <w:pPr>
        <w:rPr>
          <w:b/>
          <w:sz w:val="28"/>
          <w:szCs w:val="28"/>
          <w:u w:val="single"/>
        </w:rPr>
      </w:pPr>
    </w:p>
    <w:p w:rsidR="001238CA" w:rsidRDefault="00F26252" w:rsidP="001238CA">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1238CA">
        <w:rPr>
          <w:rFonts w:ascii="Times New Roman" w:eastAsia="Times New Roman" w:hAnsi="Times New Roman" w:cs="Times New Roman"/>
          <w:b/>
          <w:szCs w:val="20"/>
          <w:lang w:eastAsia="fr-FR"/>
        </w:rPr>
        <w:t>olonnes</w:t>
      </w:r>
    </w:p>
    <w:p w:rsidR="001238CA" w:rsidRDefault="001238CA" w:rsidP="001238CA">
      <w:pPr>
        <w:pStyle w:val="Paragraphedeliste10"/>
        <w:ind w:left="0"/>
        <w:rPr>
          <w:rFonts w:eastAsia="Calibri"/>
          <w:szCs w:val="22"/>
          <w:lang w:eastAsia="ar-SA"/>
        </w:rPr>
      </w:pPr>
    </w:p>
    <w:p w:rsidR="001238CA" w:rsidRDefault="001238CA" w:rsidP="001238CA">
      <w:pPr>
        <w:pStyle w:val="Paragraphedeliste10"/>
        <w:ind w:left="0"/>
        <w:rPr>
          <w:rFonts w:eastAsia="Calibri"/>
          <w:szCs w:val="22"/>
          <w:lang w:eastAsia="ar-SA"/>
        </w:rPr>
      </w:pPr>
      <w:r>
        <w:t xml:space="preserve">Les états de variation des capitaux / fonds propres  </w:t>
      </w:r>
      <w:r>
        <w:rPr>
          <w:rFonts w:eastAsia="Calibri"/>
          <w:szCs w:val="22"/>
          <w:lang w:eastAsia="ar-SA"/>
        </w:rPr>
        <w:t>comporte</w:t>
      </w:r>
      <w:r w:rsidR="00D10B53">
        <w:rPr>
          <w:rFonts w:eastAsia="Calibri"/>
          <w:szCs w:val="22"/>
          <w:lang w:eastAsia="ar-SA"/>
        </w:rPr>
        <w:t>nt</w:t>
      </w:r>
      <w:r>
        <w:rPr>
          <w:rFonts w:eastAsia="Calibri"/>
          <w:szCs w:val="22"/>
          <w:lang w:eastAsia="ar-SA"/>
        </w:rPr>
        <w:t xml:space="preserve"> </w:t>
      </w:r>
      <w:r w:rsidR="005A63E9">
        <w:rPr>
          <w:rFonts w:eastAsia="Calibri"/>
          <w:szCs w:val="22"/>
          <w:lang w:eastAsia="ar-SA"/>
        </w:rPr>
        <w:t>les</w:t>
      </w:r>
      <w:r>
        <w:rPr>
          <w:rFonts w:eastAsia="Calibri"/>
          <w:szCs w:val="22"/>
          <w:lang w:eastAsia="ar-SA"/>
        </w:rPr>
        <w:t xml:space="preserve"> colonnes </w:t>
      </w:r>
      <w:r w:rsidR="005A63E9">
        <w:rPr>
          <w:rFonts w:eastAsia="Calibri"/>
          <w:szCs w:val="22"/>
          <w:lang w:eastAsia="ar-SA"/>
        </w:rPr>
        <w:t>suivantes</w:t>
      </w:r>
      <w:r>
        <w:rPr>
          <w:rFonts w:eastAsia="Calibri"/>
          <w:szCs w:val="22"/>
          <w:lang w:eastAsia="ar-SA"/>
        </w:rPr>
        <w:t> :</w:t>
      </w:r>
    </w:p>
    <w:p w:rsidR="001238CA" w:rsidRDefault="001238CA"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C0010</w:t>
      </w:r>
      <w:r>
        <w:rPr>
          <w:rFonts w:eastAsia="Calibri"/>
          <w:szCs w:val="22"/>
          <w:lang w:eastAsia="ar-SA"/>
        </w:rPr>
        <w:t xml:space="preserve"> : </w:t>
      </w:r>
      <w:r w:rsidR="005A63E9">
        <w:rPr>
          <w:rFonts w:eastAsia="Calibri"/>
          <w:szCs w:val="22"/>
          <w:lang w:eastAsia="ar-SA"/>
        </w:rPr>
        <w:t>les</w:t>
      </w:r>
      <w:r>
        <w:rPr>
          <w:rFonts w:eastAsia="Calibri"/>
          <w:szCs w:val="22"/>
          <w:lang w:eastAsia="ar-SA"/>
        </w:rPr>
        <w:t xml:space="preserve"> s</w:t>
      </w:r>
      <w:r w:rsidR="00D10B53">
        <w:rPr>
          <w:rFonts w:eastAsia="Calibri"/>
          <w:szCs w:val="22"/>
          <w:lang w:eastAsia="ar-SA"/>
        </w:rPr>
        <w:t>oldes</w:t>
      </w:r>
      <w:r>
        <w:rPr>
          <w:rFonts w:eastAsia="Calibri"/>
          <w:szCs w:val="22"/>
          <w:lang w:eastAsia="ar-SA"/>
        </w:rPr>
        <w:t xml:space="preserve"> </w:t>
      </w:r>
      <w:r w:rsidR="00D10B53">
        <w:rPr>
          <w:rFonts w:eastAsia="Calibri"/>
          <w:szCs w:val="22"/>
          <w:lang w:eastAsia="ar-SA"/>
        </w:rPr>
        <w:t>des capitaux / fonds propres</w:t>
      </w:r>
      <w:r>
        <w:rPr>
          <w:rFonts w:eastAsia="Calibri"/>
          <w:szCs w:val="22"/>
          <w:lang w:eastAsia="ar-SA"/>
        </w:rPr>
        <w:t xml:space="preserve"> </w:t>
      </w:r>
      <w:r w:rsidR="009541E5">
        <w:rPr>
          <w:rFonts w:eastAsia="Calibri"/>
          <w:szCs w:val="22"/>
          <w:lang w:eastAsia="ar-SA"/>
        </w:rPr>
        <w:t xml:space="preserve">à la clôture </w:t>
      </w:r>
      <w:r>
        <w:rPr>
          <w:rFonts w:eastAsia="Calibri"/>
          <w:szCs w:val="22"/>
          <w:lang w:eastAsia="ar-SA"/>
        </w:rPr>
        <w:t>de</w:t>
      </w:r>
      <w:r w:rsidRPr="00034450">
        <w:rPr>
          <w:rFonts w:eastAsia="Calibri"/>
          <w:szCs w:val="22"/>
          <w:lang w:eastAsia="ar-SA"/>
        </w:rPr>
        <w:t xml:space="preserve"> l’exercice </w:t>
      </w:r>
      <w:r w:rsidR="00D10B53">
        <w:rPr>
          <w:rFonts w:eastAsia="Calibri"/>
          <w:szCs w:val="22"/>
          <w:lang w:eastAsia="ar-SA"/>
        </w:rPr>
        <w:t>précédent</w:t>
      </w:r>
      <w:r w:rsidRPr="00034450">
        <w:rPr>
          <w:rFonts w:eastAsia="Calibri"/>
          <w:szCs w:val="22"/>
          <w:lang w:eastAsia="ar-SA"/>
        </w:rPr>
        <w:t xml:space="preserve"> (</w:t>
      </w:r>
      <w:r w:rsidR="00E9335F">
        <w:rPr>
          <w:rFonts w:eastAsia="Calibri"/>
          <w:szCs w:val="22"/>
          <w:lang w:eastAsia="ar-SA"/>
        </w:rPr>
        <w:t xml:space="preserve">exercice </w:t>
      </w:r>
      <w:r w:rsidRPr="00034450">
        <w:rPr>
          <w:rFonts w:eastAsia="Calibri"/>
          <w:szCs w:val="22"/>
          <w:lang w:eastAsia="ar-SA"/>
        </w:rPr>
        <w:t>N</w:t>
      </w:r>
      <w:r w:rsidR="00D10B53">
        <w:rPr>
          <w:rFonts w:eastAsia="Calibri"/>
          <w:szCs w:val="22"/>
          <w:lang w:eastAsia="ar-SA"/>
        </w:rPr>
        <w:t>-1</w:t>
      </w:r>
      <w:r w:rsidRPr="00034450">
        <w:rPr>
          <w:rFonts w:eastAsia="Calibri"/>
          <w:szCs w:val="22"/>
          <w:lang w:eastAsia="ar-SA"/>
        </w:rPr>
        <w:t>)</w:t>
      </w:r>
      <w:r w:rsidR="00D10B53">
        <w:rPr>
          <w:rFonts w:eastAsia="Calibri"/>
          <w:szCs w:val="22"/>
          <w:lang w:eastAsia="ar-SA"/>
        </w:rPr>
        <w:t xml:space="preserve"> avant affectation</w:t>
      </w:r>
      <w:r>
        <w:rPr>
          <w:rFonts w:eastAsia="Calibri"/>
          <w:szCs w:val="22"/>
          <w:lang w:eastAsia="ar-SA"/>
        </w:rPr>
        <w:t> ;</w:t>
      </w:r>
    </w:p>
    <w:p w:rsidR="001238CA" w:rsidRDefault="005A63E9"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C0020</w:t>
      </w:r>
      <w:r>
        <w:rPr>
          <w:rFonts w:eastAsia="Calibri"/>
          <w:szCs w:val="22"/>
          <w:lang w:eastAsia="ar-SA"/>
        </w:rPr>
        <w:t> : les</w:t>
      </w:r>
      <w:r w:rsidR="001238CA">
        <w:rPr>
          <w:rFonts w:eastAsia="Calibri"/>
          <w:szCs w:val="22"/>
          <w:lang w:eastAsia="ar-SA"/>
        </w:rPr>
        <w:t xml:space="preserve"> </w:t>
      </w:r>
      <w:r w:rsidR="00D10B53">
        <w:rPr>
          <w:szCs w:val="22"/>
        </w:rPr>
        <w:t>mouvements d’affectation du résultat</w:t>
      </w:r>
      <w:r w:rsidR="001238CA" w:rsidRPr="004F44F2">
        <w:rPr>
          <w:szCs w:val="22"/>
        </w:rPr>
        <w:t xml:space="preserve"> </w:t>
      </w:r>
      <w:r w:rsidR="001238CA">
        <w:rPr>
          <w:rFonts w:eastAsia="Calibri"/>
          <w:szCs w:val="22"/>
          <w:lang w:eastAsia="ar-SA"/>
        </w:rPr>
        <w:t>de l’exercice N</w:t>
      </w:r>
      <w:r w:rsidR="00D10B53">
        <w:rPr>
          <w:szCs w:val="22"/>
        </w:rPr>
        <w:t>-1</w:t>
      </w:r>
      <w:r w:rsidR="001238CA">
        <w:rPr>
          <w:rFonts w:eastAsia="Calibri"/>
          <w:szCs w:val="22"/>
          <w:lang w:eastAsia="ar-SA"/>
        </w:rPr>
        <w:t> ;</w:t>
      </w:r>
    </w:p>
    <w:p w:rsidR="001238CA" w:rsidRPr="003F09AA" w:rsidRDefault="00E9335F" w:rsidP="001238CA">
      <w:pPr>
        <w:pStyle w:val="Paragraphedeliste10"/>
        <w:numPr>
          <w:ilvl w:val="0"/>
          <w:numId w:val="22"/>
        </w:numPr>
        <w:rPr>
          <w:rFonts w:eastAsia="Calibri"/>
          <w:szCs w:val="22"/>
          <w:lang w:eastAsia="ar-SA"/>
        </w:rPr>
      </w:pPr>
      <w:r>
        <w:rPr>
          <w:rFonts w:eastAsia="Calibri"/>
          <w:szCs w:val="22"/>
          <w:lang w:eastAsia="ar-SA"/>
        </w:rPr>
        <w:t>Colonne C0030</w:t>
      </w:r>
      <w:r w:rsidR="005A63E9">
        <w:rPr>
          <w:rFonts w:eastAsia="Calibri"/>
          <w:szCs w:val="22"/>
          <w:lang w:eastAsia="ar-SA"/>
        </w:rPr>
        <w:t> : les</w:t>
      </w:r>
      <w:r w:rsidR="001238CA">
        <w:rPr>
          <w:rFonts w:eastAsia="Calibri"/>
          <w:szCs w:val="22"/>
          <w:lang w:eastAsia="ar-SA"/>
        </w:rPr>
        <w:t xml:space="preserve"> </w:t>
      </w:r>
      <w:r w:rsidR="00D10B53">
        <w:rPr>
          <w:szCs w:val="22"/>
        </w:rPr>
        <w:t>mouvements d’incorporation des réserves</w:t>
      </w:r>
      <w:r w:rsidR="001238CA">
        <w:rPr>
          <w:szCs w:val="22"/>
        </w:rPr>
        <w:t> ;</w:t>
      </w:r>
    </w:p>
    <w:p w:rsidR="001238CA" w:rsidRPr="005A63E9" w:rsidRDefault="001238CA" w:rsidP="00E9335F">
      <w:pPr>
        <w:pStyle w:val="Paragraphedeliste10"/>
        <w:numPr>
          <w:ilvl w:val="0"/>
          <w:numId w:val="22"/>
        </w:numPr>
        <w:jc w:val="left"/>
        <w:rPr>
          <w:rFonts w:eastAsia="Calibri"/>
          <w:spacing w:val="-2"/>
          <w:szCs w:val="22"/>
          <w:lang w:eastAsia="ar-SA"/>
        </w:rPr>
      </w:pPr>
      <w:r>
        <w:rPr>
          <w:rFonts w:eastAsia="Calibri"/>
          <w:szCs w:val="22"/>
          <w:lang w:eastAsia="ar-SA"/>
        </w:rPr>
        <w:t xml:space="preserve">Colonne </w:t>
      </w:r>
      <w:r w:rsidR="00E9335F">
        <w:rPr>
          <w:rFonts w:eastAsia="Calibri"/>
          <w:szCs w:val="22"/>
          <w:lang w:eastAsia="ar-SA"/>
        </w:rPr>
        <w:t>C0040</w:t>
      </w:r>
      <w:r>
        <w:rPr>
          <w:rFonts w:eastAsia="Calibri"/>
          <w:szCs w:val="22"/>
          <w:lang w:eastAsia="ar-SA"/>
        </w:rPr>
        <w:t xml:space="preserve"> : </w:t>
      </w:r>
      <w:r w:rsidR="005A63E9" w:rsidRPr="005A63E9">
        <w:rPr>
          <w:rFonts w:eastAsia="Calibri"/>
          <w:spacing w:val="-2"/>
          <w:szCs w:val="22"/>
          <w:lang w:eastAsia="ar-SA"/>
        </w:rPr>
        <w:t>les</w:t>
      </w:r>
      <w:r w:rsidR="00D10B53" w:rsidRPr="005A63E9">
        <w:rPr>
          <w:rFonts w:eastAsia="Calibri"/>
          <w:spacing w:val="-2"/>
          <w:szCs w:val="22"/>
          <w:lang w:eastAsia="ar-SA"/>
        </w:rPr>
        <w:t xml:space="preserve"> mouvements d’augmentation des f</w:t>
      </w:r>
      <w:r w:rsidR="00981C88" w:rsidRPr="005A63E9">
        <w:rPr>
          <w:rFonts w:eastAsia="Calibri"/>
          <w:spacing w:val="-2"/>
          <w:szCs w:val="22"/>
          <w:lang w:eastAsia="ar-SA"/>
        </w:rPr>
        <w:t>on</w:t>
      </w:r>
      <w:r w:rsidR="00D10B53" w:rsidRPr="005A63E9">
        <w:rPr>
          <w:rFonts w:eastAsia="Calibri"/>
          <w:spacing w:val="-2"/>
          <w:szCs w:val="22"/>
          <w:lang w:eastAsia="ar-SA"/>
        </w:rPr>
        <w:t>ds d'étab</w:t>
      </w:r>
      <w:r w:rsidR="00981C88" w:rsidRPr="005A63E9">
        <w:rPr>
          <w:rFonts w:eastAsia="Calibri"/>
          <w:spacing w:val="-2"/>
          <w:szCs w:val="22"/>
          <w:lang w:eastAsia="ar-SA"/>
        </w:rPr>
        <w:t>lissement</w:t>
      </w:r>
      <w:r w:rsidR="00D10B53" w:rsidRPr="005A63E9">
        <w:rPr>
          <w:rFonts w:eastAsia="Calibri"/>
          <w:spacing w:val="-2"/>
          <w:szCs w:val="22"/>
          <w:lang w:eastAsia="ar-SA"/>
        </w:rPr>
        <w:t xml:space="preserve"> /</w:t>
      </w:r>
      <w:r w:rsidR="00981C88" w:rsidRPr="005A63E9">
        <w:rPr>
          <w:rFonts w:eastAsia="Calibri"/>
          <w:spacing w:val="-2"/>
          <w:szCs w:val="22"/>
          <w:lang w:eastAsia="ar-SA"/>
        </w:rPr>
        <w:t>de développement </w:t>
      </w:r>
      <w:r w:rsidR="00BE678E">
        <w:rPr>
          <w:rFonts w:eastAsia="Calibri"/>
          <w:spacing w:val="-2"/>
          <w:szCs w:val="22"/>
          <w:lang w:eastAsia="ar-SA"/>
        </w:rPr>
        <w:t xml:space="preserve">/ du capital social </w:t>
      </w:r>
      <w:r w:rsidR="00981C88" w:rsidRPr="005A63E9">
        <w:rPr>
          <w:rFonts w:eastAsia="Calibri"/>
          <w:spacing w:val="-2"/>
          <w:szCs w:val="22"/>
          <w:lang w:eastAsia="ar-SA"/>
        </w:rPr>
        <w:t>;</w:t>
      </w:r>
    </w:p>
    <w:p w:rsidR="00D10B53" w:rsidRDefault="005A63E9" w:rsidP="00D10B53">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C0050</w:t>
      </w:r>
      <w:r>
        <w:rPr>
          <w:rFonts w:eastAsia="Calibri"/>
          <w:szCs w:val="22"/>
          <w:lang w:eastAsia="ar-SA"/>
        </w:rPr>
        <w:t> : les</w:t>
      </w:r>
      <w:r w:rsidR="00D10B53">
        <w:rPr>
          <w:rFonts w:eastAsia="Calibri"/>
          <w:szCs w:val="22"/>
          <w:lang w:eastAsia="ar-SA"/>
        </w:rPr>
        <w:t xml:space="preserve"> autres mouvements d’augmentation des capitaux / fonds propres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C0060</w:t>
      </w:r>
      <w:r w:rsidR="005A63E9">
        <w:rPr>
          <w:rFonts w:eastAsia="Calibri"/>
          <w:szCs w:val="22"/>
          <w:lang w:eastAsia="ar-SA"/>
        </w:rPr>
        <w:t> : les</w:t>
      </w:r>
      <w:r w:rsidR="00D10B53">
        <w:rPr>
          <w:rFonts w:eastAsia="Calibri"/>
          <w:szCs w:val="22"/>
          <w:lang w:eastAsia="ar-SA"/>
        </w:rPr>
        <w:t xml:space="preserve"> autres mouvements de diminution des capitaux / fonds propres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C0070</w:t>
      </w:r>
      <w:r w:rsidR="005A63E9">
        <w:rPr>
          <w:rFonts w:eastAsia="Calibri"/>
          <w:szCs w:val="22"/>
          <w:lang w:eastAsia="ar-SA"/>
        </w:rPr>
        <w:t> : le</w:t>
      </w:r>
      <w:r w:rsidR="00D10B53">
        <w:rPr>
          <w:rFonts w:eastAsia="Calibri"/>
          <w:szCs w:val="22"/>
          <w:lang w:eastAsia="ar-SA"/>
        </w:rPr>
        <w:t xml:space="preserve"> résultat de l’exercice </w:t>
      </w:r>
      <w:r>
        <w:rPr>
          <w:rFonts w:eastAsia="Calibri"/>
          <w:szCs w:val="22"/>
          <w:lang w:eastAsia="ar-SA"/>
        </w:rPr>
        <w:t>sur lequel porte le</w:t>
      </w:r>
      <w:r w:rsidR="00D10B53">
        <w:rPr>
          <w:rFonts w:eastAsia="Calibri"/>
          <w:szCs w:val="22"/>
          <w:lang w:eastAsia="ar-SA"/>
        </w:rPr>
        <w:t xml:space="preserve"> </w:t>
      </w:r>
      <w:proofErr w:type="spellStart"/>
      <w:r w:rsidR="00D10B53">
        <w:rPr>
          <w:rFonts w:eastAsia="Calibri"/>
          <w:szCs w:val="22"/>
          <w:lang w:eastAsia="ar-SA"/>
        </w:rPr>
        <w:t>reporting</w:t>
      </w:r>
      <w:proofErr w:type="spellEnd"/>
      <w:r w:rsidR="00D10B53">
        <w:rPr>
          <w:rFonts w:eastAsia="Calibri"/>
          <w:szCs w:val="22"/>
          <w:lang w:eastAsia="ar-SA"/>
        </w:rPr>
        <w:t xml:space="preserve"> (</w:t>
      </w:r>
      <w:r>
        <w:rPr>
          <w:rFonts w:eastAsia="Calibri"/>
          <w:szCs w:val="22"/>
          <w:lang w:eastAsia="ar-SA"/>
        </w:rPr>
        <w:t xml:space="preserve">exercice </w:t>
      </w:r>
      <w:r w:rsidR="00D10B53">
        <w:rPr>
          <w:rFonts w:eastAsia="Calibri"/>
          <w:szCs w:val="22"/>
          <w:lang w:eastAsia="ar-SA"/>
        </w:rPr>
        <w:t>N)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C0080</w:t>
      </w:r>
      <w:r w:rsidR="005A63E9">
        <w:rPr>
          <w:rFonts w:eastAsia="Calibri"/>
          <w:szCs w:val="22"/>
          <w:lang w:eastAsia="ar-SA"/>
        </w:rPr>
        <w:t> : les</w:t>
      </w:r>
      <w:r w:rsidR="00D10B53">
        <w:rPr>
          <w:rFonts w:eastAsia="Calibri"/>
          <w:szCs w:val="22"/>
          <w:lang w:eastAsia="ar-SA"/>
        </w:rPr>
        <w:t xml:space="preserve"> soldes des capitaux / fonds propres à la clôture de</w:t>
      </w:r>
      <w:r w:rsidR="00D10B53" w:rsidRPr="00034450">
        <w:rPr>
          <w:rFonts w:eastAsia="Calibri"/>
          <w:szCs w:val="22"/>
          <w:lang w:eastAsia="ar-SA"/>
        </w:rPr>
        <w:t xml:space="preserve"> l’exercice N</w:t>
      </w:r>
      <w:r w:rsidR="00D10B53">
        <w:rPr>
          <w:rFonts w:eastAsia="Calibri"/>
          <w:szCs w:val="22"/>
          <w:lang w:eastAsia="ar-SA"/>
        </w:rPr>
        <w:t>.</w:t>
      </w:r>
    </w:p>
    <w:p w:rsidR="00D10B53" w:rsidRDefault="00D10B53" w:rsidP="00D10B53">
      <w:pPr>
        <w:pStyle w:val="Paragraphedeliste10"/>
        <w:ind w:left="0"/>
        <w:rPr>
          <w:rFonts w:eastAsia="Calibri"/>
          <w:szCs w:val="22"/>
          <w:lang w:eastAsia="ar-SA"/>
        </w:rPr>
      </w:pPr>
    </w:p>
    <w:p w:rsidR="00E03D99" w:rsidRDefault="00E03D99" w:rsidP="00E03D99">
      <w:pPr>
        <w:pStyle w:val="Paragraphedeliste10"/>
        <w:ind w:left="0"/>
      </w:pPr>
      <w:r>
        <w:t>Les montants enregistrés dans ces colonnes respectent l’égalité suivante :</w:t>
      </w:r>
    </w:p>
    <w:p w:rsidR="00E03D99" w:rsidRDefault="00E03D99" w:rsidP="00E03D99">
      <w:pPr>
        <w:pStyle w:val="Paragraphedeliste10"/>
        <w:ind w:left="0"/>
      </w:pPr>
    </w:p>
    <w:p w:rsidR="00D10B53" w:rsidRDefault="00E9335F" w:rsidP="00D10B53">
      <w:pPr>
        <w:pStyle w:val="Paragraphedeliste10"/>
        <w:ind w:left="0"/>
        <w:rPr>
          <w:rFonts w:eastAsia="Calibri"/>
          <w:szCs w:val="22"/>
          <w:lang w:eastAsia="ar-SA"/>
        </w:rPr>
      </w:pPr>
      <w:r>
        <w:rPr>
          <w:rFonts w:eastAsia="Calibri"/>
          <w:szCs w:val="22"/>
          <w:lang w:eastAsia="ar-SA"/>
        </w:rPr>
        <w:t>C0080</w:t>
      </w:r>
      <w:r w:rsidR="00E03D99" w:rsidRPr="00E03D99">
        <w:rPr>
          <w:rFonts w:eastAsia="Calibri"/>
          <w:szCs w:val="22"/>
          <w:lang w:eastAsia="ar-SA"/>
        </w:rPr>
        <w:t xml:space="preserve"> = </w:t>
      </w:r>
      <w:r>
        <w:rPr>
          <w:rFonts w:eastAsia="Calibri"/>
          <w:szCs w:val="22"/>
          <w:lang w:eastAsia="ar-SA"/>
        </w:rPr>
        <w:t>C0010</w:t>
      </w:r>
      <w:r w:rsidR="00E03D99" w:rsidRPr="00E03D99">
        <w:rPr>
          <w:rFonts w:eastAsia="Calibri"/>
          <w:szCs w:val="22"/>
          <w:lang w:eastAsia="ar-SA"/>
        </w:rPr>
        <w:t xml:space="preserve"> + </w:t>
      </w:r>
      <w:r>
        <w:rPr>
          <w:rFonts w:eastAsia="Calibri"/>
          <w:szCs w:val="22"/>
          <w:lang w:eastAsia="ar-SA"/>
        </w:rPr>
        <w:t>C0020</w:t>
      </w:r>
      <w:r w:rsidR="00E03D99">
        <w:rPr>
          <w:rFonts w:eastAsia="Calibri"/>
          <w:szCs w:val="22"/>
          <w:lang w:eastAsia="ar-SA"/>
        </w:rPr>
        <w:t xml:space="preserve"> + </w:t>
      </w:r>
      <w:r>
        <w:rPr>
          <w:rFonts w:eastAsia="Calibri"/>
          <w:szCs w:val="22"/>
          <w:lang w:eastAsia="ar-SA"/>
        </w:rPr>
        <w:t>C0030</w:t>
      </w:r>
      <w:r w:rsidR="00E03D99">
        <w:rPr>
          <w:rFonts w:eastAsia="Calibri"/>
          <w:szCs w:val="22"/>
          <w:lang w:eastAsia="ar-SA"/>
        </w:rPr>
        <w:t xml:space="preserve"> + </w:t>
      </w:r>
      <w:r>
        <w:rPr>
          <w:rFonts w:eastAsia="Calibri"/>
          <w:szCs w:val="22"/>
          <w:lang w:eastAsia="ar-SA"/>
        </w:rPr>
        <w:t>C0040</w:t>
      </w:r>
      <w:r w:rsidR="00E03D99">
        <w:rPr>
          <w:rFonts w:eastAsia="Calibri"/>
          <w:szCs w:val="22"/>
          <w:lang w:eastAsia="ar-SA"/>
        </w:rPr>
        <w:t xml:space="preserve"> </w:t>
      </w:r>
      <w:r w:rsidR="00E03D99" w:rsidRPr="00E03D99">
        <w:rPr>
          <w:rFonts w:eastAsia="Calibri"/>
          <w:szCs w:val="22"/>
          <w:lang w:eastAsia="ar-SA"/>
        </w:rPr>
        <w:t xml:space="preserve">+ </w:t>
      </w:r>
      <w:r>
        <w:rPr>
          <w:rFonts w:eastAsia="Calibri"/>
          <w:szCs w:val="22"/>
          <w:lang w:eastAsia="ar-SA"/>
        </w:rPr>
        <w:t>C0050</w:t>
      </w:r>
      <w:r w:rsidR="00E03D99" w:rsidRPr="00E03D99">
        <w:rPr>
          <w:rFonts w:eastAsia="Calibri"/>
          <w:szCs w:val="22"/>
          <w:lang w:eastAsia="ar-SA"/>
        </w:rPr>
        <w:t xml:space="preserve"> </w:t>
      </w:r>
      <w:r w:rsidR="00437E72">
        <w:rPr>
          <w:rFonts w:eastAsia="Calibri"/>
          <w:szCs w:val="22"/>
          <w:lang w:eastAsia="ar-SA"/>
        </w:rPr>
        <w:t>–</w:t>
      </w:r>
      <w:r w:rsidR="00E03D99" w:rsidRPr="00E03D99">
        <w:rPr>
          <w:rFonts w:eastAsia="Calibri"/>
          <w:szCs w:val="22"/>
          <w:lang w:eastAsia="ar-SA"/>
        </w:rPr>
        <w:t xml:space="preserve"> </w:t>
      </w:r>
      <w:r>
        <w:rPr>
          <w:rFonts w:eastAsia="Calibri"/>
          <w:szCs w:val="22"/>
          <w:lang w:eastAsia="ar-SA"/>
        </w:rPr>
        <w:t>C0060</w:t>
      </w:r>
      <w:r w:rsidR="00437E72">
        <w:rPr>
          <w:rFonts w:eastAsia="Calibri"/>
          <w:szCs w:val="22"/>
          <w:lang w:eastAsia="ar-SA"/>
        </w:rPr>
        <w:t xml:space="preserve"> + </w:t>
      </w:r>
      <w:r>
        <w:rPr>
          <w:rFonts w:eastAsia="Calibri"/>
          <w:szCs w:val="22"/>
          <w:lang w:eastAsia="ar-SA"/>
        </w:rPr>
        <w:t>C0070</w:t>
      </w:r>
    </w:p>
    <w:p w:rsidR="000525F4" w:rsidRDefault="000525F4" w:rsidP="00245E48">
      <w:pPr>
        <w:pStyle w:val="Paragraphedeliste10"/>
        <w:ind w:left="0"/>
        <w:rPr>
          <w:b/>
          <w:sz w:val="28"/>
          <w:szCs w:val="28"/>
          <w:u w:val="single"/>
        </w:rPr>
      </w:pPr>
    </w:p>
    <w:p w:rsidR="00980524" w:rsidRDefault="00980524" w:rsidP="00245E48">
      <w:pPr>
        <w:pStyle w:val="Paragraphedeliste10"/>
        <w:ind w:left="0"/>
      </w:pPr>
      <w:r>
        <w:t>Les montants figurant d</w:t>
      </w:r>
      <w:r w:rsidRPr="00980524">
        <w:t>ans l</w:t>
      </w:r>
      <w:r>
        <w:t>es</w:t>
      </w:r>
      <w:r w:rsidRPr="00980524">
        <w:t xml:space="preserve"> colonne</w:t>
      </w:r>
      <w:r>
        <w:t>s</w:t>
      </w:r>
      <w:r w:rsidRPr="00980524">
        <w:t xml:space="preserve"> </w:t>
      </w:r>
      <w:r>
        <w:t>C0020 « Affectation du résultat », C0030 « </w:t>
      </w:r>
      <w:r w:rsidRPr="00980524">
        <w:t>Incorporation des réserves</w:t>
      </w:r>
      <w:r>
        <w:t> » et C0070 « Résultat de l’exercice »</w:t>
      </w:r>
      <w:r w:rsidRPr="00980524">
        <w:t xml:space="preserve"> </w:t>
      </w:r>
      <w:r>
        <w:t>ne doivent</w:t>
      </w:r>
      <w:r w:rsidRPr="00980524">
        <w:t xml:space="preserve"> pas </w:t>
      </w:r>
      <w:r>
        <w:t xml:space="preserve">être </w:t>
      </w:r>
      <w:r w:rsidRPr="00980524">
        <w:t>sign</w:t>
      </w:r>
      <w:r>
        <w:t>és</w:t>
      </w:r>
      <w:r w:rsidRPr="00980524">
        <w:t xml:space="preserve"> s'il s'agit de l'augmentation du poste</w:t>
      </w:r>
      <w:r>
        <w:t xml:space="preserve"> (ligne) correspondant ;</w:t>
      </w:r>
      <w:r w:rsidRPr="00980524">
        <w:t xml:space="preserve"> en revanche, s'il s'agit de la diminution du poste</w:t>
      </w:r>
      <w:r>
        <w:t xml:space="preserve"> (ligne)</w:t>
      </w:r>
      <w:r w:rsidRPr="00980524">
        <w:t xml:space="preserve">, le montant doit être précédé d'un </w:t>
      </w:r>
      <w:r>
        <w:t>« </w:t>
      </w:r>
      <w:r w:rsidRPr="00980524">
        <w:t>-</w:t>
      </w:r>
      <w:r>
        <w:t xml:space="preserve"> ». Les montants figurant dans les colonnes C0040 à C0060 ne doivent pas être signés.</w:t>
      </w:r>
    </w:p>
    <w:p w:rsidR="00980524" w:rsidRDefault="00980524" w:rsidP="00245E48">
      <w:pPr>
        <w:pStyle w:val="Paragraphedeliste10"/>
        <w:ind w:left="0"/>
      </w:pPr>
    </w:p>
    <w:p w:rsidR="00980524" w:rsidRDefault="00980524" w:rsidP="00245E48">
      <w:pPr>
        <w:pStyle w:val="Paragraphedeliste10"/>
        <w:ind w:left="0"/>
      </w:pPr>
    </w:p>
    <w:p w:rsidR="00980524" w:rsidRPr="00980524" w:rsidRDefault="00980524" w:rsidP="00245E48">
      <w:pPr>
        <w:pStyle w:val="Paragraphedeliste10"/>
        <w:ind w:left="0"/>
      </w:pPr>
    </w:p>
    <w:p w:rsidR="00F167DC" w:rsidRDefault="00F26252" w:rsidP="00F167DC">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w:t>
      </w:r>
      <w:r w:rsidR="00F167DC">
        <w:rPr>
          <w:rFonts w:ascii="Times New Roman" w:eastAsia="Times New Roman" w:hAnsi="Times New Roman" w:cs="Times New Roman"/>
          <w:b/>
          <w:szCs w:val="20"/>
          <w:lang w:eastAsia="fr-FR"/>
        </w:rPr>
        <w:t>ignes</w:t>
      </w:r>
    </w:p>
    <w:p w:rsidR="00437E72" w:rsidRPr="00330AEB" w:rsidRDefault="00437E72">
      <w:pPr>
        <w:jc w:val="left"/>
      </w:pPr>
    </w:p>
    <w:p w:rsidR="003104D9" w:rsidRPr="00F167DC" w:rsidRDefault="00330AEB" w:rsidP="00437E72">
      <w:pPr>
        <w:pStyle w:val="Paragraphedeliste"/>
        <w:numPr>
          <w:ilvl w:val="0"/>
          <w:numId w:val="23"/>
        </w:numPr>
        <w:rPr>
          <w:i/>
        </w:rPr>
        <w:sectPr w:rsidR="003104D9" w:rsidRPr="00F167DC" w:rsidSect="003104D9">
          <w:headerReference w:type="default" r:id="rId10"/>
          <w:footerReference w:type="default" r:id="rId11"/>
          <w:type w:val="continuous"/>
          <w:pgSz w:w="11906" w:h="16838"/>
          <w:pgMar w:top="1417" w:right="1417" w:bottom="1417" w:left="1417" w:header="708" w:footer="708" w:gutter="0"/>
          <w:cols w:space="708"/>
        </w:sectPr>
      </w:pPr>
      <w:r w:rsidRPr="00F167DC">
        <w:rPr>
          <w:rFonts w:ascii="Times New Roman" w:hAnsi="Times New Roman" w:cs="Times New Roman"/>
          <w:b/>
          <w:i/>
        </w:rPr>
        <w:t xml:space="preserve">Organismes </w:t>
      </w:r>
      <w:r w:rsidR="007D32E6">
        <w:rPr>
          <w:rFonts w:ascii="Times New Roman" w:hAnsi="Times New Roman" w:cs="Times New Roman"/>
          <w:b/>
          <w:i/>
        </w:rPr>
        <w:t>relevant du</w:t>
      </w:r>
      <w:r w:rsidRPr="00F167DC">
        <w:rPr>
          <w:rFonts w:ascii="Times New Roman" w:hAnsi="Times New Roman" w:cs="Times New Roman"/>
          <w:b/>
          <w:i/>
        </w:rPr>
        <w:t xml:space="preserve"> Code des assurance</w:t>
      </w:r>
      <w:r w:rsidR="007D32E6">
        <w:rPr>
          <w:rFonts w:ascii="Times New Roman" w:hAnsi="Times New Roman" w:cs="Times New Roman"/>
          <w:b/>
          <w:i/>
        </w:rPr>
        <w:t xml:space="preserve">s </w:t>
      </w:r>
      <w:r w:rsidR="003819D0">
        <w:rPr>
          <w:rFonts w:ascii="Times New Roman" w:hAnsi="Times New Roman" w:cs="Times New Roman"/>
          <w:b/>
          <w:i/>
        </w:rPr>
        <w:t>(FR.04.01)</w:t>
      </w:r>
    </w:p>
    <w:tbl>
      <w:tblPr>
        <w:tblStyle w:val="Grilledutableau"/>
        <w:tblW w:w="9180" w:type="dxa"/>
        <w:tblInd w:w="108" w:type="dxa"/>
        <w:tblLook w:val="04A0" w:firstRow="1" w:lastRow="0" w:firstColumn="1" w:lastColumn="0" w:noHBand="0" w:noVBand="1"/>
      </w:tblPr>
      <w:tblGrid>
        <w:gridCol w:w="2552"/>
        <w:gridCol w:w="1276"/>
        <w:gridCol w:w="5352"/>
      </w:tblGrid>
      <w:tr w:rsidR="00EC509D" w:rsidRPr="00C44DAA" w:rsidTr="00FC16E2">
        <w:trPr>
          <w:cantSplit/>
          <w:tblHeader/>
        </w:trPr>
        <w:tc>
          <w:tcPr>
            <w:tcW w:w="2552" w:type="dxa"/>
          </w:tcPr>
          <w:p w:rsidR="00EC509D" w:rsidRPr="00C44DAA" w:rsidRDefault="00EC509D" w:rsidP="008322DE">
            <w:pPr>
              <w:jc w:val="left"/>
              <w:rPr>
                <w:b/>
                <w:sz w:val="20"/>
              </w:rPr>
            </w:pPr>
            <w:r w:rsidRPr="00C44DAA">
              <w:rPr>
                <w:b/>
                <w:sz w:val="20"/>
              </w:rPr>
              <w:lastRenderedPageBreak/>
              <w:t>Intitulé</w:t>
            </w:r>
          </w:p>
        </w:tc>
        <w:tc>
          <w:tcPr>
            <w:tcW w:w="1276" w:type="dxa"/>
          </w:tcPr>
          <w:p w:rsidR="00EC509D" w:rsidRPr="00C44DAA" w:rsidRDefault="00FD14A6" w:rsidP="008322DE">
            <w:pPr>
              <w:jc w:val="left"/>
              <w:rPr>
                <w:b/>
                <w:sz w:val="20"/>
              </w:rPr>
            </w:pPr>
            <w:r>
              <w:rPr>
                <w:b/>
                <w:sz w:val="20"/>
              </w:rPr>
              <w:t>Ligne</w:t>
            </w:r>
          </w:p>
        </w:tc>
        <w:tc>
          <w:tcPr>
            <w:tcW w:w="5352" w:type="dxa"/>
          </w:tcPr>
          <w:p w:rsidR="00EC509D" w:rsidRPr="00C44DAA" w:rsidRDefault="00EC509D" w:rsidP="008322DE">
            <w:pPr>
              <w:jc w:val="left"/>
              <w:rPr>
                <w:b/>
                <w:sz w:val="20"/>
              </w:rPr>
            </w:pPr>
            <w:r w:rsidRPr="00C44DAA">
              <w:rPr>
                <w:b/>
                <w:sz w:val="20"/>
              </w:rPr>
              <w:t>Définition et formule</w:t>
            </w:r>
          </w:p>
        </w:tc>
      </w:tr>
      <w:tr w:rsidR="00437E72" w:rsidRPr="00C44DAA" w:rsidTr="00FC16E2">
        <w:trPr>
          <w:cantSplit/>
        </w:trPr>
        <w:tc>
          <w:tcPr>
            <w:tcW w:w="2552" w:type="dxa"/>
          </w:tcPr>
          <w:p w:rsidR="00437E72" w:rsidRPr="00C44DAA" w:rsidRDefault="00437E72" w:rsidP="00437E72">
            <w:pPr>
              <w:jc w:val="left"/>
              <w:rPr>
                <w:sz w:val="20"/>
              </w:rPr>
            </w:pPr>
            <w:r w:rsidRPr="00C44DAA">
              <w:rPr>
                <w:sz w:val="20"/>
              </w:rPr>
              <w:t xml:space="preserve">Capital social </w:t>
            </w:r>
          </w:p>
        </w:tc>
        <w:tc>
          <w:tcPr>
            <w:tcW w:w="1276" w:type="dxa"/>
          </w:tcPr>
          <w:p w:rsidR="00437E72" w:rsidRPr="00C44DAA" w:rsidRDefault="00027041" w:rsidP="00027041">
            <w:pPr>
              <w:jc w:val="left"/>
              <w:rPr>
                <w:sz w:val="20"/>
              </w:rPr>
            </w:pPr>
            <w:r>
              <w:rPr>
                <w:sz w:val="20"/>
              </w:rPr>
              <w:t>R0010</w:t>
            </w:r>
            <w:r w:rsidR="003104D9" w:rsidRPr="00C44DAA">
              <w:rPr>
                <w:sz w:val="20"/>
              </w:rPr>
              <w:footnoteReference w:id="1"/>
            </w:r>
          </w:p>
        </w:tc>
        <w:tc>
          <w:tcPr>
            <w:tcW w:w="5352" w:type="dxa"/>
          </w:tcPr>
          <w:p w:rsidR="00437E72" w:rsidRPr="00C44DAA" w:rsidRDefault="00822BCE" w:rsidP="008D7BBD">
            <w:pPr>
              <w:jc w:val="left"/>
              <w:rPr>
                <w:sz w:val="20"/>
              </w:rPr>
            </w:pPr>
            <w:r w:rsidRPr="00C44DAA">
              <w:rPr>
                <w:sz w:val="20"/>
              </w:rPr>
              <w:t>Montant du capital social enregistré dans le compte 101.</w:t>
            </w:r>
          </w:p>
        </w:tc>
      </w:tr>
      <w:tr w:rsidR="00437E72" w:rsidRPr="00C44DAA" w:rsidTr="00FC16E2">
        <w:trPr>
          <w:cantSplit/>
        </w:trPr>
        <w:tc>
          <w:tcPr>
            <w:tcW w:w="2552" w:type="dxa"/>
          </w:tcPr>
          <w:p w:rsidR="00437E72" w:rsidRPr="00C44DAA" w:rsidRDefault="00437E72" w:rsidP="00437E72">
            <w:pPr>
              <w:jc w:val="left"/>
              <w:rPr>
                <w:sz w:val="20"/>
              </w:rPr>
            </w:pPr>
            <w:r w:rsidRPr="00C44DAA">
              <w:rPr>
                <w:sz w:val="20"/>
              </w:rPr>
              <w:t>Fonds d'établissement constitué</w:t>
            </w:r>
          </w:p>
        </w:tc>
        <w:tc>
          <w:tcPr>
            <w:tcW w:w="1276" w:type="dxa"/>
          </w:tcPr>
          <w:p w:rsidR="00437E72" w:rsidRPr="00C44DAA" w:rsidRDefault="00027041" w:rsidP="00027041">
            <w:pPr>
              <w:jc w:val="left"/>
              <w:rPr>
                <w:sz w:val="20"/>
              </w:rPr>
            </w:pPr>
            <w:r>
              <w:rPr>
                <w:sz w:val="20"/>
              </w:rPr>
              <w:t>R0020</w:t>
            </w:r>
            <w:r w:rsidR="003104D9" w:rsidRPr="00C44DAA">
              <w:rPr>
                <w:sz w:val="20"/>
              </w:rPr>
              <w:t>*</w:t>
            </w:r>
          </w:p>
        </w:tc>
        <w:tc>
          <w:tcPr>
            <w:tcW w:w="5352" w:type="dxa"/>
          </w:tcPr>
          <w:p w:rsidR="00437E72" w:rsidRPr="00C44DAA" w:rsidRDefault="00822BCE" w:rsidP="007316E4">
            <w:pPr>
              <w:jc w:val="left"/>
              <w:rPr>
                <w:sz w:val="20"/>
              </w:rPr>
            </w:pPr>
            <w:r w:rsidRPr="00C44DAA">
              <w:rPr>
                <w:sz w:val="20"/>
              </w:rPr>
              <w:t>Montant du fonds d’établissement constitué enregistré dans le compte 102.</w:t>
            </w:r>
          </w:p>
        </w:tc>
      </w:tr>
      <w:tr w:rsidR="00822BCE" w:rsidRPr="00C44DAA" w:rsidTr="00FC16E2">
        <w:trPr>
          <w:cantSplit/>
        </w:trPr>
        <w:tc>
          <w:tcPr>
            <w:tcW w:w="2552" w:type="dxa"/>
          </w:tcPr>
          <w:p w:rsidR="00822BCE" w:rsidRPr="00C44DAA" w:rsidRDefault="00822BCE" w:rsidP="00437E72">
            <w:pPr>
              <w:pStyle w:val="Paragraphedeliste10"/>
              <w:ind w:left="0"/>
              <w:jc w:val="left"/>
              <w:rPr>
                <w:sz w:val="20"/>
              </w:rPr>
            </w:pPr>
            <w:r w:rsidRPr="00C44DAA">
              <w:rPr>
                <w:sz w:val="20"/>
              </w:rPr>
              <w:t>Certificats mutualistes admis en fonds d'établissement</w:t>
            </w:r>
          </w:p>
        </w:tc>
        <w:tc>
          <w:tcPr>
            <w:tcW w:w="1276" w:type="dxa"/>
          </w:tcPr>
          <w:p w:rsidR="00822BCE" w:rsidRPr="00C44DAA" w:rsidRDefault="00027041" w:rsidP="00027041">
            <w:pPr>
              <w:jc w:val="left"/>
              <w:rPr>
                <w:sz w:val="20"/>
              </w:rPr>
            </w:pPr>
            <w:r>
              <w:rPr>
                <w:sz w:val="20"/>
              </w:rPr>
              <w:t>R0030</w:t>
            </w:r>
            <w:r w:rsidR="003104D9" w:rsidRPr="00C44DAA">
              <w:rPr>
                <w:sz w:val="20"/>
              </w:rPr>
              <w:t>*</w:t>
            </w:r>
          </w:p>
        </w:tc>
        <w:tc>
          <w:tcPr>
            <w:tcW w:w="5352" w:type="dxa"/>
          </w:tcPr>
          <w:p w:rsidR="00822BCE" w:rsidRPr="00C44DAA" w:rsidRDefault="00822BCE" w:rsidP="00636D06">
            <w:pPr>
              <w:jc w:val="left"/>
              <w:rPr>
                <w:sz w:val="20"/>
              </w:rPr>
            </w:pPr>
            <w:r w:rsidRPr="00C44DAA">
              <w:rPr>
                <w:sz w:val="20"/>
              </w:rPr>
              <w:t>Montant des certificats mutualistes admis en fonds d’établissement enregistré dans le compte 1023.</w:t>
            </w:r>
          </w:p>
        </w:tc>
      </w:tr>
      <w:tr w:rsidR="00822BCE" w:rsidRPr="00C44DAA" w:rsidTr="00FC16E2">
        <w:trPr>
          <w:cantSplit/>
        </w:trPr>
        <w:tc>
          <w:tcPr>
            <w:tcW w:w="2552" w:type="dxa"/>
          </w:tcPr>
          <w:p w:rsidR="00822BCE" w:rsidRPr="00C44DAA" w:rsidRDefault="00822BCE" w:rsidP="00437E72">
            <w:pPr>
              <w:pStyle w:val="Paragraphedeliste10"/>
              <w:ind w:left="0"/>
              <w:jc w:val="left"/>
              <w:rPr>
                <w:sz w:val="20"/>
              </w:rPr>
            </w:pPr>
            <w:r w:rsidRPr="00C44DAA">
              <w:rPr>
                <w:sz w:val="20"/>
              </w:rPr>
              <w:t>Fonds social complémentaire</w:t>
            </w:r>
          </w:p>
        </w:tc>
        <w:tc>
          <w:tcPr>
            <w:tcW w:w="1276" w:type="dxa"/>
          </w:tcPr>
          <w:p w:rsidR="00822BCE" w:rsidRPr="00C44DAA" w:rsidRDefault="00027041" w:rsidP="00027041">
            <w:pPr>
              <w:jc w:val="left"/>
              <w:rPr>
                <w:sz w:val="20"/>
              </w:rPr>
            </w:pPr>
            <w:r>
              <w:rPr>
                <w:sz w:val="20"/>
              </w:rPr>
              <w:t>R0040</w:t>
            </w:r>
            <w:r w:rsidR="003104D9" w:rsidRPr="00C44DAA">
              <w:rPr>
                <w:sz w:val="20"/>
              </w:rPr>
              <w:t>*</w:t>
            </w:r>
          </w:p>
        </w:tc>
        <w:tc>
          <w:tcPr>
            <w:tcW w:w="5352" w:type="dxa"/>
          </w:tcPr>
          <w:p w:rsidR="00822BCE" w:rsidRPr="00C44DAA" w:rsidRDefault="00822BCE" w:rsidP="00822BCE">
            <w:pPr>
              <w:jc w:val="left"/>
              <w:rPr>
                <w:sz w:val="20"/>
              </w:rPr>
            </w:pPr>
            <w:r w:rsidRPr="00C44DAA">
              <w:rPr>
                <w:sz w:val="20"/>
              </w:rPr>
              <w:t>Montant du fonds social complémentaire constitué enregistré dans le compte 103.</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Primes liées au capital social</w:t>
            </w:r>
          </w:p>
        </w:tc>
        <w:tc>
          <w:tcPr>
            <w:tcW w:w="1276" w:type="dxa"/>
          </w:tcPr>
          <w:p w:rsidR="008D7BBD" w:rsidRPr="00C44DAA" w:rsidRDefault="00027041" w:rsidP="00FD14A6">
            <w:pPr>
              <w:jc w:val="left"/>
              <w:rPr>
                <w:sz w:val="20"/>
              </w:rPr>
            </w:pPr>
            <w:r>
              <w:rPr>
                <w:sz w:val="20"/>
              </w:rPr>
              <w:t>R00</w:t>
            </w:r>
            <w:r w:rsidR="00FD14A6">
              <w:rPr>
                <w:sz w:val="20"/>
              </w:rPr>
              <w:t>5</w:t>
            </w:r>
            <w:r>
              <w:rPr>
                <w:sz w:val="20"/>
              </w:rPr>
              <w:t>0</w:t>
            </w:r>
            <w:r w:rsidR="003104D9" w:rsidRPr="00C44DAA">
              <w:rPr>
                <w:sz w:val="20"/>
              </w:rPr>
              <w:t>*</w:t>
            </w:r>
          </w:p>
        </w:tc>
        <w:tc>
          <w:tcPr>
            <w:tcW w:w="5352" w:type="dxa"/>
          </w:tcPr>
          <w:p w:rsidR="008D7BBD" w:rsidRPr="00C44DAA" w:rsidRDefault="008D7BBD" w:rsidP="003F3A65">
            <w:pPr>
              <w:jc w:val="left"/>
              <w:rPr>
                <w:sz w:val="20"/>
              </w:rPr>
            </w:pPr>
            <w:r w:rsidRPr="00C44DAA">
              <w:rPr>
                <w:sz w:val="20"/>
              </w:rPr>
              <w:t>Montant des primes liées au capital social enregistré dans le compte 104.</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Ecarts de réévaluation</w:t>
            </w:r>
          </w:p>
        </w:tc>
        <w:tc>
          <w:tcPr>
            <w:tcW w:w="1276" w:type="dxa"/>
          </w:tcPr>
          <w:p w:rsidR="008D7BBD" w:rsidRPr="00C44DAA" w:rsidRDefault="00027041" w:rsidP="00FD14A6">
            <w:pPr>
              <w:jc w:val="left"/>
              <w:rPr>
                <w:sz w:val="20"/>
              </w:rPr>
            </w:pPr>
            <w:r>
              <w:rPr>
                <w:sz w:val="20"/>
              </w:rPr>
              <w:t>R00</w:t>
            </w:r>
            <w:r w:rsidR="00FD14A6">
              <w:rPr>
                <w:sz w:val="20"/>
              </w:rPr>
              <w:t>6</w:t>
            </w:r>
            <w:r>
              <w:rPr>
                <w:sz w:val="20"/>
              </w:rPr>
              <w:t>0</w:t>
            </w:r>
            <w:r w:rsidR="003104D9" w:rsidRPr="00C44DAA">
              <w:rPr>
                <w:sz w:val="20"/>
              </w:rPr>
              <w:t>*</w:t>
            </w:r>
          </w:p>
        </w:tc>
        <w:tc>
          <w:tcPr>
            <w:tcW w:w="5352" w:type="dxa"/>
          </w:tcPr>
          <w:p w:rsidR="008D7BBD" w:rsidRPr="00C44DAA" w:rsidRDefault="008D7BBD" w:rsidP="003F3A65">
            <w:pPr>
              <w:jc w:val="left"/>
              <w:rPr>
                <w:sz w:val="20"/>
              </w:rPr>
            </w:pPr>
            <w:r w:rsidRPr="00C44DAA">
              <w:rPr>
                <w:sz w:val="20"/>
              </w:rPr>
              <w:t xml:space="preserve">Montant </w:t>
            </w:r>
            <w:r w:rsidR="00BE678E">
              <w:rPr>
                <w:sz w:val="20"/>
              </w:rPr>
              <w:t xml:space="preserve">des </w:t>
            </w:r>
            <w:r w:rsidRPr="00C44DAA">
              <w:rPr>
                <w:sz w:val="20"/>
              </w:rPr>
              <w:t>écarts de réévaluation enregistré</w:t>
            </w:r>
            <w:r w:rsidR="00BE678E">
              <w:rPr>
                <w:sz w:val="20"/>
              </w:rPr>
              <w:t>s</w:t>
            </w:r>
            <w:r w:rsidRPr="00C44DAA">
              <w:rPr>
                <w:sz w:val="20"/>
              </w:rPr>
              <w:t xml:space="preserve"> dans le compte 105.</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Sous total capital / fonds</w:t>
            </w:r>
          </w:p>
        </w:tc>
        <w:tc>
          <w:tcPr>
            <w:tcW w:w="1276" w:type="dxa"/>
          </w:tcPr>
          <w:p w:rsidR="008D7BBD" w:rsidRPr="00C44DAA" w:rsidRDefault="00027041" w:rsidP="00FD14A6">
            <w:pPr>
              <w:jc w:val="left"/>
              <w:rPr>
                <w:sz w:val="20"/>
              </w:rPr>
            </w:pPr>
            <w:r>
              <w:rPr>
                <w:sz w:val="20"/>
              </w:rPr>
              <w:t>R00</w:t>
            </w:r>
            <w:r w:rsidR="00FD14A6">
              <w:rPr>
                <w:sz w:val="20"/>
              </w:rPr>
              <w:t>7</w:t>
            </w:r>
            <w:r>
              <w:rPr>
                <w:sz w:val="20"/>
              </w:rPr>
              <w:t>0</w:t>
            </w:r>
          </w:p>
        </w:tc>
        <w:tc>
          <w:tcPr>
            <w:tcW w:w="5352" w:type="dxa"/>
          </w:tcPr>
          <w:p w:rsidR="008D7BBD" w:rsidRPr="00C44DAA" w:rsidRDefault="008D7BBD" w:rsidP="007316E4">
            <w:pPr>
              <w:jc w:val="left"/>
              <w:rPr>
                <w:sz w:val="20"/>
              </w:rPr>
            </w:pPr>
            <w:r w:rsidRPr="00C44DAA">
              <w:rPr>
                <w:sz w:val="20"/>
              </w:rPr>
              <w:t xml:space="preserve">Total des capitaux / fonds </w:t>
            </w:r>
            <w:r w:rsidR="00BE678E">
              <w:rPr>
                <w:sz w:val="20"/>
              </w:rPr>
              <w:t xml:space="preserve">propres </w:t>
            </w:r>
            <w:r w:rsidRPr="00C44DAA">
              <w:rPr>
                <w:sz w:val="20"/>
              </w:rPr>
              <w:t>enregistrés dans les comptes 101 à 105.</w:t>
            </w:r>
          </w:p>
          <w:p w:rsidR="008D7BBD" w:rsidRPr="00C44DAA" w:rsidRDefault="008D7BBD" w:rsidP="00FD14A6">
            <w:pPr>
              <w:jc w:val="left"/>
              <w:rPr>
                <w:sz w:val="20"/>
              </w:rPr>
            </w:pPr>
            <w:r w:rsidRPr="00C44DAA">
              <w:rPr>
                <w:sz w:val="20"/>
              </w:rPr>
              <w:t xml:space="preserve">Correspond à la somme des montants enregistrés en lignes </w:t>
            </w:r>
            <w:r w:rsidR="00FD14A6">
              <w:rPr>
                <w:sz w:val="20"/>
              </w:rPr>
              <w:t>R00</w:t>
            </w:r>
            <w:r w:rsidRPr="00C44DAA">
              <w:rPr>
                <w:sz w:val="20"/>
              </w:rPr>
              <w:t>1</w:t>
            </w:r>
            <w:r w:rsidR="00A75B79">
              <w:rPr>
                <w:sz w:val="20"/>
              </w:rPr>
              <w:t>0</w:t>
            </w:r>
            <w:r w:rsidRPr="00C44DAA">
              <w:rPr>
                <w:sz w:val="20"/>
              </w:rPr>
              <w:t xml:space="preserve"> à </w:t>
            </w:r>
            <w:r w:rsidR="00FD14A6">
              <w:rPr>
                <w:sz w:val="20"/>
              </w:rPr>
              <w:t>R0060</w:t>
            </w:r>
            <w:r w:rsidRPr="00C44DAA">
              <w:rPr>
                <w:sz w:val="20"/>
              </w:rPr>
              <w:t>.</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lastRenderedPageBreak/>
              <w:t>Réserves indisponibles</w:t>
            </w:r>
          </w:p>
        </w:tc>
        <w:tc>
          <w:tcPr>
            <w:tcW w:w="1276" w:type="dxa"/>
          </w:tcPr>
          <w:p w:rsidR="008D7BBD" w:rsidRPr="00C44DAA" w:rsidRDefault="00027041" w:rsidP="00FD14A6">
            <w:pPr>
              <w:jc w:val="left"/>
              <w:rPr>
                <w:sz w:val="20"/>
              </w:rPr>
            </w:pPr>
            <w:r>
              <w:rPr>
                <w:sz w:val="20"/>
              </w:rPr>
              <w:t>R00</w:t>
            </w:r>
            <w:r w:rsidR="00FD14A6">
              <w:rPr>
                <w:sz w:val="20"/>
              </w:rPr>
              <w:t>8</w:t>
            </w:r>
            <w:r>
              <w:rPr>
                <w:sz w:val="20"/>
              </w:rPr>
              <w:t>0</w:t>
            </w:r>
          </w:p>
        </w:tc>
        <w:tc>
          <w:tcPr>
            <w:tcW w:w="5352" w:type="dxa"/>
          </w:tcPr>
          <w:p w:rsidR="008D7BBD" w:rsidRPr="00C44DAA" w:rsidRDefault="008D7BBD" w:rsidP="003F3A65">
            <w:pPr>
              <w:jc w:val="left"/>
              <w:rPr>
                <w:sz w:val="20"/>
              </w:rPr>
            </w:pPr>
            <w:r w:rsidRPr="00C44DAA">
              <w:rPr>
                <w:sz w:val="20"/>
              </w:rPr>
              <w:t>Montant des réserves indisponibles enregistré</w:t>
            </w:r>
            <w:r w:rsidR="00BE678E">
              <w:rPr>
                <w:sz w:val="20"/>
              </w:rPr>
              <w:t>es</w:t>
            </w:r>
            <w:r w:rsidRPr="00C44DAA">
              <w:rPr>
                <w:sz w:val="20"/>
              </w:rPr>
              <w:t xml:space="preserve"> dans le compte 1062.</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Réserves statutaires ou contractuelles</w:t>
            </w:r>
          </w:p>
        </w:tc>
        <w:tc>
          <w:tcPr>
            <w:tcW w:w="1276" w:type="dxa"/>
          </w:tcPr>
          <w:p w:rsidR="008D7BBD" w:rsidRPr="00C44DAA" w:rsidRDefault="00027041" w:rsidP="00FD14A6">
            <w:pPr>
              <w:jc w:val="left"/>
              <w:rPr>
                <w:sz w:val="20"/>
              </w:rPr>
            </w:pPr>
            <w:r>
              <w:rPr>
                <w:sz w:val="20"/>
              </w:rPr>
              <w:t>R00</w:t>
            </w:r>
            <w:r w:rsidR="00FD14A6">
              <w:rPr>
                <w:sz w:val="20"/>
              </w:rPr>
              <w:t>9</w:t>
            </w:r>
            <w:r>
              <w:rPr>
                <w:sz w:val="20"/>
              </w:rPr>
              <w:t>0</w:t>
            </w:r>
          </w:p>
        </w:tc>
        <w:tc>
          <w:tcPr>
            <w:tcW w:w="5352" w:type="dxa"/>
          </w:tcPr>
          <w:p w:rsidR="008D7BBD" w:rsidRPr="00C44DAA" w:rsidRDefault="008D7BBD" w:rsidP="003F3A65">
            <w:pPr>
              <w:jc w:val="left"/>
              <w:rPr>
                <w:sz w:val="20"/>
              </w:rPr>
            </w:pPr>
            <w:r w:rsidRPr="00C44DAA">
              <w:rPr>
                <w:sz w:val="20"/>
              </w:rPr>
              <w:t>Montant des réserves statutaires ou contractuelles enregistré dans le compte 1063.</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Réserves réglementées</w:t>
            </w:r>
          </w:p>
        </w:tc>
        <w:tc>
          <w:tcPr>
            <w:tcW w:w="1276" w:type="dxa"/>
          </w:tcPr>
          <w:p w:rsidR="00027041" w:rsidRPr="00C44DAA" w:rsidRDefault="00027041" w:rsidP="00FD14A6">
            <w:pPr>
              <w:jc w:val="left"/>
              <w:rPr>
                <w:sz w:val="20"/>
              </w:rPr>
            </w:pPr>
            <w:r>
              <w:rPr>
                <w:sz w:val="20"/>
              </w:rPr>
              <w:t>R01</w:t>
            </w:r>
            <w:r w:rsidR="00FD14A6">
              <w:rPr>
                <w:sz w:val="20"/>
              </w:rPr>
              <w:t>0</w:t>
            </w:r>
            <w:r>
              <w:rPr>
                <w:sz w:val="20"/>
              </w:rPr>
              <w:t>0</w:t>
            </w:r>
          </w:p>
        </w:tc>
        <w:tc>
          <w:tcPr>
            <w:tcW w:w="5352" w:type="dxa"/>
          </w:tcPr>
          <w:p w:rsidR="00027041" w:rsidRPr="00C44DAA" w:rsidRDefault="00027041" w:rsidP="003F3A65">
            <w:pPr>
              <w:jc w:val="left"/>
              <w:rPr>
                <w:sz w:val="20"/>
              </w:rPr>
            </w:pPr>
            <w:r w:rsidRPr="00C44DAA">
              <w:rPr>
                <w:sz w:val="20"/>
              </w:rPr>
              <w:t>Total des réserves réglementées enregistrées dans les comptes 1064.</w:t>
            </w:r>
          </w:p>
          <w:p w:rsidR="00027041" w:rsidRPr="00C44DAA" w:rsidRDefault="00027041" w:rsidP="000E7EFD">
            <w:pPr>
              <w:jc w:val="left"/>
              <w:rPr>
                <w:sz w:val="20"/>
              </w:rPr>
            </w:pPr>
            <w:r w:rsidRPr="00C44DAA">
              <w:rPr>
                <w:sz w:val="20"/>
              </w:rPr>
              <w:t xml:space="preserve">Correspond à la somme des montants enregistrés en lignes </w:t>
            </w:r>
            <w:r w:rsidR="00FD14A6">
              <w:rPr>
                <w:sz w:val="20"/>
              </w:rPr>
              <w:t>R01</w:t>
            </w:r>
            <w:r w:rsidRPr="00C44DAA">
              <w:rPr>
                <w:sz w:val="20"/>
              </w:rPr>
              <w:t>1</w:t>
            </w:r>
            <w:r w:rsidR="00FD14A6">
              <w:rPr>
                <w:sz w:val="20"/>
              </w:rPr>
              <w:t>0</w:t>
            </w:r>
            <w:r w:rsidRPr="00C44DAA">
              <w:rPr>
                <w:sz w:val="20"/>
              </w:rPr>
              <w:t xml:space="preserve"> à </w:t>
            </w:r>
            <w:r w:rsidR="00FD14A6">
              <w:rPr>
                <w:sz w:val="20"/>
              </w:rPr>
              <w:t>R014</w:t>
            </w:r>
            <w:r w:rsidR="000E7EFD">
              <w:rPr>
                <w:sz w:val="20"/>
              </w:rPr>
              <w:t>5</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remboursement d'emprunt pour fonds d'établissement</w:t>
            </w:r>
          </w:p>
        </w:tc>
        <w:tc>
          <w:tcPr>
            <w:tcW w:w="1276" w:type="dxa"/>
          </w:tcPr>
          <w:p w:rsidR="00027041" w:rsidRPr="00C44DAA" w:rsidRDefault="00027041" w:rsidP="00FD14A6">
            <w:pPr>
              <w:jc w:val="left"/>
              <w:rPr>
                <w:sz w:val="20"/>
              </w:rPr>
            </w:pPr>
            <w:r>
              <w:rPr>
                <w:sz w:val="20"/>
              </w:rPr>
              <w:t>R01</w:t>
            </w:r>
            <w:r w:rsidR="00FD14A6">
              <w:rPr>
                <w:sz w:val="20"/>
              </w:rPr>
              <w:t>1</w:t>
            </w:r>
            <w:r>
              <w:rPr>
                <w:sz w:val="20"/>
              </w:rPr>
              <w:t>0</w:t>
            </w:r>
          </w:p>
        </w:tc>
        <w:tc>
          <w:tcPr>
            <w:tcW w:w="5352" w:type="dxa"/>
          </w:tcPr>
          <w:p w:rsidR="00027041" w:rsidRPr="00C44DAA" w:rsidRDefault="00027041" w:rsidP="003F3A65">
            <w:pPr>
              <w:jc w:val="left"/>
              <w:rPr>
                <w:sz w:val="20"/>
              </w:rPr>
            </w:pPr>
            <w:r w:rsidRPr="00C44DAA">
              <w:rPr>
                <w:sz w:val="20"/>
              </w:rPr>
              <w:t>Montant de la réserve pour remboursement d'emprunt pour fonds d'établissement enregistrée dans le compte 10642.</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de capitalisation</w:t>
            </w:r>
          </w:p>
        </w:tc>
        <w:tc>
          <w:tcPr>
            <w:tcW w:w="1276" w:type="dxa"/>
          </w:tcPr>
          <w:p w:rsidR="00027041" w:rsidRPr="00C44DAA" w:rsidRDefault="00027041" w:rsidP="00FD14A6">
            <w:pPr>
              <w:jc w:val="left"/>
              <w:rPr>
                <w:sz w:val="20"/>
              </w:rPr>
            </w:pPr>
            <w:r>
              <w:rPr>
                <w:sz w:val="20"/>
              </w:rPr>
              <w:t>R01</w:t>
            </w:r>
            <w:r w:rsidR="00FD14A6">
              <w:rPr>
                <w:sz w:val="20"/>
              </w:rPr>
              <w:t>2</w:t>
            </w:r>
            <w:r>
              <w:rPr>
                <w:sz w:val="20"/>
              </w:rPr>
              <w:t>0</w:t>
            </w:r>
            <w:r w:rsidR="009816E5">
              <w:rPr>
                <w:sz w:val="20"/>
              </w:rPr>
              <w:t>*</w:t>
            </w:r>
          </w:p>
        </w:tc>
        <w:tc>
          <w:tcPr>
            <w:tcW w:w="5352" w:type="dxa"/>
          </w:tcPr>
          <w:p w:rsidR="00027041" w:rsidRPr="00C44DAA" w:rsidRDefault="00027041" w:rsidP="003F3A65">
            <w:pPr>
              <w:jc w:val="left"/>
              <w:rPr>
                <w:sz w:val="20"/>
              </w:rPr>
            </w:pPr>
            <w:r w:rsidRPr="00C44DAA">
              <w:rPr>
                <w:sz w:val="20"/>
              </w:rPr>
              <w:t>Montant de la réserve de capitalisation enregistrée dans le compte 10645.</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plus value nette à long terme</w:t>
            </w:r>
          </w:p>
        </w:tc>
        <w:tc>
          <w:tcPr>
            <w:tcW w:w="1276" w:type="dxa"/>
          </w:tcPr>
          <w:p w:rsidR="00027041" w:rsidRPr="00C44DAA" w:rsidRDefault="00027041" w:rsidP="00FD14A6">
            <w:pPr>
              <w:jc w:val="left"/>
              <w:rPr>
                <w:sz w:val="20"/>
              </w:rPr>
            </w:pPr>
            <w:r>
              <w:rPr>
                <w:sz w:val="20"/>
              </w:rPr>
              <w:t>R01</w:t>
            </w:r>
            <w:r w:rsidR="00FD14A6">
              <w:rPr>
                <w:sz w:val="20"/>
              </w:rPr>
              <w:t>3</w:t>
            </w:r>
            <w:r>
              <w:rPr>
                <w:sz w:val="20"/>
              </w:rPr>
              <w:t>0</w:t>
            </w:r>
          </w:p>
        </w:tc>
        <w:tc>
          <w:tcPr>
            <w:tcW w:w="5352" w:type="dxa"/>
          </w:tcPr>
          <w:p w:rsidR="00027041" w:rsidRPr="00C44DAA" w:rsidRDefault="00027041" w:rsidP="003F3A65">
            <w:pPr>
              <w:jc w:val="left"/>
              <w:rPr>
                <w:sz w:val="20"/>
              </w:rPr>
            </w:pPr>
            <w:r w:rsidRPr="00C44DAA">
              <w:rPr>
                <w:sz w:val="20"/>
              </w:rPr>
              <w:t>Montant de la réserve pour plus-values nettes à long terme enregistrée dans le compte 10641.</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fonds de garantie</w:t>
            </w:r>
          </w:p>
        </w:tc>
        <w:tc>
          <w:tcPr>
            <w:tcW w:w="1276" w:type="dxa"/>
          </w:tcPr>
          <w:p w:rsidR="00027041" w:rsidRPr="00C44DAA" w:rsidRDefault="00027041" w:rsidP="00FD14A6">
            <w:pPr>
              <w:jc w:val="left"/>
              <w:rPr>
                <w:sz w:val="20"/>
              </w:rPr>
            </w:pPr>
            <w:r>
              <w:rPr>
                <w:sz w:val="20"/>
              </w:rPr>
              <w:t>R01</w:t>
            </w:r>
            <w:r w:rsidR="00FD14A6">
              <w:rPr>
                <w:sz w:val="20"/>
              </w:rPr>
              <w:t>4</w:t>
            </w:r>
            <w:r>
              <w:rPr>
                <w:sz w:val="20"/>
              </w:rPr>
              <w:t>0</w:t>
            </w:r>
          </w:p>
        </w:tc>
        <w:tc>
          <w:tcPr>
            <w:tcW w:w="5352" w:type="dxa"/>
          </w:tcPr>
          <w:p w:rsidR="00027041" w:rsidRPr="00C44DAA" w:rsidRDefault="00027041" w:rsidP="003F3A65">
            <w:pPr>
              <w:jc w:val="left"/>
              <w:rPr>
                <w:sz w:val="20"/>
              </w:rPr>
            </w:pPr>
            <w:r w:rsidRPr="00C44DAA">
              <w:rPr>
                <w:sz w:val="20"/>
              </w:rPr>
              <w:t xml:space="preserve">Montant de la réserve pour fonds de garantie </w:t>
            </w:r>
            <w:r w:rsidR="00326209">
              <w:rPr>
                <w:sz w:val="20"/>
              </w:rPr>
              <w:t xml:space="preserve">(article L.423-1 du Code des assurances) </w:t>
            </w:r>
            <w:r w:rsidRPr="00C44DAA">
              <w:rPr>
                <w:sz w:val="20"/>
              </w:rPr>
              <w:t>enregistrée dans le compte 10643</w:t>
            </w:r>
            <w:r w:rsidR="00326209">
              <w:rPr>
                <w:sz w:val="20"/>
              </w:rPr>
              <w:t xml:space="preserve"> ou dans un autre compte que l’entreprise a créé pour comptabiliser cette réserve</w:t>
            </w:r>
            <w:r w:rsidRPr="00C44DAA">
              <w:rPr>
                <w:sz w:val="20"/>
              </w:rPr>
              <w:t>.</w:t>
            </w:r>
          </w:p>
        </w:tc>
      </w:tr>
      <w:tr w:rsidR="00B6362E" w:rsidRPr="00C44DAA" w:rsidTr="00FC16E2">
        <w:trPr>
          <w:cantSplit/>
        </w:trPr>
        <w:tc>
          <w:tcPr>
            <w:tcW w:w="2552" w:type="dxa"/>
          </w:tcPr>
          <w:p w:rsidR="00B6362E" w:rsidRDefault="00B6362E" w:rsidP="00437E72">
            <w:pPr>
              <w:pStyle w:val="Paragraphedeliste10"/>
              <w:ind w:left="0"/>
              <w:jc w:val="left"/>
              <w:rPr>
                <w:sz w:val="20"/>
              </w:rPr>
            </w:pPr>
            <w:r>
              <w:rPr>
                <w:sz w:val="20"/>
              </w:rPr>
              <w:t>Réserve spéciale de solvabilité</w:t>
            </w:r>
          </w:p>
        </w:tc>
        <w:tc>
          <w:tcPr>
            <w:tcW w:w="1276" w:type="dxa"/>
          </w:tcPr>
          <w:p w:rsidR="00B6362E" w:rsidRDefault="00B6362E" w:rsidP="00FD14A6">
            <w:pPr>
              <w:jc w:val="left"/>
              <w:rPr>
                <w:sz w:val="20"/>
              </w:rPr>
            </w:pPr>
            <w:r>
              <w:rPr>
                <w:sz w:val="20"/>
              </w:rPr>
              <w:t>R0142</w:t>
            </w:r>
          </w:p>
        </w:tc>
        <w:tc>
          <w:tcPr>
            <w:tcW w:w="5352" w:type="dxa"/>
          </w:tcPr>
          <w:p w:rsidR="00B6362E" w:rsidRDefault="00B6362E" w:rsidP="000E7EFD">
            <w:pPr>
              <w:jc w:val="left"/>
              <w:rPr>
                <w:sz w:val="20"/>
              </w:rPr>
            </w:pPr>
            <w:r>
              <w:rPr>
                <w:sz w:val="20"/>
              </w:rPr>
              <w:t>Montant de la réserve spéciale de la solvabilité</w:t>
            </w:r>
          </w:p>
        </w:tc>
      </w:tr>
      <w:tr w:rsidR="000E7EFD" w:rsidRPr="00C44DAA" w:rsidTr="00FC16E2">
        <w:trPr>
          <w:cantSplit/>
        </w:trPr>
        <w:tc>
          <w:tcPr>
            <w:tcW w:w="2552" w:type="dxa"/>
          </w:tcPr>
          <w:p w:rsidR="000E7EFD" w:rsidRPr="00C44DAA" w:rsidRDefault="000E7EFD" w:rsidP="00437E72">
            <w:pPr>
              <w:pStyle w:val="Paragraphedeliste10"/>
              <w:ind w:left="0"/>
              <w:jc w:val="left"/>
              <w:rPr>
                <w:sz w:val="20"/>
              </w:rPr>
            </w:pPr>
            <w:r>
              <w:rPr>
                <w:sz w:val="20"/>
              </w:rPr>
              <w:t>Autres réserves réglementées</w:t>
            </w:r>
          </w:p>
        </w:tc>
        <w:tc>
          <w:tcPr>
            <w:tcW w:w="1276" w:type="dxa"/>
          </w:tcPr>
          <w:p w:rsidR="000E7EFD" w:rsidRDefault="000E7EFD" w:rsidP="00FD14A6">
            <w:pPr>
              <w:jc w:val="left"/>
              <w:rPr>
                <w:sz w:val="20"/>
              </w:rPr>
            </w:pPr>
            <w:r>
              <w:rPr>
                <w:sz w:val="20"/>
              </w:rPr>
              <w:t>R0145</w:t>
            </w:r>
          </w:p>
        </w:tc>
        <w:tc>
          <w:tcPr>
            <w:tcW w:w="5352" w:type="dxa"/>
          </w:tcPr>
          <w:p w:rsidR="000E7EFD" w:rsidRPr="00C44DAA" w:rsidRDefault="000E7EFD" w:rsidP="000E7EFD">
            <w:pPr>
              <w:jc w:val="left"/>
              <w:rPr>
                <w:sz w:val="20"/>
              </w:rPr>
            </w:pPr>
            <w:r>
              <w:rPr>
                <w:sz w:val="20"/>
              </w:rPr>
              <w:t>Montant des réserves réglementées autres que celles enregistrées dans les lignes précédentes</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Autres réserves</w:t>
            </w:r>
          </w:p>
        </w:tc>
        <w:tc>
          <w:tcPr>
            <w:tcW w:w="1276" w:type="dxa"/>
          </w:tcPr>
          <w:p w:rsidR="00027041" w:rsidRPr="00C44DAA" w:rsidRDefault="00027041" w:rsidP="00FD14A6">
            <w:pPr>
              <w:jc w:val="left"/>
              <w:rPr>
                <w:sz w:val="20"/>
              </w:rPr>
            </w:pPr>
            <w:r>
              <w:rPr>
                <w:sz w:val="20"/>
              </w:rPr>
              <w:t>R01</w:t>
            </w:r>
            <w:r w:rsidR="00FD14A6">
              <w:rPr>
                <w:sz w:val="20"/>
              </w:rPr>
              <w:t>5</w:t>
            </w:r>
            <w:r>
              <w:rPr>
                <w:sz w:val="20"/>
              </w:rPr>
              <w:t>0</w:t>
            </w:r>
          </w:p>
        </w:tc>
        <w:tc>
          <w:tcPr>
            <w:tcW w:w="5352" w:type="dxa"/>
          </w:tcPr>
          <w:p w:rsidR="00027041" w:rsidRPr="00C44DAA" w:rsidRDefault="00027041" w:rsidP="00407B2B">
            <w:pPr>
              <w:jc w:val="left"/>
              <w:rPr>
                <w:sz w:val="20"/>
              </w:rPr>
            </w:pPr>
            <w:r w:rsidRPr="00C44DAA">
              <w:rPr>
                <w:sz w:val="20"/>
              </w:rPr>
              <w:t>Montant des autres réserves enregistrées dans le compte 1068.</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Sous total réserves</w:t>
            </w:r>
          </w:p>
        </w:tc>
        <w:tc>
          <w:tcPr>
            <w:tcW w:w="1276" w:type="dxa"/>
          </w:tcPr>
          <w:p w:rsidR="00027041" w:rsidRPr="00C44DAA" w:rsidRDefault="00027041" w:rsidP="00FD14A6">
            <w:pPr>
              <w:jc w:val="left"/>
              <w:rPr>
                <w:sz w:val="20"/>
              </w:rPr>
            </w:pPr>
            <w:r>
              <w:rPr>
                <w:sz w:val="20"/>
              </w:rPr>
              <w:t>R01</w:t>
            </w:r>
            <w:r w:rsidR="00FD14A6">
              <w:rPr>
                <w:sz w:val="20"/>
              </w:rPr>
              <w:t>6</w:t>
            </w:r>
            <w:r>
              <w:rPr>
                <w:sz w:val="20"/>
              </w:rPr>
              <w:t>0*</w:t>
            </w:r>
          </w:p>
        </w:tc>
        <w:tc>
          <w:tcPr>
            <w:tcW w:w="5352" w:type="dxa"/>
          </w:tcPr>
          <w:p w:rsidR="00027041" w:rsidRPr="00C44DAA" w:rsidRDefault="00027041" w:rsidP="007316E4">
            <w:pPr>
              <w:jc w:val="left"/>
              <w:rPr>
                <w:sz w:val="20"/>
              </w:rPr>
            </w:pPr>
            <w:r w:rsidRPr="00C44DAA">
              <w:rPr>
                <w:sz w:val="20"/>
              </w:rPr>
              <w:t>Total des réserves enregistrées dans les comptes 106.</w:t>
            </w:r>
          </w:p>
          <w:p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R0080</w:t>
            </w:r>
            <w:r w:rsidRPr="00C44DAA">
              <w:rPr>
                <w:sz w:val="20"/>
              </w:rPr>
              <w:t xml:space="preserve">, </w:t>
            </w:r>
            <w:r w:rsidR="00FD14A6">
              <w:rPr>
                <w:sz w:val="20"/>
              </w:rPr>
              <w:t>R0090</w:t>
            </w:r>
            <w:r w:rsidRPr="00C44DAA">
              <w:rPr>
                <w:sz w:val="20"/>
              </w:rPr>
              <w:t xml:space="preserve">, </w:t>
            </w:r>
            <w:r w:rsidR="00FD14A6">
              <w:rPr>
                <w:sz w:val="20"/>
              </w:rPr>
              <w:t>R0100</w:t>
            </w:r>
            <w:r w:rsidRPr="00C44DAA">
              <w:rPr>
                <w:sz w:val="20"/>
              </w:rPr>
              <w:t xml:space="preserve"> et </w:t>
            </w:r>
            <w:r w:rsidR="00FD14A6">
              <w:rPr>
                <w:sz w:val="20"/>
              </w:rPr>
              <w:t>R0150</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Report à nouveau</w:t>
            </w:r>
          </w:p>
        </w:tc>
        <w:tc>
          <w:tcPr>
            <w:tcW w:w="1276" w:type="dxa"/>
          </w:tcPr>
          <w:p w:rsidR="00027041" w:rsidRPr="00C44DAA" w:rsidRDefault="00027041" w:rsidP="00FD14A6">
            <w:pPr>
              <w:jc w:val="left"/>
              <w:rPr>
                <w:sz w:val="20"/>
              </w:rPr>
            </w:pPr>
            <w:r>
              <w:rPr>
                <w:sz w:val="20"/>
              </w:rPr>
              <w:t>R01</w:t>
            </w:r>
            <w:r w:rsidR="00FD14A6">
              <w:rPr>
                <w:sz w:val="20"/>
              </w:rPr>
              <w:t>7</w:t>
            </w:r>
            <w:r>
              <w:rPr>
                <w:sz w:val="20"/>
              </w:rPr>
              <w:t>0*</w:t>
            </w:r>
          </w:p>
        </w:tc>
        <w:tc>
          <w:tcPr>
            <w:tcW w:w="5352" w:type="dxa"/>
          </w:tcPr>
          <w:p w:rsidR="00027041" w:rsidRPr="00C44DAA" w:rsidRDefault="00027041" w:rsidP="00384EC1">
            <w:pPr>
              <w:jc w:val="left"/>
              <w:rPr>
                <w:sz w:val="20"/>
              </w:rPr>
            </w:pPr>
            <w:r w:rsidRPr="00C44DAA">
              <w:rPr>
                <w:sz w:val="20"/>
              </w:rPr>
              <w:t>Montant du report à nouveau enregistré dans le compte 11.</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Résultat de l'exercice</w:t>
            </w:r>
          </w:p>
        </w:tc>
        <w:tc>
          <w:tcPr>
            <w:tcW w:w="1276" w:type="dxa"/>
          </w:tcPr>
          <w:p w:rsidR="00027041" w:rsidRPr="00C44DAA" w:rsidRDefault="00027041" w:rsidP="00FD14A6">
            <w:pPr>
              <w:jc w:val="left"/>
              <w:rPr>
                <w:sz w:val="20"/>
              </w:rPr>
            </w:pPr>
            <w:r>
              <w:rPr>
                <w:sz w:val="20"/>
              </w:rPr>
              <w:t>R01</w:t>
            </w:r>
            <w:r w:rsidR="00FD14A6">
              <w:rPr>
                <w:sz w:val="20"/>
              </w:rPr>
              <w:t>8</w:t>
            </w:r>
            <w:r>
              <w:rPr>
                <w:sz w:val="20"/>
              </w:rPr>
              <w:t>0*</w:t>
            </w:r>
          </w:p>
        </w:tc>
        <w:tc>
          <w:tcPr>
            <w:tcW w:w="5352" w:type="dxa"/>
          </w:tcPr>
          <w:p w:rsidR="00027041" w:rsidRPr="00C44DAA" w:rsidRDefault="00027041" w:rsidP="00B815EA">
            <w:pPr>
              <w:jc w:val="left"/>
              <w:rPr>
                <w:sz w:val="20"/>
              </w:rPr>
            </w:pPr>
            <w:r w:rsidRPr="00C44DAA">
              <w:rPr>
                <w:sz w:val="20"/>
              </w:rPr>
              <w:t>Montant du résultat de l’exercice (bénéfice ou perte) enregistré dans le compte 12.</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Subventions d'équipement et autres subventions d'investissement</w:t>
            </w:r>
          </w:p>
        </w:tc>
        <w:tc>
          <w:tcPr>
            <w:tcW w:w="1276" w:type="dxa"/>
          </w:tcPr>
          <w:p w:rsidR="00027041" w:rsidRPr="00C44DAA" w:rsidRDefault="00027041" w:rsidP="00FD14A6">
            <w:pPr>
              <w:jc w:val="left"/>
              <w:rPr>
                <w:sz w:val="20"/>
              </w:rPr>
            </w:pPr>
            <w:r>
              <w:rPr>
                <w:sz w:val="20"/>
              </w:rPr>
              <w:t>R0</w:t>
            </w:r>
            <w:r w:rsidR="00FD14A6">
              <w:rPr>
                <w:sz w:val="20"/>
              </w:rPr>
              <w:t>19</w:t>
            </w:r>
            <w:r>
              <w:rPr>
                <w:sz w:val="20"/>
              </w:rPr>
              <w:t>0*</w:t>
            </w:r>
          </w:p>
        </w:tc>
        <w:tc>
          <w:tcPr>
            <w:tcW w:w="5352" w:type="dxa"/>
          </w:tcPr>
          <w:p w:rsidR="00027041" w:rsidRPr="00C44DAA" w:rsidRDefault="00027041" w:rsidP="00B815EA">
            <w:pPr>
              <w:jc w:val="left"/>
              <w:rPr>
                <w:sz w:val="20"/>
              </w:rPr>
            </w:pPr>
            <w:r w:rsidRPr="00C44DAA">
              <w:rPr>
                <w:sz w:val="20"/>
              </w:rPr>
              <w:t xml:space="preserve">Montant des subventions d’équipement et autres subventions d’investissement enregistrées dans les comptes </w:t>
            </w:r>
            <w:r w:rsidR="00BD3838">
              <w:rPr>
                <w:sz w:val="20"/>
              </w:rPr>
              <w:t xml:space="preserve">utilisés par l’organisme pour comptabiliser ces subventions (équivalent des comptes </w:t>
            </w:r>
            <w:r w:rsidRPr="00C44DAA">
              <w:rPr>
                <w:sz w:val="20"/>
              </w:rPr>
              <w:t>13</w:t>
            </w:r>
            <w:r w:rsidR="00BD3838">
              <w:rPr>
                <w:sz w:val="20"/>
              </w:rPr>
              <w:t xml:space="preserve"> pour les organismes relevant des codes de la mutualité et de la sécurité sociale)</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Sous total autres éléments</w:t>
            </w:r>
          </w:p>
        </w:tc>
        <w:tc>
          <w:tcPr>
            <w:tcW w:w="1276" w:type="dxa"/>
          </w:tcPr>
          <w:p w:rsidR="00027041" w:rsidRPr="00C44DAA" w:rsidRDefault="00027041" w:rsidP="00FD14A6">
            <w:pPr>
              <w:jc w:val="left"/>
              <w:rPr>
                <w:sz w:val="20"/>
              </w:rPr>
            </w:pPr>
            <w:r>
              <w:rPr>
                <w:sz w:val="20"/>
              </w:rPr>
              <w:t>R02</w:t>
            </w:r>
            <w:r w:rsidR="00FD14A6">
              <w:rPr>
                <w:sz w:val="20"/>
              </w:rPr>
              <w:t>0</w:t>
            </w:r>
            <w:r>
              <w:rPr>
                <w:sz w:val="20"/>
              </w:rPr>
              <w:t>0</w:t>
            </w:r>
          </w:p>
        </w:tc>
        <w:tc>
          <w:tcPr>
            <w:tcW w:w="5352" w:type="dxa"/>
          </w:tcPr>
          <w:p w:rsidR="00027041" w:rsidRPr="00C44DAA" w:rsidRDefault="00027041" w:rsidP="007316E4">
            <w:pPr>
              <w:jc w:val="left"/>
              <w:rPr>
                <w:sz w:val="20"/>
              </w:rPr>
            </w:pPr>
            <w:r w:rsidRPr="00C44DAA">
              <w:rPr>
                <w:sz w:val="20"/>
              </w:rPr>
              <w:t>Total des autres éléments constitutifs des capitaux / fonds propres enregistrés dans les comptes</w:t>
            </w:r>
            <w:r w:rsidR="00A75B79">
              <w:rPr>
                <w:sz w:val="20"/>
              </w:rPr>
              <w:t xml:space="preserve"> 11, 12 et 13</w:t>
            </w:r>
            <w:r w:rsidRPr="00C44DAA">
              <w:rPr>
                <w:sz w:val="20"/>
              </w:rPr>
              <w:t>.</w:t>
            </w:r>
          </w:p>
          <w:p w:rsidR="00027041" w:rsidRPr="00C44DAA" w:rsidRDefault="00027041" w:rsidP="00A75B79">
            <w:pPr>
              <w:jc w:val="left"/>
              <w:rPr>
                <w:sz w:val="20"/>
              </w:rPr>
            </w:pPr>
            <w:r w:rsidRPr="00C44DAA">
              <w:rPr>
                <w:sz w:val="20"/>
              </w:rPr>
              <w:t xml:space="preserve">Correspond à la somme des montants enregistrés en lignes </w:t>
            </w:r>
            <w:r w:rsidR="00A75B79">
              <w:rPr>
                <w:sz w:val="20"/>
              </w:rPr>
              <w:t>R0170</w:t>
            </w:r>
            <w:r w:rsidR="00A75B79" w:rsidRPr="00C44DAA">
              <w:rPr>
                <w:sz w:val="20"/>
              </w:rPr>
              <w:t xml:space="preserve">, </w:t>
            </w:r>
            <w:r w:rsidR="00A75B79">
              <w:rPr>
                <w:sz w:val="20"/>
              </w:rPr>
              <w:t>R0180</w:t>
            </w:r>
            <w:r w:rsidR="00A75B79" w:rsidRPr="00C44DAA">
              <w:rPr>
                <w:sz w:val="20"/>
              </w:rPr>
              <w:t xml:space="preserve"> et </w:t>
            </w:r>
            <w:r w:rsidR="00A75B79">
              <w:rPr>
                <w:sz w:val="20"/>
              </w:rPr>
              <w:t>R0190</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Total</w:t>
            </w:r>
          </w:p>
        </w:tc>
        <w:tc>
          <w:tcPr>
            <w:tcW w:w="1276" w:type="dxa"/>
          </w:tcPr>
          <w:p w:rsidR="00027041" w:rsidRPr="00C44DAA" w:rsidRDefault="00027041" w:rsidP="00FD14A6">
            <w:pPr>
              <w:jc w:val="left"/>
              <w:rPr>
                <w:sz w:val="20"/>
              </w:rPr>
            </w:pPr>
            <w:r>
              <w:rPr>
                <w:sz w:val="20"/>
              </w:rPr>
              <w:t>R02</w:t>
            </w:r>
            <w:r w:rsidR="00FD14A6">
              <w:rPr>
                <w:sz w:val="20"/>
              </w:rPr>
              <w:t>1</w:t>
            </w:r>
            <w:r>
              <w:rPr>
                <w:sz w:val="20"/>
              </w:rPr>
              <w:t>0*</w:t>
            </w:r>
          </w:p>
        </w:tc>
        <w:tc>
          <w:tcPr>
            <w:tcW w:w="5352" w:type="dxa"/>
          </w:tcPr>
          <w:p w:rsidR="00027041" w:rsidRPr="00C44DAA" w:rsidRDefault="00027041" w:rsidP="00B815EA">
            <w:pPr>
              <w:jc w:val="left"/>
              <w:rPr>
                <w:sz w:val="20"/>
              </w:rPr>
            </w:pPr>
            <w:r w:rsidRPr="00C44DAA">
              <w:rPr>
                <w:sz w:val="20"/>
              </w:rPr>
              <w:t>Total des capitaux / fonds propres enregistrés dans les comptes 10 à 13.</w:t>
            </w:r>
          </w:p>
          <w:p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R0070</w:t>
            </w:r>
            <w:r w:rsidRPr="00C44DAA">
              <w:rPr>
                <w:sz w:val="20"/>
              </w:rPr>
              <w:t xml:space="preserve">, </w:t>
            </w:r>
            <w:r w:rsidR="00FD14A6">
              <w:rPr>
                <w:sz w:val="20"/>
              </w:rPr>
              <w:t>R0160</w:t>
            </w:r>
            <w:r w:rsidRPr="00C44DAA">
              <w:rPr>
                <w:sz w:val="20"/>
              </w:rPr>
              <w:t xml:space="preserve"> et </w:t>
            </w:r>
            <w:r w:rsidR="00FD14A6">
              <w:rPr>
                <w:sz w:val="20"/>
              </w:rPr>
              <w:t>R0200</w:t>
            </w:r>
            <w:r w:rsidRPr="00C44DAA">
              <w:rPr>
                <w:sz w:val="20"/>
              </w:rPr>
              <w:t>.</w:t>
            </w:r>
          </w:p>
        </w:tc>
      </w:tr>
      <w:tr w:rsidR="0036236A" w:rsidRPr="00C44DAA" w:rsidTr="00FC16E2">
        <w:trPr>
          <w:cantSplit/>
        </w:trPr>
        <w:tc>
          <w:tcPr>
            <w:tcW w:w="2552" w:type="dxa"/>
          </w:tcPr>
          <w:p w:rsidR="0036236A" w:rsidRPr="00C44DAA" w:rsidRDefault="0036236A" w:rsidP="008322DE">
            <w:pPr>
              <w:pStyle w:val="Paragraphedeliste10"/>
              <w:ind w:left="0"/>
              <w:jc w:val="left"/>
              <w:rPr>
                <w:sz w:val="20"/>
              </w:rPr>
            </w:pPr>
            <w:r w:rsidRPr="00C44DAA">
              <w:rPr>
                <w:sz w:val="20"/>
              </w:rPr>
              <w:t>Projet de distribution de dividendes</w:t>
            </w:r>
          </w:p>
        </w:tc>
        <w:tc>
          <w:tcPr>
            <w:tcW w:w="1276" w:type="dxa"/>
          </w:tcPr>
          <w:p w:rsidR="0036236A" w:rsidRPr="00C44DAA" w:rsidRDefault="00FD14A6" w:rsidP="008322DE">
            <w:pPr>
              <w:jc w:val="left"/>
              <w:rPr>
                <w:sz w:val="20"/>
              </w:rPr>
            </w:pPr>
            <w:r>
              <w:rPr>
                <w:sz w:val="20"/>
              </w:rPr>
              <w:t>R0220</w:t>
            </w:r>
          </w:p>
        </w:tc>
        <w:tc>
          <w:tcPr>
            <w:tcW w:w="5352" w:type="dxa"/>
          </w:tcPr>
          <w:p w:rsidR="0036236A" w:rsidRPr="00C44DAA" w:rsidRDefault="00F43703" w:rsidP="00F43703">
            <w:pPr>
              <w:jc w:val="left"/>
              <w:rPr>
                <w:color w:val="FF0000"/>
                <w:sz w:val="20"/>
              </w:rPr>
            </w:pPr>
            <w:r w:rsidRPr="00C44DAA">
              <w:rPr>
                <w:sz w:val="20"/>
              </w:rPr>
              <w:t>Montant de la distribution des dividendes prévue dans le cadre de l’affectation du résultat de l’exercice N.</w:t>
            </w:r>
          </w:p>
        </w:tc>
      </w:tr>
    </w:tbl>
    <w:p w:rsidR="00437E72" w:rsidRDefault="00437E72">
      <w:pPr>
        <w:jc w:val="left"/>
      </w:pPr>
    </w:p>
    <w:p w:rsidR="00330AEB" w:rsidRDefault="00330AEB">
      <w:pPr>
        <w:jc w:val="left"/>
      </w:pPr>
    </w:p>
    <w:p w:rsidR="00330AEB" w:rsidRDefault="00330AEB" w:rsidP="00330AEB">
      <w:pPr>
        <w:pStyle w:val="Paragraphedeliste"/>
        <w:numPr>
          <w:ilvl w:val="0"/>
          <w:numId w:val="23"/>
        </w:numPr>
        <w:rPr>
          <w:rFonts w:ascii="Times New Roman" w:hAnsi="Times New Roman" w:cs="Times New Roman"/>
          <w:b/>
          <w:i/>
        </w:rPr>
      </w:pPr>
      <w:r w:rsidRPr="00330AEB">
        <w:rPr>
          <w:rFonts w:ascii="Times New Roman" w:hAnsi="Times New Roman" w:cs="Times New Roman"/>
          <w:b/>
          <w:i/>
        </w:rPr>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mutualit</w:t>
      </w:r>
      <w:r w:rsidRPr="00330AEB">
        <w:rPr>
          <w:rFonts w:ascii="Times New Roman" w:hAnsi="Times New Roman" w:cs="Times New Roman"/>
          <w:b/>
          <w:i/>
        </w:rPr>
        <w:t>é</w:t>
      </w:r>
      <w:r w:rsidR="003819D0">
        <w:rPr>
          <w:rFonts w:ascii="Times New Roman" w:hAnsi="Times New Roman" w:cs="Times New Roman"/>
          <w:b/>
          <w:i/>
        </w:rPr>
        <w:t xml:space="preserve"> (FR.04.02)</w:t>
      </w:r>
    </w:p>
    <w:tbl>
      <w:tblPr>
        <w:tblStyle w:val="Grilledutableau"/>
        <w:tblW w:w="9180" w:type="dxa"/>
        <w:tblInd w:w="108" w:type="dxa"/>
        <w:tblLook w:val="04A0" w:firstRow="1" w:lastRow="0" w:firstColumn="1" w:lastColumn="0" w:noHBand="0" w:noVBand="1"/>
      </w:tblPr>
      <w:tblGrid>
        <w:gridCol w:w="2552"/>
        <w:gridCol w:w="1276"/>
        <w:gridCol w:w="5352"/>
      </w:tblGrid>
      <w:tr w:rsidR="00330AEB" w:rsidRPr="00C44DAA" w:rsidTr="00FC16E2">
        <w:trPr>
          <w:cantSplit/>
          <w:tblHeader/>
        </w:trPr>
        <w:tc>
          <w:tcPr>
            <w:tcW w:w="2552" w:type="dxa"/>
          </w:tcPr>
          <w:p w:rsidR="00330AEB" w:rsidRPr="00C44DAA" w:rsidRDefault="00330AEB" w:rsidP="007316E4">
            <w:pPr>
              <w:jc w:val="left"/>
              <w:rPr>
                <w:b/>
                <w:sz w:val="20"/>
              </w:rPr>
            </w:pPr>
            <w:r w:rsidRPr="00C44DAA">
              <w:rPr>
                <w:b/>
                <w:sz w:val="20"/>
              </w:rPr>
              <w:t>Intitulé</w:t>
            </w:r>
          </w:p>
        </w:tc>
        <w:tc>
          <w:tcPr>
            <w:tcW w:w="1276" w:type="dxa"/>
          </w:tcPr>
          <w:p w:rsidR="00330AEB" w:rsidRPr="00C44DAA" w:rsidRDefault="00FE44A1" w:rsidP="007316E4">
            <w:pPr>
              <w:jc w:val="left"/>
              <w:rPr>
                <w:b/>
                <w:sz w:val="20"/>
              </w:rPr>
            </w:pPr>
            <w:r>
              <w:rPr>
                <w:b/>
                <w:sz w:val="20"/>
              </w:rPr>
              <w:t>Ligne</w:t>
            </w:r>
          </w:p>
        </w:tc>
        <w:tc>
          <w:tcPr>
            <w:tcW w:w="5352" w:type="dxa"/>
          </w:tcPr>
          <w:p w:rsidR="00330AEB" w:rsidRPr="00C44DAA" w:rsidRDefault="00330AEB" w:rsidP="007316E4">
            <w:pPr>
              <w:jc w:val="left"/>
              <w:rPr>
                <w:b/>
                <w:sz w:val="20"/>
              </w:rPr>
            </w:pPr>
            <w:r w:rsidRPr="00C44DAA">
              <w:rPr>
                <w:b/>
                <w:sz w:val="20"/>
              </w:rPr>
              <w:t>Définition et formule</w:t>
            </w:r>
          </w:p>
        </w:tc>
      </w:tr>
      <w:tr w:rsidR="00636D06" w:rsidRPr="00C44DAA" w:rsidTr="00FC16E2">
        <w:trPr>
          <w:cantSplit/>
        </w:trPr>
        <w:tc>
          <w:tcPr>
            <w:tcW w:w="2552" w:type="dxa"/>
          </w:tcPr>
          <w:p w:rsidR="00636D06" w:rsidRPr="00C44DAA" w:rsidRDefault="00636D06" w:rsidP="007316E4">
            <w:pPr>
              <w:jc w:val="left"/>
              <w:rPr>
                <w:sz w:val="20"/>
              </w:rPr>
            </w:pPr>
            <w:r w:rsidRPr="00C44DAA">
              <w:rPr>
                <w:sz w:val="20"/>
              </w:rPr>
              <w:t>Fonds de dotation sans droit de reprise</w:t>
            </w:r>
          </w:p>
        </w:tc>
        <w:tc>
          <w:tcPr>
            <w:tcW w:w="1276" w:type="dxa"/>
          </w:tcPr>
          <w:p w:rsidR="00636D06" w:rsidRPr="00C44DAA" w:rsidRDefault="00580F17" w:rsidP="007316E4">
            <w:pPr>
              <w:jc w:val="left"/>
              <w:rPr>
                <w:sz w:val="20"/>
              </w:rPr>
            </w:pPr>
            <w:r>
              <w:rPr>
                <w:sz w:val="20"/>
              </w:rPr>
              <w:t>R0010*</w:t>
            </w:r>
          </w:p>
        </w:tc>
        <w:tc>
          <w:tcPr>
            <w:tcW w:w="5352" w:type="dxa"/>
          </w:tcPr>
          <w:p w:rsidR="00636D06" w:rsidRPr="00C44DAA" w:rsidRDefault="00636D06" w:rsidP="00636D06">
            <w:pPr>
              <w:jc w:val="left"/>
              <w:rPr>
                <w:sz w:val="20"/>
              </w:rPr>
            </w:pPr>
            <w:r w:rsidRPr="00C44DAA">
              <w:rPr>
                <w:sz w:val="20"/>
              </w:rPr>
              <w:t>Total des fonds de dotation sans droit de reprise enregistré dans les comptes 102.</w:t>
            </w:r>
          </w:p>
          <w:p w:rsidR="00636D06" w:rsidRPr="00C44DAA" w:rsidRDefault="00636D06" w:rsidP="00636D06">
            <w:pPr>
              <w:jc w:val="left"/>
              <w:rPr>
                <w:sz w:val="20"/>
              </w:rPr>
            </w:pPr>
            <w:r w:rsidRPr="00C44DAA">
              <w:rPr>
                <w:sz w:val="20"/>
              </w:rPr>
              <w:t xml:space="preserve">Correspond à la somme des montants enregistrés en lignes </w:t>
            </w:r>
            <w:r w:rsidR="00A20601">
              <w:rPr>
                <w:sz w:val="20"/>
              </w:rPr>
              <w:t>R00</w:t>
            </w:r>
            <w:r w:rsidRPr="00C44DAA">
              <w:rPr>
                <w:sz w:val="20"/>
              </w:rPr>
              <w:t>2</w:t>
            </w:r>
            <w:r w:rsidR="00A20601">
              <w:rPr>
                <w:sz w:val="20"/>
              </w:rPr>
              <w:t>0</w:t>
            </w:r>
            <w:r w:rsidRPr="00C44DAA">
              <w:rPr>
                <w:sz w:val="20"/>
              </w:rPr>
              <w:t xml:space="preserve"> à </w:t>
            </w:r>
            <w:r w:rsidR="00A20601">
              <w:rPr>
                <w:sz w:val="20"/>
              </w:rPr>
              <w:t>R00</w:t>
            </w:r>
            <w:r w:rsidRPr="00C44DAA">
              <w:rPr>
                <w:sz w:val="20"/>
              </w:rPr>
              <w:t>7</w:t>
            </w:r>
            <w:r w:rsidR="00A20601">
              <w:rPr>
                <w:sz w:val="20"/>
              </w:rPr>
              <w:t>0</w:t>
            </w:r>
            <w:r w:rsidRPr="00C44DAA">
              <w:rPr>
                <w:sz w:val="20"/>
              </w:rPr>
              <w:t>.</w:t>
            </w:r>
          </w:p>
        </w:tc>
      </w:tr>
      <w:tr w:rsidR="00330AEB" w:rsidRPr="00C44DAA" w:rsidTr="00FC16E2">
        <w:trPr>
          <w:cantSplit/>
        </w:trPr>
        <w:tc>
          <w:tcPr>
            <w:tcW w:w="2552" w:type="dxa"/>
          </w:tcPr>
          <w:p w:rsidR="00330AEB" w:rsidRPr="00C44DAA" w:rsidRDefault="00330AEB" w:rsidP="007316E4">
            <w:pPr>
              <w:jc w:val="left"/>
              <w:rPr>
                <w:sz w:val="20"/>
              </w:rPr>
            </w:pPr>
            <w:r w:rsidRPr="00C44DAA">
              <w:rPr>
                <w:sz w:val="20"/>
              </w:rPr>
              <w:t>Fonds d'établissement constitué</w:t>
            </w:r>
          </w:p>
        </w:tc>
        <w:tc>
          <w:tcPr>
            <w:tcW w:w="1276" w:type="dxa"/>
          </w:tcPr>
          <w:p w:rsidR="00330AEB" w:rsidRPr="00C44DAA" w:rsidRDefault="00580F17" w:rsidP="00580F17">
            <w:pPr>
              <w:jc w:val="left"/>
              <w:rPr>
                <w:sz w:val="20"/>
              </w:rPr>
            </w:pPr>
            <w:r>
              <w:rPr>
                <w:sz w:val="20"/>
              </w:rPr>
              <w:t>R0020</w:t>
            </w:r>
          </w:p>
        </w:tc>
        <w:tc>
          <w:tcPr>
            <w:tcW w:w="5352" w:type="dxa"/>
          </w:tcPr>
          <w:p w:rsidR="00330AEB" w:rsidRPr="00C44DAA" w:rsidRDefault="00330AEB" w:rsidP="00DB02EB">
            <w:pPr>
              <w:jc w:val="left"/>
              <w:rPr>
                <w:sz w:val="20"/>
              </w:rPr>
            </w:pPr>
            <w:r w:rsidRPr="00C44DAA">
              <w:rPr>
                <w:sz w:val="20"/>
              </w:rPr>
              <w:t>Montant du fonds d’établissement constitué enregistré dans le compte 102</w:t>
            </w:r>
            <w:r w:rsidR="00DB02EB" w:rsidRPr="00C44DAA">
              <w:rPr>
                <w:sz w:val="20"/>
              </w:rPr>
              <w:t>1</w:t>
            </w:r>
            <w:r w:rsidRPr="00C44DAA">
              <w:rPr>
                <w:sz w:val="20"/>
              </w:rPr>
              <w:t>.</w:t>
            </w:r>
          </w:p>
        </w:tc>
      </w:tr>
      <w:tr w:rsidR="00DB02EB" w:rsidRPr="00C44DAA" w:rsidTr="00FC16E2">
        <w:trPr>
          <w:cantSplit/>
        </w:trPr>
        <w:tc>
          <w:tcPr>
            <w:tcW w:w="2552" w:type="dxa"/>
          </w:tcPr>
          <w:p w:rsidR="00DB02EB" w:rsidRPr="00C44DAA" w:rsidRDefault="00DB02EB" w:rsidP="00DB02EB">
            <w:pPr>
              <w:jc w:val="left"/>
              <w:rPr>
                <w:sz w:val="20"/>
              </w:rPr>
            </w:pPr>
            <w:r w:rsidRPr="00C44DAA">
              <w:rPr>
                <w:sz w:val="20"/>
              </w:rPr>
              <w:t>Fonds de développement constitué</w:t>
            </w:r>
          </w:p>
        </w:tc>
        <w:tc>
          <w:tcPr>
            <w:tcW w:w="1276" w:type="dxa"/>
          </w:tcPr>
          <w:p w:rsidR="00DB02EB" w:rsidRPr="00C44DAA" w:rsidRDefault="00580F17" w:rsidP="00580F17">
            <w:pPr>
              <w:jc w:val="left"/>
              <w:rPr>
                <w:sz w:val="20"/>
              </w:rPr>
            </w:pPr>
            <w:r>
              <w:rPr>
                <w:sz w:val="20"/>
              </w:rPr>
              <w:t>R0030</w:t>
            </w:r>
          </w:p>
        </w:tc>
        <w:tc>
          <w:tcPr>
            <w:tcW w:w="5352" w:type="dxa"/>
          </w:tcPr>
          <w:p w:rsidR="00DB02EB" w:rsidRPr="00C44DAA" w:rsidRDefault="00DB02EB" w:rsidP="00DB02EB">
            <w:pPr>
              <w:jc w:val="left"/>
              <w:rPr>
                <w:sz w:val="20"/>
              </w:rPr>
            </w:pPr>
            <w:r w:rsidRPr="00C44DAA">
              <w:rPr>
                <w:sz w:val="20"/>
              </w:rPr>
              <w:t>Montant du fonds de développement constitué enregistré dans le compte 1022.</w:t>
            </w:r>
          </w:p>
        </w:tc>
      </w:tr>
      <w:tr w:rsidR="00330AEB" w:rsidRPr="00C44DAA" w:rsidTr="00FC16E2">
        <w:trPr>
          <w:cantSplit/>
        </w:trPr>
        <w:tc>
          <w:tcPr>
            <w:tcW w:w="2552" w:type="dxa"/>
          </w:tcPr>
          <w:p w:rsidR="00330AEB" w:rsidRPr="00C44DAA" w:rsidRDefault="007316E4" w:rsidP="007316E4">
            <w:pPr>
              <w:pStyle w:val="Paragraphedeliste10"/>
              <w:ind w:left="0"/>
              <w:jc w:val="left"/>
              <w:rPr>
                <w:sz w:val="20"/>
              </w:rPr>
            </w:pPr>
            <w:r w:rsidRPr="00C44DAA">
              <w:rPr>
                <w:sz w:val="20"/>
              </w:rPr>
              <w:lastRenderedPageBreak/>
              <w:t>Certificats mutualistes admis en fonds d'établissement</w:t>
            </w:r>
          </w:p>
        </w:tc>
        <w:tc>
          <w:tcPr>
            <w:tcW w:w="1276" w:type="dxa"/>
          </w:tcPr>
          <w:p w:rsidR="00330AEB" w:rsidRPr="00C44DAA" w:rsidRDefault="00580F17" w:rsidP="00580F17">
            <w:pPr>
              <w:jc w:val="left"/>
              <w:rPr>
                <w:sz w:val="20"/>
              </w:rPr>
            </w:pPr>
            <w:r>
              <w:rPr>
                <w:sz w:val="20"/>
              </w:rPr>
              <w:t>R0040</w:t>
            </w:r>
          </w:p>
        </w:tc>
        <w:tc>
          <w:tcPr>
            <w:tcW w:w="5352" w:type="dxa"/>
          </w:tcPr>
          <w:p w:rsidR="00330AEB" w:rsidRPr="00C44DAA" w:rsidRDefault="00636D06" w:rsidP="007316E4">
            <w:pPr>
              <w:jc w:val="left"/>
              <w:rPr>
                <w:sz w:val="20"/>
              </w:rPr>
            </w:pPr>
            <w:r w:rsidRPr="00C44DAA">
              <w:rPr>
                <w:sz w:val="20"/>
              </w:rPr>
              <w:t>Montant des certificats mutualistes admis en fonds d’établissement enregistré dans le compte 1023.</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Fonds issus de droits d'adhésion constitués</w:t>
            </w:r>
          </w:p>
        </w:tc>
        <w:tc>
          <w:tcPr>
            <w:tcW w:w="1276" w:type="dxa"/>
          </w:tcPr>
          <w:p w:rsidR="00330AEB" w:rsidRPr="00C44DAA" w:rsidRDefault="00580F17" w:rsidP="00580F17">
            <w:pPr>
              <w:jc w:val="left"/>
              <w:rPr>
                <w:sz w:val="20"/>
              </w:rPr>
            </w:pPr>
            <w:r>
              <w:rPr>
                <w:sz w:val="20"/>
              </w:rPr>
              <w:t>R0050</w:t>
            </w:r>
          </w:p>
        </w:tc>
        <w:tc>
          <w:tcPr>
            <w:tcW w:w="5352" w:type="dxa"/>
          </w:tcPr>
          <w:p w:rsidR="00330AEB" w:rsidRPr="00C44DAA" w:rsidRDefault="00330AEB" w:rsidP="00DB02EB">
            <w:pPr>
              <w:jc w:val="left"/>
              <w:rPr>
                <w:sz w:val="20"/>
              </w:rPr>
            </w:pPr>
            <w:r w:rsidRPr="00C44DAA">
              <w:rPr>
                <w:sz w:val="20"/>
              </w:rPr>
              <w:t>Montant d</w:t>
            </w:r>
            <w:r w:rsidR="00DB02EB" w:rsidRPr="00C44DAA">
              <w:rPr>
                <w:sz w:val="20"/>
              </w:rPr>
              <w:t>es</w:t>
            </w:r>
            <w:r w:rsidRPr="00C44DAA">
              <w:rPr>
                <w:sz w:val="20"/>
              </w:rPr>
              <w:t xml:space="preserve"> </w:t>
            </w:r>
            <w:r w:rsidR="00DB02EB" w:rsidRPr="00C44DAA">
              <w:rPr>
                <w:sz w:val="20"/>
              </w:rPr>
              <w:t xml:space="preserve">fonds issus de droits d'adhésion constitués </w:t>
            </w:r>
            <w:r w:rsidRPr="00C44DAA">
              <w:rPr>
                <w:sz w:val="20"/>
              </w:rPr>
              <w:t>enregistré dans le compte 10</w:t>
            </w:r>
            <w:r w:rsidR="00DB02EB" w:rsidRPr="00C44DAA">
              <w:rPr>
                <w:sz w:val="20"/>
              </w:rPr>
              <w:t>2</w:t>
            </w:r>
            <w:r w:rsidRPr="00C44DAA">
              <w:rPr>
                <w:sz w:val="20"/>
              </w:rPr>
              <w:t>4.</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Legs et donations avec contrepartie d'actifs immobilisés non assortis d'une obligation ou d'une condition</w:t>
            </w:r>
          </w:p>
        </w:tc>
        <w:tc>
          <w:tcPr>
            <w:tcW w:w="1276" w:type="dxa"/>
          </w:tcPr>
          <w:p w:rsidR="00330AEB" w:rsidRPr="00C44DAA" w:rsidRDefault="00580F17" w:rsidP="00580F17">
            <w:pPr>
              <w:jc w:val="left"/>
              <w:rPr>
                <w:sz w:val="20"/>
              </w:rPr>
            </w:pPr>
            <w:r>
              <w:rPr>
                <w:sz w:val="20"/>
              </w:rPr>
              <w:t>R0060</w:t>
            </w:r>
          </w:p>
        </w:tc>
        <w:tc>
          <w:tcPr>
            <w:tcW w:w="5352" w:type="dxa"/>
          </w:tcPr>
          <w:p w:rsidR="00330AEB" w:rsidRPr="00C44DAA" w:rsidRDefault="00330AEB" w:rsidP="00DB02EB">
            <w:pPr>
              <w:jc w:val="left"/>
              <w:rPr>
                <w:sz w:val="20"/>
              </w:rPr>
            </w:pPr>
            <w:r w:rsidRPr="00C44DAA">
              <w:rPr>
                <w:sz w:val="20"/>
              </w:rPr>
              <w:t xml:space="preserve">Montant </w:t>
            </w:r>
            <w:r w:rsidR="00DB02EB" w:rsidRPr="00C44DAA">
              <w:rPr>
                <w:sz w:val="20"/>
              </w:rPr>
              <w:t xml:space="preserve">des legs et donations avec contrepartie d'actifs immobilisés non assortis d'une obligation ou d'une condition </w:t>
            </w:r>
            <w:r w:rsidRPr="00C44DAA">
              <w:rPr>
                <w:sz w:val="20"/>
              </w:rPr>
              <w:t>enregistré dans le compte 10</w:t>
            </w:r>
            <w:r w:rsidR="00DB02EB" w:rsidRPr="00C44DAA">
              <w:rPr>
                <w:sz w:val="20"/>
              </w:rPr>
              <w:t>2</w:t>
            </w:r>
            <w:r w:rsidRPr="00C44DAA">
              <w:rPr>
                <w:sz w:val="20"/>
              </w:rPr>
              <w:t>5.</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Autres apports sans droit de reprise</w:t>
            </w:r>
          </w:p>
        </w:tc>
        <w:tc>
          <w:tcPr>
            <w:tcW w:w="1276" w:type="dxa"/>
          </w:tcPr>
          <w:p w:rsidR="00330AEB" w:rsidRPr="00C44DAA" w:rsidRDefault="00580F17" w:rsidP="00580F17">
            <w:pPr>
              <w:jc w:val="left"/>
              <w:rPr>
                <w:sz w:val="20"/>
              </w:rPr>
            </w:pPr>
            <w:r>
              <w:rPr>
                <w:sz w:val="20"/>
              </w:rPr>
              <w:t>R0070</w:t>
            </w:r>
          </w:p>
        </w:tc>
        <w:tc>
          <w:tcPr>
            <w:tcW w:w="5352" w:type="dxa"/>
          </w:tcPr>
          <w:p w:rsidR="00330AEB" w:rsidRPr="00C44DAA" w:rsidRDefault="00DB02EB" w:rsidP="00DB02EB">
            <w:pPr>
              <w:jc w:val="left"/>
              <w:rPr>
                <w:sz w:val="20"/>
              </w:rPr>
            </w:pPr>
            <w:r w:rsidRPr="00C44DAA">
              <w:rPr>
                <w:sz w:val="20"/>
              </w:rPr>
              <w:t>Montant des autres apports sans droit de reprise enregistré dans le compte 1026.</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Fonds de dotation avec droit de reprise</w:t>
            </w:r>
          </w:p>
        </w:tc>
        <w:tc>
          <w:tcPr>
            <w:tcW w:w="1276" w:type="dxa"/>
          </w:tcPr>
          <w:p w:rsidR="00330AEB" w:rsidRPr="00C44DAA" w:rsidRDefault="00580F17" w:rsidP="00580F17">
            <w:pPr>
              <w:jc w:val="left"/>
              <w:rPr>
                <w:sz w:val="20"/>
              </w:rPr>
            </w:pPr>
            <w:r>
              <w:rPr>
                <w:sz w:val="20"/>
              </w:rPr>
              <w:t>R0080*</w:t>
            </w:r>
          </w:p>
        </w:tc>
        <w:tc>
          <w:tcPr>
            <w:tcW w:w="5352" w:type="dxa"/>
          </w:tcPr>
          <w:p w:rsidR="00794D02" w:rsidRPr="00C44DAA" w:rsidRDefault="00794D02" w:rsidP="00794D02">
            <w:pPr>
              <w:jc w:val="left"/>
              <w:rPr>
                <w:sz w:val="20"/>
              </w:rPr>
            </w:pPr>
            <w:r w:rsidRPr="00C44DAA">
              <w:rPr>
                <w:sz w:val="20"/>
              </w:rPr>
              <w:t>Total des fonds de dotation avec droit de reprise enregistré dans les comptes 103.</w:t>
            </w:r>
          </w:p>
          <w:p w:rsidR="00330AEB" w:rsidRPr="00C44DAA" w:rsidRDefault="00794D02" w:rsidP="00A20601">
            <w:pPr>
              <w:jc w:val="left"/>
              <w:rPr>
                <w:color w:val="FF0000"/>
                <w:sz w:val="20"/>
              </w:rPr>
            </w:pPr>
            <w:r w:rsidRPr="00C44DAA">
              <w:rPr>
                <w:sz w:val="20"/>
              </w:rPr>
              <w:t xml:space="preserve">Correspond à la somme des montants enregistrés en lignes </w:t>
            </w:r>
            <w:r w:rsidR="00A20601">
              <w:rPr>
                <w:sz w:val="20"/>
              </w:rPr>
              <w:t>R0090</w:t>
            </w:r>
            <w:r w:rsidRPr="00C44DAA">
              <w:rPr>
                <w:sz w:val="20"/>
              </w:rPr>
              <w:t xml:space="preserve"> à </w:t>
            </w:r>
            <w:r w:rsidR="00A20601">
              <w:rPr>
                <w:sz w:val="20"/>
              </w:rPr>
              <w:t>R0</w:t>
            </w:r>
            <w:r w:rsidRPr="00C44DAA">
              <w:rPr>
                <w:sz w:val="20"/>
              </w:rPr>
              <w:t>13</w:t>
            </w:r>
            <w:r w:rsidR="00A20601">
              <w:rPr>
                <w:sz w:val="20"/>
              </w:rPr>
              <w:t>0</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Emprunt pour fonds d'établissement</w:t>
            </w:r>
          </w:p>
        </w:tc>
        <w:tc>
          <w:tcPr>
            <w:tcW w:w="1276" w:type="dxa"/>
          </w:tcPr>
          <w:p w:rsidR="00330AEB" w:rsidRPr="00C44DAA" w:rsidRDefault="00580F17" w:rsidP="00580F17">
            <w:pPr>
              <w:jc w:val="left"/>
              <w:rPr>
                <w:sz w:val="20"/>
              </w:rPr>
            </w:pPr>
            <w:r>
              <w:rPr>
                <w:sz w:val="20"/>
              </w:rPr>
              <w:t>R0090</w:t>
            </w:r>
          </w:p>
        </w:tc>
        <w:tc>
          <w:tcPr>
            <w:tcW w:w="5352" w:type="dxa"/>
          </w:tcPr>
          <w:p w:rsidR="00330AEB" w:rsidRPr="00C44DAA" w:rsidRDefault="00330AEB" w:rsidP="00794D02">
            <w:pPr>
              <w:jc w:val="left"/>
              <w:rPr>
                <w:sz w:val="20"/>
              </w:rPr>
            </w:pPr>
            <w:r w:rsidRPr="00C44DAA">
              <w:rPr>
                <w:sz w:val="20"/>
              </w:rPr>
              <w:t xml:space="preserve">Montant des </w:t>
            </w:r>
            <w:r w:rsidR="00794D02" w:rsidRPr="00C44DAA">
              <w:rPr>
                <w:sz w:val="20"/>
              </w:rPr>
              <w:t xml:space="preserve">emprunts pour fonds d’établissement </w:t>
            </w:r>
            <w:r w:rsidRPr="00C44DAA">
              <w:rPr>
                <w:sz w:val="20"/>
              </w:rPr>
              <w:t>enregistré dans le</w:t>
            </w:r>
            <w:r w:rsidR="00794D02" w:rsidRPr="00C44DAA">
              <w:rPr>
                <w:sz w:val="20"/>
              </w:rPr>
              <w:t>s</w:t>
            </w:r>
            <w:r w:rsidRPr="00C44DAA">
              <w:rPr>
                <w:sz w:val="20"/>
              </w:rPr>
              <w:t xml:space="preserve"> compte</w:t>
            </w:r>
            <w:r w:rsidR="00794D02" w:rsidRPr="00C44DAA">
              <w:rPr>
                <w:sz w:val="20"/>
              </w:rPr>
              <w:t>s</w:t>
            </w:r>
            <w:r w:rsidRPr="00C44DAA">
              <w:rPr>
                <w:sz w:val="20"/>
              </w:rPr>
              <w:t xml:space="preserve"> 10</w:t>
            </w:r>
            <w:r w:rsidR="00794D02" w:rsidRPr="00C44DAA">
              <w:rPr>
                <w:sz w:val="20"/>
              </w:rPr>
              <w:t>31</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Emprunt pour fonds de développement</w:t>
            </w:r>
          </w:p>
        </w:tc>
        <w:tc>
          <w:tcPr>
            <w:tcW w:w="1276" w:type="dxa"/>
          </w:tcPr>
          <w:p w:rsidR="00330AEB" w:rsidRPr="00C44DAA" w:rsidRDefault="00580F17" w:rsidP="00580F17">
            <w:pPr>
              <w:jc w:val="left"/>
              <w:rPr>
                <w:sz w:val="20"/>
              </w:rPr>
            </w:pPr>
            <w:r>
              <w:rPr>
                <w:sz w:val="20"/>
              </w:rPr>
              <w:t>R0100</w:t>
            </w:r>
          </w:p>
        </w:tc>
        <w:tc>
          <w:tcPr>
            <w:tcW w:w="5352" w:type="dxa"/>
          </w:tcPr>
          <w:p w:rsidR="00330AEB" w:rsidRPr="00C44DAA" w:rsidRDefault="00330AEB" w:rsidP="00794D02">
            <w:pPr>
              <w:jc w:val="left"/>
              <w:rPr>
                <w:sz w:val="20"/>
              </w:rPr>
            </w:pPr>
            <w:r w:rsidRPr="00C44DAA">
              <w:rPr>
                <w:sz w:val="20"/>
              </w:rPr>
              <w:t xml:space="preserve">Total des </w:t>
            </w:r>
            <w:r w:rsidR="00794D02" w:rsidRPr="00C44DAA">
              <w:rPr>
                <w:sz w:val="20"/>
              </w:rPr>
              <w:t>emprunts pour fonds de développement enregistré dans les comptes 1032</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Legs et donations avec contrepartie d'actifs immobilisés assortis d'une obligation ou d'une condition</w:t>
            </w:r>
          </w:p>
        </w:tc>
        <w:tc>
          <w:tcPr>
            <w:tcW w:w="1276" w:type="dxa"/>
          </w:tcPr>
          <w:p w:rsidR="00330AEB" w:rsidRPr="00C44DAA" w:rsidRDefault="00580F17" w:rsidP="00580F17">
            <w:pPr>
              <w:jc w:val="left"/>
              <w:rPr>
                <w:sz w:val="20"/>
              </w:rPr>
            </w:pPr>
            <w:r>
              <w:rPr>
                <w:sz w:val="20"/>
              </w:rPr>
              <w:t>R0110</w:t>
            </w:r>
          </w:p>
        </w:tc>
        <w:tc>
          <w:tcPr>
            <w:tcW w:w="5352" w:type="dxa"/>
          </w:tcPr>
          <w:p w:rsidR="00330AEB" w:rsidRPr="00C44DAA" w:rsidRDefault="00330AEB" w:rsidP="00794D02">
            <w:pPr>
              <w:jc w:val="left"/>
              <w:rPr>
                <w:sz w:val="20"/>
              </w:rPr>
            </w:pPr>
            <w:r w:rsidRPr="00C44DAA">
              <w:rPr>
                <w:sz w:val="20"/>
              </w:rPr>
              <w:t>Montant de</w:t>
            </w:r>
            <w:r w:rsidR="00794D02" w:rsidRPr="00C44DAA">
              <w:rPr>
                <w:sz w:val="20"/>
              </w:rPr>
              <w:t>s</w:t>
            </w:r>
            <w:r w:rsidRPr="00C44DAA">
              <w:rPr>
                <w:sz w:val="20"/>
              </w:rPr>
              <w:t xml:space="preserve"> </w:t>
            </w:r>
            <w:r w:rsidR="00794D02" w:rsidRPr="00C44DAA">
              <w:rPr>
                <w:sz w:val="20"/>
              </w:rPr>
              <w:t>legs et donations avec contrepartie d'actifs immobilisés assortis d'une obligation ou d'une condition enregistré</w:t>
            </w:r>
            <w:r w:rsidR="00BE678E">
              <w:rPr>
                <w:sz w:val="20"/>
              </w:rPr>
              <w:t>s</w:t>
            </w:r>
            <w:r w:rsidR="00794D02" w:rsidRPr="00C44DAA">
              <w:rPr>
                <w:sz w:val="20"/>
              </w:rPr>
              <w:t xml:space="preserve"> dans les comptes 1035</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Autres apports avec droit de reprise</w:t>
            </w:r>
          </w:p>
        </w:tc>
        <w:tc>
          <w:tcPr>
            <w:tcW w:w="1276" w:type="dxa"/>
          </w:tcPr>
          <w:p w:rsidR="00580F17" w:rsidRPr="00C44DAA" w:rsidRDefault="00580F17" w:rsidP="00580F17">
            <w:pPr>
              <w:jc w:val="left"/>
              <w:rPr>
                <w:sz w:val="20"/>
              </w:rPr>
            </w:pPr>
            <w:r>
              <w:rPr>
                <w:sz w:val="20"/>
              </w:rPr>
              <w:t>R0120</w:t>
            </w:r>
          </w:p>
        </w:tc>
        <w:tc>
          <w:tcPr>
            <w:tcW w:w="5352" w:type="dxa"/>
          </w:tcPr>
          <w:p w:rsidR="00580F17" w:rsidRPr="00C44DAA" w:rsidRDefault="00580F17" w:rsidP="00794D02">
            <w:pPr>
              <w:jc w:val="left"/>
              <w:rPr>
                <w:sz w:val="20"/>
              </w:rPr>
            </w:pPr>
            <w:r w:rsidRPr="00C44DAA">
              <w:rPr>
                <w:sz w:val="20"/>
              </w:rPr>
              <w:t>Montant des autres apports avec droit de reprise enregistrée dans les comptes 1036.</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Droits des propriétaires (commodat)</w:t>
            </w:r>
          </w:p>
        </w:tc>
        <w:tc>
          <w:tcPr>
            <w:tcW w:w="1276" w:type="dxa"/>
          </w:tcPr>
          <w:p w:rsidR="00580F17" w:rsidRPr="00C44DAA" w:rsidRDefault="00580F17" w:rsidP="00580F17">
            <w:pPr>
              <w:jc w:val="left"/>
              <w:rPr>
                <w:sz w:val="20"/>
              </w:rPr>
            </w:pPr>
            <w:r>
              <w:rPr>
                <w:sz w:val="20"/>
              </w:rPr>
              <w:t>R0130</w:t>
            </w:r>
          </w:p>
        </w:tc>
        <w:tc>
          <w:tcPr>
            <w:tcW w:w="5352" w:type="dxa"/>
          </w:tcPr>
          <w:p w:rsidR="00580F17" w:rsidRPr="00C44DAA" w:rsidRDefault="00580F17" w:rsidP="00794D02">
            <w:pPr>
              <w:jc w:val="left"/>
              <w:rPr>
                <w:sz w:val="20"/>
              </w:rPr>
            </w:pPr>
            <w:r w:rsidRPr="00C44DAA">
              <w:rPr>
                <w:sz w:val="20"/>
              </w:rPr>
              <w:t>Montant des droits des propriétaires (commodat) enregistré dans les comptes 1039.</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Réévaluation</w:t>
            </w:r>
          </w:p>
        </w:tc>
        <w:tc>
          <w:tcPr>
            <w:tcW w:w="1276" w:type="dxa"/>
          </w:tcPr>
          <w:p w:rsidR="00580F17" w:rsidRPr="00C44DAA" w:rsidRDefault="00580F17" w:rsidP="00580F17">
            <w:pPr>
              <w:jc w:val="left"/>
              <w:rPr>
                <w:sz w:val="20"/>
              </w:rPr>
            </w:pPr>
            <w:r>
              <w:rPr>
                <w:sz w:val="20"/>
              </w:rPr>
              <w:t>R0140*</w:t>
            </w:r>
          </w:p>
        </w:tc>
        <w:tc>
          <w:tcPr>
            <w:tcW w:w="5352" w:type="dxa"/>
          </w:tcPr>
          <w:p w:rsidR="00580F17" w:rsidRPr="00C44DAA" w:rsidRDefault="00580F17" w:rsidP="000F30CF">
            <w:pPr>
              <w:jc w:val="left"/>
              <w:rPr>
                <w:sz w:val="20"/>
              </w:rPr>
            </w:pPr>
            <w:r w:rsidRPr="00C44DAA">
              <w:rPr>
                <w:sz w:val="20"/>
              </w:rPr>
              <w:t>Montant des écarts de réévaluation enregistré dans les comptes 105.</w:t>
            </w:r>
          </w:p>
          <w:p w:rsidR="00580F17" w:rsidRPr="00C44DAA" w:rsidRDefault="00580F17" w:rsidP="000F30CF">
            <w:pPr>
              <w:jc w:val="left"/>
              <w:rPr>
                <w:sz w:val="20"/>
              </w:rPr>
            </w:pPr>
            <w:r w:rsidRPr="00C44DAA">
              <w:rPr>
                <w:sz w:val="20"/>
              </w:rPr>
              <w:t xml:space="preserve">Correspond à la somme des montants enregistrés en lignes </w:t>
            </w:r>
            <w:r w:rsidR="00A20601">
              <w:rPr>
                <w:sz w:val="20"/>
              </w:rPr>
              <w:t>R0</w:t>
            </w:r>
            <w:r w:rsidRPr="00C44DAA">
              <w:rPr>
                <w:sz w:val="20"/>
              </w:rPr>
              <w:t>15</w:t>
            </w:r>
            <w:r w:rsidR="00A20601">
              <w:rPr>
                <w:sz w:val="20"/>
              </w:rPr>
              <w:t>0</w:t>
            </w:r>
            <w:r w:rsidRPr="00C44DAA">
              <w:rPr>
                <w:sz w:val="20"/>
              </w:rPr>
              <w:t xml:space="preserve"> et </w:t>
            </w:r>
            <w:r w:rsidR="00A20601">
              <w:rPr>
                <w:sz w:val="20"/>
              </w:rPr>
              <w:t>R0</w:t>
            </w:r>
            <w:r w:rsidRPr="00C44DAA">
              <w:rPr>
                <w:sz w:val="20"/>
              </w:rPr>
              <w:t>16</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Ecarts de réévaluation sur des biens sans droit de reprise</w:t>
            </w:r>
          </w:p>
        </w:tc>
        <w:tc>
          <w:tcPr>
            <w:tcW w:w="1276" w:type="dxa"/>
          </w:tcPr>
          <w:p w:rsidR="00580F17" w:rsidRPr="00C44DAA" w:rsidRDefault="00580F17" w:rsidP="00580F17">
            <w:pPr>
              <w:jc w:val="left"/>
              <w:rPr>
                <w:sz w:val="20"/>
              </w:rPr>
            </w:pPr>
            <w:r>
              <w:rPr>
                <w:sz w:val="20"/>
              </w:rPr>
              <w:t>R0150</w:t>
            </w:r>
          </w:p>
        </w:tc>
        <w:tc>
          <w:tcPr>
            <w:tcW w:w="5352" w:type="dxa"/>
          </w:tcPr>
          <w:p w:rsidR="00580F17" w:rsidRPr="00C44DAA" w:rsidRDefault="00580F17" w:rsidP="000F30CF">
            <w:pPr>
              <w:jc w:val="left"/>
              <w:rPr>
                <w:sz w:val="20"/>
              </w:rPr>
            </w:pPr>
            <w:r w:rsidRPr="00C44DAA">
              <w:rPr>
                <w:sz w:val="20"/>
              </w:rPr>
              <w:t>Montant des écarts de réévaluation sur des biens sans droit de reprise enregistrés dans les comptes 1051.</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Ecarts de réévaluation sur des biens avec droit de reprise</w:t>
            </w:r>
          </w:p>
        </w:tc>
        <w:tc>
          <w:tcPr>
            <w:tcW w:w="1276" w:type="dxa"/>
          </w:tcPr>
          <w:p w:rsidR="00580F17" w:rsidRPr="00C44DAA" w:rsidRDefault="00580F17" w:rsidP="00580F17">
            <w:pPr>
              <w:jc w:val="left"/>
              <w:rPr>
                <w:sz w:val="20"/>
              </w:rPr>
            </w:pPr>
            <w:r>
              <w:rPr>
                <w:sz w:val="20"/>
              </w:rPr>
              <w:t>R0160</w:t>
            </w:r>
          </w:p>
        </w:tc>
        <w:tc>
          <w:tcPr>
            <w:tcW w:w="5352" w:type="dxa"/>
          </w:tcPr>
          <w:p w:rsidR="00580F17" w:rsidRPr="00C44DAA" w:rsidRDefault="001441D6" w:rsidP="002B478C">
            <w:pPr>
              <w:jc w:val="left"/>
              <w:rPr>
                <w:sz w:val="20"/>
              </w:rPr>
            </w:pPr>
            <w:r>
              <w:rPr>
                <w:sz w:val="20"/>
              </w:rPr>
              <w:t>Montant</w:t>
            </w:r>
            <w:r w:rsidR="00580F17" w:rsidRPr="00C44DAA">
              <w:rPr>
                <w:sz w:val="20"/>
              </w:rPr>
              <w:t xml:space="preserve"> des écarts de réévaluation sur des biens avec droit de reprise enregistrées dans les comptes 105</w:t>
            </w:r>
            <w:r w:rsidR="002B478C">
              <w:rPr>
                <w:sz w:val="20"/>
              </w:rPr>
              <w:t>2</w:t>
            </w:r>
            <w:r w:rsidR="00580F17"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Sous total fonds</w:t>
            </w:r>
          </w:p>
        </w:tc>
        <w:tc>
          <w:tcPr>
            <w:tcW w:w="1276" w:type="dxa"/>
          </w:tcPr>
          <w:p w:rsidR="00580F17" w:rsidRPr="00C44DAA" w:rsidRDefault="00580F17" w:rsidP="00580F17">
            <w:pPr>
              <w:jc w:val="left"/>
              <w:rPr>
                <w:sz w:val="20"/>
              </w:rPr>
            </w:pPr>
            <w:r>
              <w:rPr>
                <w:sz w:val="20"/>
              </w:rPr>
              <w:t>R0170</w:t>
            </w:r>
          </w:p>
        </w:tc>
        <w:tc>
          <w:tcPr>
            <w:tcW w:w="5352" w:type="dxa"/>
          </w:tcPr>
          <w:p w:rsidR="00580F17" w:rsidRPr="00C44DAA" w:rsidRDefault="00580F17" w:rsidP="007316E4">
            <w:pPr>
              <w:jc w:val="left"/>
              <w:rPr>
                <w:sz w:val="20"/>
              </w:rPr>
            </w:pPr>
            <w:r w:rsidRPr="00C44DAA">
              <w:rPr>
                <w:sz w:val="20"/>
              </w:rPr>
              <w:t>Total des fonds enregistrés dans les comptes 102, 103 et 105.</w:t>
            </w:r>
          </w:p>
          <w:p w:rsidR="00580F17" w:rsidRPr="00C44DAA" w:rsidRDefault="00580F17" w:rsidP="00A20601">
            <w:pPr>
              <w:jc w:val="left"/>
              <w:rPr>
                <w:sz w:val="20"/>
              </w:rPr>
            </w:pPr>
            <w:r w:rsidRPr="00C44DAA">
              <w:rPr>
                <w:sz w:val="20"/>
              </w:rPr>
              <w:t xml:space="preserve">Correspond à la somme des </w:t>
            </w:r>
            <w:r w:rsidR="00A20601">
              <w:rPr>
                <w:sz w:val="20"/>
              </w:rPr>
              <w:t>montants enregistrés en lignes R0010</w:t>
            </w:r>
            <w:r w:rsidRPr="00C44DAA">
              <w:rPr>
                <w:sz w:val="20"/>
              </w:rPr>
              <w:t xml:space="preserve">, </w:t>
            </w:r>
            <w:r w:rsidR="00A20601">
              <w:rPr>
                <w:sz w:val="20"/>
              </w:rPr>
              <w:t>R0080</w:t>
            </w:r>
            <w:r w:rsidRPr="00C44DAA">
              <w:rPr>
                <w:sz w:val="20"/>
              </w:rPr>
              <w:t xml:space="preserve"> et </w:t>
            </w:r>
            <w:r w:rsidR="00A20601">
              <w:rPr>
                <w:sz w:val="20"/>
              </w:rPr>
              <w:t>R0</w:t>
            </w:r>
            <w:r w:rsidRPr="00C44DAA">
              <w:rPr>
                <w:sz w:val="20"/>
              </w:rPr>
              <w:t>14</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indisponibles</w:t>
            </w:r>
          </w:p>
        </w:tc>
        <w:tc>
          <w:tcPr>
            <w:tcW w:w="1276" w:type="dxa"/>
          </w:tcPr>
          <w:p w:rsidR="00580F17" w:rsidRPr="00C44DAA" w:rsidRDefault="00580F17" w:rsidP="00580F17">
            <w:pPr>
              <w:jc w:val="left"/>
              <w:rPr>
                <w:sz w:val="20"/>
              </w:rPr>
            </w:pPr>
            <w:r>
              <w:rPr>
                <w:sz w:val="20"/>
              </w:rPr>
              <w:t>R0180</w:t>
            </w:r>
          </w:p>
        </w:tc>
        <w:tc>
          <w:tcPr>
            <w:tcW w:w="5352" w:type="dxa"/>
          </w:tcPr>
          <w:p w:rsidR="00580F17" w:rsidRPr="00C44DAA" w:rsidRDefault="00580F17" w:rsidP="001441D6">
            <w:pPr>
              <w:jc w:val="left"/>
              <w:rPr>
                <w:sz w:val="20"/>
              </w:rPr>
            </w:pPr>
            <w:r w:rsidRPr="00C44DAA">
              <w:rPr>
                <w:sz w:val="20"/>
              </w:rPr>
              <w:t>Montant des réserves indisponibles enregistré</w:t>
            </w:r>
            <w:r w:rsidR="001441D6">
              <w:rPr>
                <w:sz w:val="20"/>
              </w:rPr>
              <w:t xml:space="preserve">es </w:t>
            </w:r>
            <w:r w:rsidRPr="00C44DAA">
              <w:rPr>
                <w:sz w:val="20"/>
              </w:rPr>
              <w:t>dans les comptes 1062.</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statutaires ou contractuelles</w:t>
            </w:r>
          </w:p>
        </w:tc>
        <w:tc>
          <w:tcPr>
            <w:tcW w:w="1276" w:type="dxa"/>
          </w:tcPr>
          <w:p w:rsidR="00580F17" w:rsidRPr="00C44DAA" w:rsidRDefault="00580F17" w:rsidP="00580F17">
            <w:pPr>
              <w:jc w:val="left"/>
              <w:rPr>
                <w:sz w:val="20"/>
              </w:rPr>
            </w:pPr>
            <w:r>
              <w:rPr>
                <w:sz w:val="20"/>
              </w:rPr>
              <w:t>R0190</w:t>
            </w:r>
          </w:p>
        </w:tc>
        <w:tc>
          <w:tcPr>
            <w:tcW w:w="5352" w:type="dxa"/>
          </w:tcPr>
          <w:p w:rsidR="00580F17" w:rsidRPr="00C44DAA" w:rsidRDefault="00580F17" w:rsidP="00A012F9">
            <w:pPr>
              <w:jc w:val="left"/>
              <w:rPr>
                <w:sz w:val="20"/>
              </w:rPr>
            </w:pPr>
            <w:r w:rsidRPr="00C44DAA">
              <w:rPr>
                <w:sz w:val="20"/>
              </w:rPr>
              <w:t>Montant des réserves statutaires ou contractuelles enregistré</w:t>
            </w:r>
            <w:r w:rsidR="001441D6">
              <w:rPr>
                <w:sz w:val="20"/>
              </w:rPr>
              <w:t>es</w:t>
            </w:r>
            <w:r w:rsidRPr="00C44DAA">
              <w:rPr>
                <w:sz w:val="20"/>
              </w:rPr>
              <w:t xml:space="preserve"> dans les comptes 1063.</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réglementées</w:t>
            </w:r>
          </w:p>
        </w:tc>
        <w:tc>
          <w:tcPr>
            <w:tcW w:w="1276" w:type="dxa"/>
          </w:tcPr>
          <w:p w:rsidR="00580F17" w:rsidRPr="00C44DAA" w:rsidRDefault="00580F17" w:rsidP="00580F17">
            <w:pPr>
              <w:jc w:val="left"/>
              <w:rPr>
                <w:sz w:val="20"/>
              </w:rPr>
            </w:pPr>
            <w:r>
              <w:rPr>
                <w:sz w:val="20"/>
              </w:rPr>
              <w:t>R0200</w:t>
            </w:r>
          </w:p>
        </w:tc>
        <w:tc>
          <w:tcPr>
            <w:tcW w:w="5352" w:type="dxa"/>
          </w:tcPr>
          <w:p w:rsidR="00580F17" w:rsidRPr="00C44DAA" w:rsidRDefault="00580F17" w:rsidP="007316E4">
            <w:pPr>
              <w:jc w:val="left"/>
              <w:rPr>
                <w:sz w:val="20"/>
              </w:rPr>
            </w:pPr>
            <w:r w:rsidRPr="00C44DAA">
              <w:rPr>
                <w:sz w:val="20"/>
              </w:rPr>
              <w:t>Total des réserves réglementées enregistré dans les comptes 1064.</w:t>
            </w:r>
          </w:p>
          <w:p w:rsidR="00580F17" w:rsidRPr="00C44DAA" w:rsidRDefault="00580F17" w:rsidP="000E7EFD">
            <w:pPr>
              <w:jc w:val="left"/>
              <w:rPr>
                <w:sz w:val="20"/>
              </w:rPr>
            </w:pPr>
            <w:r w:rsidRPr="00C44DAA">
              <w:rPr>
                <w:sz w:val="20"/>
              </w:rPr>
              <w:t xml:space="preserve">Correspond à la somme des montants enregistrés en lignes </w:t>
            </w:r>
            <w:r w:rsidR="00A20601">
              <w:rPr>
                <w:sz w:val="20"/>
              </w:rPr>
              <w:t>R0</w:t>
            </w:r>
            <w:r w:rsidRPr="00C44DAA">
              <w:rPr>
                <w:sz w:val="20"/>
              </w:rPr>
              <w:t>21</w:t>
            </w:r>
            <w:r w:rsidR="00A20601">
              <w:rPr>
                <w:sz w:val="20"/>
              </w:rPr>
              <w:t>0</w:t>
            </w:r>
            <w:r w:rsidRPr="00C44DAA">
              <w:rPr>
                <w:sz w:val="20"/>
              </w:rPr>
              <w:t xml:space="preserve">, </w:t>
            </w:r>
            <w:r w:rsidR="00A20601">
              <w:rPr>
                <w:sz w:val="20"/>
              </w:rPr>
              <w:t>R0</w:t>
            </w:r>
            <w:r w:rsidRPr="00C44DAA">
              <w:rPr>
                <w:sz w:val="20"/>
              </w:rPr>
              <w:t>22</w:t>
            </w:r>
            <w:r w:rsidR="00A20601">
              <w:rPr>
                <w:sz w:val="20"/>
              </w:rPr>
              <w:t>0</w:t>
            </w:r>
            <w:r w:rsidRPr="00C44DAA">
              <w:rPr>
                <w:sz w:val="20"/>
              </w:rPr>
              <w:t xml:space="preserve"> et </w:t>
            </w:r>
            <w:r w:rsidR="00A20601">
              <w:rPr>
                <w:sz w:val="20"/>
              </w:rPr>
              <w:t>R0</w:t>
            </w:r>
            <w:r w:rsidRPr="00C44DAA">
              <w:rPr>
                <w:sz w:val="20"/>
              </w:rPr>
              <w:t>23</w:t>
            </w:r>
            <w:r w:rsidR="000E7EFD">
              <w:rPr>
                <w:sz w:val="20"/>
              </w:rPr>
              <w:t>5</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 pour remboursement d'emprunt pour fonds d'établissement</w:t>
            </w:r>
          </w:p>
        </w:tc>
        <w:tc>
          <w:tcPr>
            <w:tcW w:w="1276" w:type="dxa"/>
          </w:tcPr>
          <w:p w:rsidR="00580F17" w:rsidRPr="00C44DAA" w:rsidRDefault="00580F17" w:rsidP="00580F17">
            <w:pPr>
              <w:jc w:val="left"/>
              <w:rPr>
                <w:sz w:val="20"/>
              </w:rPr>
            </w:pPr>
            <w:r>
              <w:rPr>
                <w:sz w:val="20"/>
              </w:rPr>
              <w:t>R0210</w:t>
            </w:r>
          </w:p>
        </w:tc>
        <w:tc>
          <w:tcPr>
            <w:tcW w:w="5352" w:type="dxa"/>
          </w:tcPr>
          <w:p w:rsidR="00580F17" w:rsidRPr="00C44DAA" w:rsidRDefault="00580F17" w:rsidP="007316E4">
            <w:pPr>
              <w:jc w:val="left"/>
              <w:rPr>
                <w:sz w:val="20"/>
              </w:rPr>
            </w:pPr>
            <w:r w:rsidRPr="00C44DAA">
              <w:rPr>
                <w:sz w:val="20"/>
              </w:rPr>
              <w:t>Montant de la réserve pour remboursement d'emprunt pour fonds d'établissement enregistré dans le compte 10642.</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 pour fonds de garantie</w:t>
            </w:r>
          </w:p>
        </w:tc>
        <w:tc>
          <w:tcPr>
            <w:tcW w:w="1276" w:type="dxa"/>
          </w:tcPr>
          <w:p w:rsidR="00580F17" w:rsidRPr="00C44DAA" w:rsidRDefault="00580F17" w:rsidP="00580F17">
            <w:pPr>
              <w:jc w:val="left"/>
              <w:rPr>
                <w:sz w:val="20"/>
              </w:rPr>
            </w:pPr>
            <w:r>
              <w:rPr>
                <w:sz w:val="20"/>
              </w:rPr>
              <w:t>R0220</w:t>
            </w:r>
          </w:p>
        </w:tc>
        <w:tc>
          <w:tcPr>
            <w:tcW w:w="5352" w:type="dxa"/>
          </w:tcPr>
          <w:p w:rsidR="00580F17" w:rsidRPr="00C44DAA" w:rsidRDefault="00580F17" w:rsidP="00FF28CA">
            <w:pPr>
              <w:jc w:val="left"/>
              <w:rPr>
                <w:sz w:val="20"/>
              </w:rPr>
            </w:pPr>
            <w:r w:rsidRPr="00C44DAA">
              <w:rPr>
                <w:sz w:val="20"/>
              </w:rPr>
              <w:t>Montant de la réserve pour fonds de garantie enregistré dans le compte 10643.</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Réserve de capitalisation</w:t>
            </w:r>
          </w:p>
        </w:tc>
        <w:tc>
          <w:tcPr>
            <w:tcW w:w="1276" w:type="dxa"/>
          </w:tcPr>
          <w:p w:rsidR="00580F17" w:rsidRPr="00C44DAA" w:rsidRDefault="00580F17" w:rsidP="00580F17">
            <w:pPr>
              <w:jc w:val="left"/>
              <w:rPr>
                <w:sz w:val="20"/>
              </w:rPr>
            </w:pPr>
            <w:r>
              <w:rPr>
                <w:sz w:val="20"/>
              </w:rPr>
              <w:t>R0230</w:t>
            </w:r>
            <w:r w:rsidR="009816E5">
              <w:rPr>
                <w:sz w:val="20"/>
              </w:rPr>
              <w:t>*</w:t>
            </w:r>
          </w:p>
        </w:tc>
        <w:tc>
          <w:tcPr>
            <w:tcW w:w="5352" w:type="dxa"/>
          </w:tcPr>
          <w:p w:rsidR="00580F17" w:rsidRPr="00C44DAA" w:rsidRDefault="00580F17" w:rsidP="00FF28CA">
            <w:pPr>
              <w:jc w:val="left"/>
              <w:rPr>
                <w:sz w:val="20"/>
              </w:rPr>
            </w:pPr>
            <w:r w:rsidRPr="00C44DAA">
              <w:rPr>
                <w:sz w:val="20"/>
              </w:rPr>
              <w:t>Montant de la réserve de capitalisation enregistré dans le compte 10645.</w:t>
            </w:r>
          </w:p>
        </w:tc>
      </w:tr>
      <w:tr w:rsidR="00B6362E" w:rsidRPr="00C44DAA" w:rsidTr="00A936A7">
        <w:trPr>
          <w:cantSplit/>
        </w:trPr>
        <w:tc>
          <w:tcPr>
            <w:tcW w:w="2552" w:type="dxa"/>
          </w:tcPr>
          <w:p w:rsidR="00B6362E" w:rsidRDefault="00B6362E" w:rsidP="00A936A7">
            <w:pPr>
              <w:pStyle w:val="Paragraphedeliste10"/>
              <w:ind w:left="0"/>
              <w:jc w:val="left"/>
              <w:rPr>
                <w:sz w:val="20"/>
              </w:rPr>
            </w:pPr>
            <w:r>
              <w:rPr>
                <w:sz w:val="20"/>
              </w:rPr>
              <w:t>Réserve spéciale de solvabilité</w:t>
            </w:r>
          </w:p>
        </w:tc>
        <w:tc>
          <w:tcPr>
            <w:tcW w:w="1276" w:type="dxa"/>
          </w:tcPr>
          <w:p w:rsidR="00B6362E" w:rsidRDefault="009E71FC" w:rsidP="00A936A7">
            <w:pPr>
              <w:jc w:val="left"/>
              <w:rPr>
                <w:sz w:val="20"/>
              </w:rPr>
            </w:pPr>
            <w:r>
              <w:rPr>
                <w:sz w:val="20"/>
              </w:rPr>
              <w:t>R023</w:t>
            </w:r>
            <w:r w:rsidR="00B6362E">
              <w:rPr>
                <w:sz w:val="20"/>
              </w:rPr>
              <w:t>2</w:t>
            </w:r>
          </w:p>
        </w:tc>
        <w:tc>
          <w:tcPr>
            <w:tcW w:w="5352" w:type="dxa"/>
          </w:tcPr>
          <w:p w:rsidR="00B6362E" w:rsidRDefault="00B6362E" w:rsidP="00A936A7">
            <w:pPr>
              <w:jc w:val="left"/>
              <w:rPr>
                <w:sz w:val="20"/>
              </w:rPr>
            </w:pPr>
            <w:r>
              <w:rPr>
                <w:sz w:val="20"/>
              </w:rPr>
              <w:t>Montant de la réserve spéciale de la solvabilité</w:t>
            </w:r>
          </w:p>
        </w:tc>
      </w:tr>
      <w:tr w:rsidR="000E7EFD" w:rsidRPr="00C44DAA" w:rsidTr="00FC16E2">
        <w:trPr>
          <w:cantSplit/>
        </w:trPr>
        <w:tc>
          <w:tcPr>
            <w:tcW w:w="2552" w:type="dxa"/>
          </w:tcPr>
          <w:p w:rsidR="000E7EFD" w:rsidRPr="00C44DAA" w:rsidRDefault="000E7EFD" w:rsidP="00C62721">
            <w:pPr>
              <w:pStyle w:val="Paragraphedeliste10"/>
              <w:ind w:left="0"/>
              <w:jc w:val="left"/>
              <w:rPr>
                <w:sz w:val="20"/>
              </w:rPr>
            </w:pPr>
            <w:r>
              <w:rPr>
                <w:sz w:val="20"/>
              </w:rPr>
              <w:lastRenderedPageBreak/>
              <w:t>Autres réserves réglementées</w:t>
            </w:r>
          </w:p>
        </w:tc>
        <w:tc>
          <w:tcPr>
            <w:tcW w:w="1276" w:type="dxa"/>
          </w:tcPr>
          <w:p w:rsidR="000E7EFD" w:rsidRDefault="000E7EFD" w:rsidP="00580F17">
            <w:pPr>
              <w:jc w:val="left"/>
              <w:rPr>
                <w:sz w:val="20"/>
              </w:rPr>
            </w:pPr>
            <w:r>
              <w:rPr>
                <w:sz w:val="20"/>
              </w:rPr>
              <w:t>R0235</w:t>
            </w:r>
          </w:p>
        </w:tc>
        <w:tc>
          <w:tcPr>
            <w:tcW w:w="5352" w:type="dxa"/>
          </w:tcPr>
          <w:p w:rsidR="000E7EFD" w:rsidRPr="00C44DAA" w:rsidRDefault="000E7EFD" w:rsidP="00316A49">
            <w:pPr>
              <w:jc w:val="left"/>
              <w:rPr>
                <w:sz w:val="20"/>
              </w:rPr>
            </w:pPr>
            <w:r>
              <w:rPr>
                <w:sz w:val="20"/>
              </w:rPr>
              <w:t>Montant des réserves réglementées autres que celles enregistrées dans les lignes précédentes</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Autres réserves</w:t>
            </w:r>
          </w:p>
        </w:tc>
        <w:tc>
          <w:tcPr>
            <w:tcW w:w="1276" w:type="dxa"/>
          </w:tcPr>
          <w:p w:rsidR="00580F17" w:rsidRPr="00C44DAA" w:rsidRDefault="00580F17" w:rsidP="00580F17">
            <w:pPr>
              <w:jc w:val="left"/>
              <w:rPr>
                <w:sz w:val="20"/>
              </w:rPr>
            </w:pPr>
            <w:r>
              <w:rPr>
                <w:sz w:val="20"/>
              </w:rPr>
              <w:t>R0240</w:t>
            </w:r>
          </w:p>
        </w:tc>
        <w:tc>
          <w:tcPr>
            <w:tcW w:w="5352" w:type="dxa"/>
          </w:tcPr>
          <w:p w:rsidR="00580F17" w:rsidRPr="00C44DAA" w:rsidRDefault="00580F17" w:rsidP="00316A49">
            <w:pPr>
              <w:jc w:val="left"/>
              <w:rPr>
                <w:sz w:val="20"/>
              </w:rPr>
            </w:pPr>
            <w:r w:rsidRPr="00C44DAA">
              <w:rPr>
                <w:sz w:val="20"/>
              </w:rPr>
              <w:t>Montant des autres réserves enregistré dans les comptes 1068.</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Sous total reserves</w:t>
            </w:r>
          </w:p>
        </w:tc>
        <w:tc>
          <w:tcPr>
            <w:tcW w:w="1276" w:type="dxa"/>
          </w:tcPr>
          <w:p w:rsidR="00580F17" w:rsidRPr="00C44DAA" w:rsidRDefault="00580F17" w:rsidP="00580F17">
            <w:pPr>
              <w:jc w:val="left"/>
              <w:rPr>
                <w:sz w:val="20"/>
              </w:rPr>
            </w:pPr>
            <w:r>
              <w:rPr>
                <w:sz w:val="20"/>
              </w:rPr>
              <w:t>R0250*</w:t>
            </w:r>
          </w:p>
        </w:tc>
        <w:tc>
          <w:tcPr>
            <w:tcW w:w="5352" w:type="dxa"/>
          </w:tcPr>
          <w:p w:rsidR="00580F17" w:rsidRPr="00C44DAA" w:rsidRDefault="00580F17" w:rsidP="00316A49">
            <w:pPr>
              <w:jc w:val="left"/>
              <w:rPr>
                <w:sz w:val="20"/>
              </w:rPr>
            </w:pPr>
            <w:r w:rsidRPr="00C44DAA">
              <w:rPr>
                <w:sz w:val="20"/>
              </w:rPr>
              <w:t>Total des réserves enregistré</w:t>
            </w:r>
            <w:r w:rsidR="001441D6">
              <w:rPr>
                <w:sz w:val="20"/>
              </w:rPr>
              <w:t>es</w:t>
            </w:r>
            <w:r w:rsidRPr="00C44DAA">
              <w:rPr>
                <w:sz w:val="20"/>
              </w:rPr>
              <w:t xml:space="preserve"> dans les comptes 106.</w:t>
            </w:r>
          </w:p>
          <w:p w:rsidR="00580F17" w:rsidRPr="00C44DAA" w:rsidRDefault="00580F17" w:rsidP="00316A49">
            <w:pPr>
              <w:jc w:val="left"/>
              <w:rPr>
                <w:sz w:val="20"/>
              </w:rPr>
            </w:pPr>
            <w:r w:rsidRPr="00C44DAA">
              <w:rPr>
                <w:sz w:val="20"/>
              </w:rPr>
              <w:t xml:space="preserve">Correspond à la somme des montants enregistrés en lignes </w:t>
            </w:r>
            <w:r w:rsidR="00A20601">
              <w:rPr>
                <w:sz w:val="20"/>
              </w:rPr>
              <w:t>R0</w:t>
            </w:r>
            <w:r w:rsidRPr="00C44DAA">
              <w:rPr>
                <w:sz w:val="20"/>
              </w:rPr>
              <w:t>18</w:t>
            </w:r>
            <w:r w:rsidR="00A20601">
              <w:rPr>
                <w:sz w:val="20"/>
              </w:rPr>
              <w:t>0</w:t>
            </w:r>
            <w:r w:rsidRPr="00C44DAA">
              <w:rPr>
                <w:sz w:val="20"/>
              </w:rPr>
              <w:t xml:space="preserve"> à </w:t>
            </w:r>
            <w:r w:rsidR="00A20601">
              <w:rPr>
                <w:sz w:val="20"/>
              </w:rPr>
              <w:t>R0</w:t>
            </w:r>
            <w:r w:rsidRPr="00C44DAA">
              <w:rPr>
                <w:sz w:val="20"/>
              </w:rPr>
              <w:t>20</w:t>
            </w:r>
            <w:r w:rsidR="00A20601">
              <w:rPr>
                <w:sz w:val="20"/>
              </w:rPr>
              <w:t>0</w:t>
            </w:r>
            <w:r w:rsidRPr="00C44DAA">
              <w:rPr>
                <w:sz w:val="20"/>
              </w:rPr>
              <w:t xml:space="preserve"> et </w:t>
            </w:r>
            <w:r w:rsidR="00A20601">
              <w:rPr>
                <w:sz w:val="20"/>
              </w:rPr>
              <w:t>R0</w:t>
            </w:r>
            <w:r w:rsidRPr="00C44DAA">
              <w:rPr>
                <w:sz w:val="20"/>
              </w:rPr>
              <w:t>24</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Report à nouveau</w:t>
            </w:r>
          </w:p>
        </w:tc>
        <w:tc>
          <w:tcPr>
            <w:tcW w:w="1276" w:type="dxa"/>
          </w:tcPr>
          <w:p w:rsidR="00580F17" w:rsidRPr="00C44DAA" w:rsidRDefault="00580F17" w:rsidP="00580F17">
            <w:pPr>
              <w:jc w:val="left"/>
              <w:rPr>
                <w:sz w:val="20"/>
              </w:rPr>
            </w:pPr>
            <w:r>
              <w:rPr>
                <w:sz w:val="20"/>
              </w:rPr>
              <w:t>R0260*</w:t>
            </w:r>
          </w:p>
        </w:tc>
        <w:tc>
          <w:tcPr>
            <w:tcW w:w="5352" w:type="dxa"/>
          </w:tcPr>
          <w:p w:rsidR="00580F17" w:rsidRPr="00C44DAA" w:rsidRDefault="00580F17" w:rsidP="00384EC1">
            <w:pPr>
              <w:jc w:val="left"/>
              <w:rPr>
                <w:sz w:val="20"/>
              </w:rPr>
            </w:pPr>
            <w:r w:rsidRPr="00C44DAA">
              <w:rPr>
                <w:sz w:val="20"/>
              </w:rPr>
              <w:t>Montant du report à nouveau enregistré dans le compte 11.</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Résultat de l'exercice</w:t>
            </w:r>
          </w:p>
        </w:tc>
        <w:tc>
          <w:tcPr>
            <w:tcW w:w="1276" w:type="dxa"/>
          </w:tcPr>
          <w:p w:rsidR="00580F17" w:rsidRPr="00C44DAA" w:rsidRDefault="00580F17" w:rsidP="00580F17">
            <w:pPr>
              <w:jc w:val="left"/>
              <w:rPr>
                <w:sz w:val="20"/>
              </w:rPr>
            </w:pPr>
            <w:r>
              <w:rPr>
                <w:sz w:val="20"/>
              </w:rPr>
              <w:t>R0270*</w:t>
            </w:r>
          </w:p>
        </w:tc>
        <w:tc>
          <w:tcPr>
            <w:tcW w:w="5352" w:type="dxa"/>
          </w:tcPr>
          <w:p w:rsidR="00580F17" w:rsidRPr="00C44DAA" w:rsidRDefault="00580F17" w:rsidP="008322DE">
            <w:pPr>
              <w:jc w:val="left"/>
              <w:rPr>
                <w:sz w:val="20"/>
              </w:rPr>
            </w:pPr>
            <w:r w:rsidRPr="00C44DAA">
              <w:rPr>
                <w:sz w:val="20"/>
              </w:rPr>
              <w:t>Montant du résultat de l’exercice (bénéfice ou perte) enregistré dans le compte 12.</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Subventions d'équipement et autres subventions d'investissement</w:t>
            </w:r>
          </w:p>
        </w:tc>
        <w:tc>
          <w:tcPr>
            <w:tcW w:w="1276" w:type="dxa"/>
          </w:tcPr>
          <w:p w:rsidR="00580F17" w:rsidRPr="00C44DAA" w:rsidRDefault="00580F17" w:rsidP="00580F17">
            <w:pPr>
              <w:jc w:val="left"/>
              <w:rPr>
                <w:sz w:val="20"/>
              </w:rPr>
            </w:pPr>
            <w:r>
              <w:rPr>
                <w:sz w:val="20"/>
              </w:rPr>
              <w:t>R0280*</w:t>
            </w:r>
          </w:p>
        </w:tc>
        <w:tc>
          <w:tcPr>
            <w:tcW w:w="5352" w:type="dxa"/>
          </w:tcPr>
          <w:p w:rsidR="00580F17" w:rsidRPr="00C44DAA" w:rsidRDefault="00580F17" w:rsidP="008322DE">
            <w:pPr>
              <w:jc w:val="left"/>
              <w:rPr>
                <w:sz w:val="20"/>
              </w:rPr>
            </w:pPr>
            <w:r w:rsidRPr="00C44DAA">
              <w:rPr>
                <w:sz w:val="20"/>
              </w:rPr>
              <w:t>Montant des subventions d’équipement et autres subventions d’investissement enregistrées dans les comptes 13.</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Sous total autres éléments</w:t>
            </w:r>
          </w:p>
        </w:tc>
        <w:tc>
          <w:tcPr>
            <w:tcW w:w="1276" w:type="dxa"/>
          </w:tcPr>
          <w:p w:rsidR="00580F17" w:rsidRPr="00C44DAA" w:rsidRDefault="00580F17" w:rsidP="00580F17">
            <w:pPr>
              <w:jc w:val="left"/>
              <w:rPr>
                <w:sz w:val="20"/>
              </w:rPr>
            </w:pPr>
            <w:r>
              <w:rPr>
                <w:sz w:val="20"/>
              </w:rPr>
              <w:t>R0290*</w:t>
            </w:r>
          </w:p>
        </w:tc>
        <w:tc>
          <w:tcPr>
            <w:tcW w:w="5352" w:type="dxa"/>
          </w:tcPr>
          <w:p w:rsidR="00580F17" w:rsidRPr="00C44DAA" w:rsidRDefault="00580F17" w:rsidP="008322DE">
            <w:pPr>
              <w:jc w:val="left"/>
              <w:rPr>
                <w:sz w:val="20"/>
              </w:rPr>
            </w:pPr>
            <w:r w:rsidRPr="00C44DAA">
              <w:rPr>
                <w:sz w:val="20"/>
              </w:rPr>
              <w:t>Total des autres éléments constitutifs des fonds propres enregistrés dans les comptes 11, 12 et 13.</w:t>
            </w:r>
          </w:p>
          <w:p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26</w:t>
            </w:r>
            <w:r w:rsidR="00A20601">
              <w:rPr>
                <w:sz w:val="20"/>
              </w:rPr>
              <w:t>0</w:t>
            </w:r>
            <w:r w:rsidRPr="00C44DAA">
              <w:rPr>
                <w:sz w:val="20"/>
              </w:rPr>
              <w:t xml:space="preserve">, </w:t>
            </w:r>
            <w:r w:rsidR="00A20601">
              <w:rPr>
                <w:sz w:val="20"/>
              </w:rPr>
              <w:t>R0</w:t>
            </w:r>
            <w:r w:rsidRPr="00C44DAA">
              <w:rPr>
                <w:sz w:val="20"/>
              </w:rPr>
              <w:t>27</w:t>
            </w:r>
            <w:r w:rsidR="00A20601">
              <w:rPr>
                <w:sz w:val="20"/>
              </w:rPr>
              <w:t>0</w:t>
            </w:r>
            <w:r w:rsidRPr="00C44DAA">
              <w:rPr>
                <w:sz w:val="20"/>
              </w:rPr>
              <w:t xml:space="preserve"> et </w:t>
            </w:r>
            <w:r w:rsidR="00A20601">
              <w:rPr>
                <w:sz w:val="20"/>
              </w:rPr>
              <w:t>R0</w:t>
            </w:r>
            <w:r w:rsidRPr="00C44DAA">
              <w:rPr>
                <w:sz w:val="20"/>
              </w:rPr>
              <w:t>28</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Total</w:t>
            </w:r>
          </w:p>
        </w:tc>
        <w:tc>
          <w:tcPr>
            <w:tcW w:w="1276" w:type="dxa"/>
          </w:tcPr>
          <w:p w:rsidR="00580F17" w:rsidRPr="00C44DAA" w:rsidRDefault="00580F17" w:rsidP="00580F17">
            <w:pPr>
              <w:jc w:val="left"/>
              <w:rPr>
                <w:sz w:val="20"/>
              </w:rPr>
            </w:pPr>
            <w:r>
              <w:rPr>
                <w:sz w:val="20"/>
              </w:rPr>
              <w:t>R0300*</w:t>
            </w:r>
          </w:p>
        </w:tc>
        <w:tc>
          <w:tcPr>
            <w:tcW w:w="5352" w:type="dxa"/>
          </w:tcPr>
          <w:p w:rsidR="00580F17" w:rsidRPr="00C44DAA" w:rsidRDefault="00580F17" w:rsidP="008322DE">
            <w:pPr>
              <w:jc w:val="left"/>
              <w:rPr>
                <w:sz w:val="20"/>
              </w:rPr>
            </w:pPr>
            <w:r w:rsidRPr="00C44DAA">
              <w:rPr>
                <w:sz w:val="20"/>
              </w:rPr>
              <w:t>Total des fonds propres enregistrés dans les comptes 10 à 13.</w:t>
            </w:r>
          </w:p>
          <w:p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17</w:t>
            </w:r>
            <w:r w:rsidR="00A20601">
              <w:rPr>
                <w:sz w:val="20"/>
              </w:rPr>
              <w:t>0</w:t>
            </w:r>
            <w:r w:rsidRPr="00C44DAA">
              <w:rPr>
                <w:sz w:val="20"/>
              </w:rPr>
              <w:t xml:space="preserve">, </w:t>
            </w:r>
            <w:r w:rsidR="00A20601">
              <w:rPr>
                <w:sz w:val="20"/>
              </w:rPr>
              <w:t>R0</w:t>
            </w:r>
            <w:r w:rsidRPr="00C44DAA">
              <w:rPr>
                <w:sz w:val="20"/>
              </w:rPr>
              <w:t>25</w:t>
            </w:r>
            <w:r w:rsidR="00A20601">
              <w:rPr>
                <w:sz w:val="20"/>
              </w:rPr>
              <w:t>0</w:t>
            </w:r>
            <w:r w:rsidRPr="00C44DAA">
              <w:rPr>
                <w:sz w:val="20"/>
              </w:rPr>
              <w:t xml:space="preserve"> et </w:t>
            </w:r>
            <w:r w:rsidR="00A20601">
              <w:rPr>
                <w:sz w:val="20"/>
              </w:rPr>
              <w:t>R0</w:t>
            </w:r>
            <w:r w:rsidRPr="00C44DAA">
              <w:rPr>
                <w:sz w:val="20"/>
              </w:rPr>
              <w:t>29</w:t>
            </w:r>
            <w:r w:rsidR="00A20601">
              <w:rPr>
                <w:sz w:val="20"/>
              </w:rPr>
              <w:t>0</w:t>
            </w:r>
            <w:r w:rsidRPr="00C44DAA">
              <w:rPr>
                <w:sz w:val="20"/>
              </w:rPr>
              <w:t>.</w:t>
            </w:r>
          </w:p>
        </w:tc>
      </w:tr>
    </w:tbl>
    <w:p w:rsidR="00E13030" w:rsidRPr="00E13030" w:rsidRDefault="00CB479B" w:rsidP="003819D0">
      <w:pPr>
        <w:pStyle w:val="Paragraphedeliste"/>
        <w:pageBreakBefore/>
        <w:numPr>
          <w:ilvl w:val="0"/>
          <w:numId w:val="23"/>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sécurité sociale</w:t>
      </w:r>
      <w:r w:rsidR="003819D0">
        <w:rPr>
          <w:rFonts w:ascii="Times New Roman" w:hAnsi="Times New Roman" w:cs="Times New Roman"/>
          <w:b/>
          <w:i/>
        </w:rPr>
        <w:t xml:space="preserve"> (FR.04.03)</w:t>
      </w:r>
    </w:p>
    <w:tbl>
      <w:tblPr>
        <w:tblStyle w:val="Grilledutableau"/>
        <w:tblW w:w="9180" w:type="dxa"/>
        <w:tblInd w:w="108" w:type="dxa"/>
        <w:tblLook w:val="04A0" w:firstRow="1" w:lastRow="0" w:firstColumn="1" w:lastColumn="0" w:noHBand="0" w:noVBand="1"/>
      </w:tblPr>
      <w:tblGrid>
        <w:gridCol w:w="2552"/>
        <w:gridCol w:w="2410"/>
        <w:gridCol w:w="4218"/>
      </w:tblGrid>
      <w:tr w:rsidR="006D6212" w:rsidRPr="00E3423E" w:rsidTr="00FC16E2">
        <w:trPr>
          <w:cantSplit/>
          <w:tblHeader/>
        </w:trPr>
        <w:tc>
          <w:tcPr>
            <w:tcW w:w="2552" w:type="dxa"/>
          </w:tcPr>
          <w:p w:rsidR="006D6212" w:rsidRPr="00E3423E" w:rsidRDefault="006D6212" w:rsidP="008322DE">
            <w:pPr>
              <w:jc w:val="left"/>
              <w:rPr>
                <w:b/>
                <w:sz w:val="20"/>
              </w:rPr>
            </w:pPr>
            <w:r w:rsidRPr="00E3423E">
              <w:rPr>
                <w:b/>
                <w:sz w:val="20"/>
              </w:rPr>
              <w:t>Intitulé</w:t>
            </w:r>
          </w:p>
        </w:tc>
        <w:tc>
          <w:tcPr>
            <w:tcW w:w="2410" w:type="dxa"/>
          </w:tcPr>
          <w:p w:rsidR="006D6212" w:rsidRPr="00E3423E" w:rsidRDefault="003819D0" w:rsidP="008322DE">
            <w:pPr>
              <w:jc w:val="left"/>
              <w:rPr>
                <w:b/>
                <w:sz w:val="20"/>
              </w:rPr>
            </w:pPr>
            <w:r>
              <w:rPr>
                <w:b/>
                <w:sz w:val="20"/>
              </w:rPr>
              <w:t>Ligne</w:t>
            </w:r>
          </w:p>
        </w:tc>
        <w:tc>
          <w:tcPr>
            <w:tcW w:w="4218" w:type="dxa"/>
          </w:tcPr>
          <w:p w:rsidR="006D6212" w:rsidRPr="00E3423E" w:rsidRDefault="006D6212" w:rsidP="008322DE">
            <w:pPr>
              <w:jc w:val="left"/>
              <w:rPr>
                <w:b/>
                <w:sz w:val="20"/>
              </w:rPr>
            </w:pPr>
            <w:r w:rsidRPr="00E3423E">
              <w:rPr>
                <w:b/>
                <w:sz w:val="20"/>
              </w:rPr>
              <w:t>Définition et formule</w:t>
            </w:r>
          </w:p>
        </w:tc>
      </w:tr>
      <w:tr w:rsidR="006D6212" w:rsidRPr="00E3423E" w:rsidTr="00FC16E2">
        <w:trPr>
          <w:cantSplit/>
        </w:trPr>
        <w:tc>
          <w:tcPr>
            <w:tcW w:w="2552" w:type="dxa"/>
          </w:tcPr>
          <w:p w:rsidR="006D6212" w:rsidRPr="00E3423E" w:rsidRDefault="006D6212" w:rsidP="008322DE">
            <w:pPr>
              <w:jc w:val="left"/>
              <w:rPr>
                <w:sz w:val="20"/>
              </w:rPr>
            </w:pPr>
            <w:r w:rsidRPr="00E3423E">
              <w:rPr>
                <w:sz w:val="20"/>
              </w:rPr>
              <w:t>Fonds d'établissement constitué</w:t>
            </w:r>
          </w:p>
        </w:tc>
        <w:tc>
          <w:tcPr>
            <w:tcW w:w="2410" w:type="dxa"/>
          </w:tcPr>
          <w:p w:rsidR="006D6212" w:rsidRPr="00E3423E" w:rsidRDefault="003819D0" w:rsidP="008322DE">
            <w:pPr>
              <w:jc w:val="left"/>
              <w:rPr>
                <w:sz w:val="20"/>
              </w:rPr>
            </w:pPr>
            <w:r>
              <w:rPr>
                <w:sz w:val="20"/>
              </w:rPr>
              <w:t>R0010*</w:t>
            </w:r>
          </w:p>
        </w:tc>
        <w:tc>
          <w:tcPr>
            <w:tcW w:w="4218" w:type="dxa"/>
          </w:tcPr>
          <w:p w:rsidR="006D6212" w:rsidRPr="00E3423E" w:rsidRDefault="006D6212" w:rsidP="00315BF3">
            <w:pPr>
              <w:jc w:val="left"/>
              <w:rPr>
                <w:sz w:val="20"/>
              </w:rPr>
            </w:pPr>
            <w:r w:rsidRPr="00E3423E">
              <w:rPr>
                <w:sz w:val="20"/>
              </w:rPr>
              <w:t xml:space="preserve">Montant du </w:t>
            </w:r>
            <w:r w:rsidR="00511F77" w:rsidRPr="00E3423E">
              <w:rPr>
                <w:sz w:val="20"/>
              </w:rPr>
              <w:t xml:space="preserve">fonds d'établissement constitué </w:t>
            </w:r>
            <w:r w:rsidRPr="00E3423E">
              <w:rPr>
                <w:sz w:val="20"/>
              </w:rPr>
              <w:t>enregistré dans le</w:t>
            </w:r>
            <w:r w:rsidR="00315BF3" w:rsidRPr="00E3423E">
              <w:rPr>
                <w:sz w:val="20"/>
              </w:rPr>
              <w:t>s</w:t>
            </w:r>
            <w:r w:rsidRPr="00E3423E">
              <w:rPr>
                <w:sz w:val="20"/>
              </w:rPr>
              <w:t xml:space="preserve"> compte</w:t>
            </w:r>
            <w:r w:rsidR="00315BF3" w:rsidRPr="00E3423E">
              <w:rPr>
                <w:sz w:val="20"/>
              </w:rPr>
              <w:t>s</w:t>
            </w:r>
            <w:r w:rsidRPr="00E3423E">
              <w:rPr>
                <w:sz w:val="20"/>
              </w:rPr>
              <w:t xml:space="preserve"> 10</w:t>
            </w:r>
            <w:r w:rsidR="00315BF3" w:rsidRPr="00E3423E">
              <w:rPr>
                <w:sz w:val="20"/>
              </w:rPr>
              <w:t>2</w:t>
            </w:r>
            <w:r w:rsidRPr="00E3423E">
              <w:rPr>
                <w:sz w:val="20"/>
              </w:rPr>
              <w:t>.</w:t>
            </w:r>
          </w:p>
        </w:tc>
      </w:tr>
      <w:tr w:rsidR="003819D0" w:rsidRPr="00E3423E" w:rsidTr="00FC16E2">
        <w:trPr>
          <w:cantSplit/>
        </w:trPr>
        <w:tc>
          <w:tcPr>
            <w:tcW w:w="2552" w:type="dxa"/>
          </w:tcPr>
          <w:p w:rsidR="003819D0" w:rsidRPr="00E3423E" w:rsidRDefault="003819D0" w:rsidP="008322DE">
            <w:pPr>
              <w:jc w:val="left"/>
              <w:rPr>
                <w:sz w:val="20"/>
              </w:rPr>
            </w:pPr>
            <w:r w:rsidRPr="00E3423E">
              <w:rPr>
                <w:sz w:val="20"/>
              </w:rPr>
              <w:t>Certificats paritaires admis en fonds d'établissement</w:t>
            </w:r>
          </w:p>
        </w:tc>
        <w:tc>
          <w:tcPr>
            <w:tcW w:w="2410" w:type="dxa"/>
          </w:tcPr>
          <w:p w:rsidR="003819D0" w:rsidRPr="00E3423E" w:rsidRDefault="003819D0" w:rsidP="003819D0">
            <w:pPr>
              <w:jc w:val="left"/>
              <w:rPr>
                <w:sz w:val="20"/>
              </w:rPr>
            </w:pPr>
            <w:r>
              <w:rPr>
                <w:sz w:val="20"/>
              </w:rPr>
              <w:t>R0020*</w:t>
            </w:r>
          </w:p>
        </w:tc>
        <w:tc>
          <w:tcPr>
            <w:tcW w:w="4218" w:type="dxa"/>
          </w:tcPr>
          <w:p w:rsidR="003819D0" w:rsidRPr="00E3423E" w:rsidRDefault="003819D0" w:rsidP="00315BF3">
            <w:pPr>
              <w:jc w:val="left"/>
              <w:rPr>
                <w:sz w:val="20"/>
              </w:rPr>
            </w:pPr>
            <w:r w:rsidRPr="00E3423E">
              <w:rPr>
                <w:sz w:val="20"/>
              </w:rPr>
              <w:t>Montant des certificats paritaires admis en fonds d'établissement enregistré dans les comptes 1023.</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Fonds de développement constitué</w:t>
            </w:r>
          </w:p>
        </w:tc>
        <w:tc>
          <w:tcPr>
            <w:tcW w:w="2410" w:type="dxa"/>
          </w:tcPr>
          <w:p w:rsidR="003819D0" w:rsidRPr="00E3423E" w:rsidRDefault="003819D0" w:rsidP="003819D0">
            <w:pPr>
              <w:jc w:val="left"/>
              <w:rPr>
                <w:sz w:val="20"/>
              </w:rPr>
            </w:pPr>
            <w:r>
              <w:rPr>
                <w:sz w:val="20"/>
              </w:rPr>
              <w:t>R0030*</w:t>
            </w:r>
          </w:p>
        </w:tc>
        <w:tc>
          <w:tcPr>
            <w:tcW w:w="4218" w:type="dxa"/>
          </w:tcPr>
          <w:p w:rsidR="003819D0" w:rsidRPr="00E3423E" w:rsidRDefault="003819D0" w:rsidP="00315BF3">
            <w:pPr>
              <w:jc w:val="left"/>
              <w:rPr>
                <w:sz w:val="20"/>
              </w:rPr>
            </w:pPr>
            <w:r w:rsidRPr="00E3423E">
              <w:rPr>
                <w:sz w:val="20"/>
              </w:rPr>
              <w:t>Montant du fonds de développement constitué enregistré dans les comptes 103.</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Ecarts de réévaluation</w:t>
            </w:r>
          </w:p>
        </w:tc>
        <w:tc>
          <w:tcPr>
            <w:tcW w:w="2410" w:type="dxa"/>
          </w:tcPr>
          <w:p w:rsidR="003819D0" w:rsidRPr="00E3423E" w:rsidRDefault="003819D0" w:rsidP="003819D0">
            <w:pPr>
              <w:jc w:val="left"/>
              <w:rPr>
                <w:sz w:val="20"/>
              </w:rPr>
            </w:pPr>
            <w:r>
              <w:rPr>
                <w:sz w:val="20"/>
              </w:rPr>
              <w:t>R0040*</w:t>
            </w:r>
          </w:p>
        </w:tc>
        <w:tc>
          <w:tcPr>
            <w:tcW w:w="4218" w:type="dxa"/>
          </w:tcPr>
          <w:p w:rsidR="003819D0" w:rsidRPr="00E3423E" w:rsidRDefault="003819D0" w:rsidP="00315BF3">
            <w:pPr>
              <w:jc w:val="left"/>
              <w:rPr>
                <w:sz w:val="20"/>
              </w:rPr>
            </w:pPr>
            <w:r w:rsidRPr="00E3423E">
              <w:rPr>
                <w:sz w:val="20"/>
              </w:rPr>
              <w:t>Montant des écarts de réévaluation enregistré dans les comptes 105.</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Sous total Capital / fonds</w:t>
            </w:r>
          </w:p>
        </w:tc>
        <w:tc>
          <w:tcPr>
            <w:tcW w:w="2410" w:type="dxa"/>
          </w:tcPr>
          <w:p w:rsidR="003819D0" w:rsidRPr="00E3423E" w:rsidRDefault="003819D0" w:rsidP="003819D0">
            <w:pPr>
              <w:jc w:val="left"/>
              <w:rPr>
                <w:sz w:val="20"/>
              </w:rPr>
            </w:pPr>
            <w:r>
              <w:rPr>
                <w:sz w:val="20"/>
              </w:rPr>
              <w:t>R0050</w:t>
            </w:r>
          </w:p>
        </w:tc>
        <w:tc>
          <w:tcPr>
            <w:tcW w:w="4218" w:type="dxa"/>
          </w:tcPr>
          <w:p w:rsidR="003819D0" w:rsidRPr="00E3423E" w:rsidRDefault="003819D0" w:rsidP="00315BF3">
            <w:pPr>
              <w:jc w:val="left"/>
              <w:rPr>
                <w:sz w:val="20"/>
              </w:rPr>
            </w:pPr>
            <w:r w:rsidRPr="00E3423E">
              <w:rPr>
                <w:sz w:val="20"/>
              </w:rPr>
              <w:t>Total des fonds enregistré dans les comptes 102 à 105.</w:t>
            </w:r>
          </w:p>
          <w:p w:rsidR="003819D0" w:rsidRPr="00E3423E" w:rsidRDefault="003819D0" w:rsidP="004970C5">
            <w:pPr>
              <w:jc w:val="left"/>
              <w:rPr>
                <w:sz w:val="20"/>
              </w:rPr>
            </w:pPr>
            <w:r w:rsidRPr="00E3423E">
              <w:rPr>
                <w:sz w:val="20"/>
              </w:rPr>
              <w:t xml:space="preserve">Correspond à la somme des montants enregistrés en lignes </w:t>
            </w:r>
            <w:r w:rsidR="004970C5">
              <w:rPr>
                <w:sz w:val="20"/>
              </w:rPr>
              <w:t>R0010</w:t>
            </w:r>
            <w:r w:rsidRPr="00E3423E">
              <w:rPr>
                <w:sz w:val="20"/>
              </w:rPr>
              <w:t xml:space="preserve"> à </w:t>
            </w:r>
            <w:r w:rsidR="004970C5">
              <w:rPr>
                <w:sz w:val="20"/>
              </w:rPr>
              <w:t>R0040</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des fonds techniques</w:t>
            </w:r>
          </w:p>
        </w:tc>
        <w:tc>
          <w:tcPr>
            <w:tcW w:w="2410" w:type="dxa"/>
          </w:tcPr>
          <w:p w:rsidR="003819D0" w:rsidRDefault="003819D0" w:rsidP="008322DE">
            <w:pPr>
              <w:jc w:val="left"/>
              <w:rPr>
                <w:sz w:val="20"/>
              </w:rPr>
            </w:pPr>
            <w:r>
              <w:rPr>
                <w:sz w:val="20"/>
              </w:rPr>
              <w:t>R0060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des réserves </w:t>
            </w:r>
            <w:r w:rsidR="00433560" w:rsidRPr="00E3423E">
              <w:rPr>
                <w:sz w:val="20"/>
              </w:rPr>
              <w:t>des fonds techniques</w:t>
            </w:r>
            <w:r w:rsidRPr="00E3423E">
              <w:rPr>
                <w:sz w:val="20"/>
              </w:rPr>
              <w:t xml:space="preserve"> enregistré dans le compte 106</w:t>
            </w:r>
            <w:r w:rsidR="00433560" w:rsidRPr="00E3423E">
              <w:rPr>
                <w:sz w:val="20"/>
              </w:rPr>
              <w:t>1</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indisponibles</w:t>
            </w:r>
          </w:p>
        </w:tc>
        <w:tc>
          <w:tcPr>
            <w:tcW w:w="2410" w:type="dxa"/>
          </w:tcPr>
          <w:p w:rsidR="003819D0" w:rsidRDefault="003819D0" w:rsidP="008322DE">
            <w:pPr>
              <w:jc w:val="left"/>
              <w:rPr>
                <w:sz w:val="20"/>
              </w:rPr>
            </w:pPr>
            <w:r>
              <w:rPr>
                <w:sz w:val="20"/>
              </w:rPr>
              <w:t>R0070</w:t>
            </w:r>
          </w:p>
          <w:p w:rsidR="006D6212" w:rsidRPr="00E3423E" w:rsidRDefault="006D6212" w:rsidP="008322DE">
            <w:pPr>
              <w:jc w:val="left"/>
              <w:rPr>
                <w:sz w:val="20"/>
              </w:rPr>
            </w:pPr>
          </w:p>
        </w:tc>
        <w:tc>
          <w:tcPr>
            <w:tcW w:w="4218" w:type="dxa"/>
          </w:tcPr>
          <w:p w:rsidR="006D6212" w:rsidRPr="00E3423E" w:rsidRDefault="00433560" w:rsidP="008322DE">
            <w:pPr>
              <w:jc w:val="left"/>
              <w:rPr>
                <w:sz w:val="20"/>
              </w:rPr>
            </w:pPr>
            <w:r w:rsidRPr="00E3423E">
              <w:rPr>
                <w:sz w:val="20"/>
              </w:rPr>
              <w:t>Montant</w:t>
            </w:r>
            <w:r w:rsidR="006D6212" w:rsidRPr="00E3423E">
              <w:rPr>
                <w:sz w:val="20"/>
              </w:rPr>
              <w:t xml:space="preserve"> des réserves </w:t>
            </w:r>
            <w:r w:rsidRPr="00E3423E">
              <w:rPr>
                <w:sz w:val="20"/>
              </w:rPr>
              <w:t>indisponibles</w:t>
            </w:r>
            <w:r w:rsidR="006D6212" w:rsidRPr="00E3423E">
              <w:rPr>
                <w:sz w:val="20"/>
              </w:rPr>
              <w:t xml:space="preserve"> enregistrée</w:t>
            </w:r>
            <w:r w:rsidR="001441D6">
              <w:rPr>
                <w:sz w:val="20"/>
              </w:rPr>
              <w:t>s</w:t>
            </w:r>
            <w:r w:rsidR="006D6212" w:rsidRPr="00E3423E">
              <w:rPr>
                <w:sz w:val="20"/>
              </w:rPr>
              <w:t xml:space="preserve"> dans les comptes 106</w:t>
            </w:r>
            <w:r w:rsidRPr="00E3423E">
              <w:rPr>
                <w:sz w:val="20"/>
              </w:rPr>
              <w:t>2</w:t>
            </w:r>
            <w:r w:rsidR="006D6212"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statutaires ou contractuelles</w:t>
            </w:r>
          </w:p>
        </w:tc>
        <w:tc>
          <w:tcPr>
            <w:tcW w:w="2410" w:type="dxa"/>
          </w:tcPr>
          <w:p w:rsidR="003819D0" w:rsidRDefault="003819D0" w:rsidP="008322DE">
            <w:pPr>
              <w:jc w:val="left"/>
              <w:rPr>
                <w:sz w:val="20"/>
              </w:rPr>
            </w:pPr>
            <w:r>
              <w:rPr>
                <w:sz w:val="20"/>
              </w:rPr>
              <w:t>R0080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Montant de</w:t>
            </w:r>
            <w:r w:rsidR="00433560" w:rsidRPr="00E3423E">
              <w:rPr>
                <w:sz w:val="20"/>
              </w:rPr>
              <w:t>s</w:t>
            </w:r>
            <w:r w:rsidRPr="00E3423E">
              <w:rPr>
                <w:sz w:val="20"/>
              </w:rPr>
              <w:t xml:space="preserve"> réserve</w:t>
            </w:r>
            <w:r w:rsidR="00433560" w:rsidRPr="00E3423E">
              <w:rPr>
                <w:sz w:val="20"/>
              </w:rPr>
              <w:t>s</w:t>
            </w:r>
            <w:r w:rsidRPr="00E3423E">
              <w:rPr>
                <w:sz w:val="20"/>
              </w:rPr>
              <w:t xml:space="preserve"> </w:t>
            </w:r>
            <w:r w:rsidR="00433560" w:rsidRPr="00E3423E">
              <w:rPr>
                <w:sz w:val="20"/>
              </w:rPr>
              <w:t xml:space="preserve">statutaires ou contractuelles </w:t>
            </w:r>
            <w:r w:rsidRPr="00E3423E">
              <w:rPr>
                <w:sz w:val="20"/>
              </w:rPr>
              <w:t>enregistrée</w:t>
            </w:r>
            <w:r w:rsidR="001441D6">
              <w:rPr>
                <w:sz w:val="20"/>
              </w:rPr>
              <w:t>s</w:t>
            </w:r>
            <w:r w:rsidRPr="00E3423E">
              <w:rPr>
                <w:sz w:val="20"/>
              </w:rPr>
              <w:t xml:space="preserve"> dans le</w:t>
            </w:r>
            <w:r w:rsidR="00433560" w:rsidRPr="00E3423E">
              <w:rPr>
                <w:sz w:val="20"/>
              </w:rPr>
              <w:t>s</w:t>
            </w:r>
            <w:r w:rsidRPr="00E3423E">
              <w:rPr>
                <w:sz w:val="20"/>
              </w:rPr>
              <w:t xml:space="preserve"> compte</w:t>
            </w:r>
            <w:r w:rsidR="00433560" w:rsidRPr="00E3423E">
              <w:rPr>
                <w:sz w:val="20"/>
              </w:rPr>
              <w:t>s</w:t>
            </w:r>
            <w:r w:rsidRPr="00E3423E">
              <w:rPr>
                <w:sz w:val="20"/>
              </w:rPr>
              <w:t xml:space="preserve"> 106</w:t>
            </w:r>
            <w:r w:rsidR="00433560" w:rsidRPr="00E3423E">
              <w:rPr>
                <w:sz w:val="20"/>
              </w:rPr>
              <w:t>3</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réglementées</w:t>
            </w:r>
          </w:p>
        </w:tc>
        <w:tc>
          <w:tcPr>
            <w:tcW w:w="2410" w:type="dxa"/>
          </w:tcPr>
          <w:p w:rsidR="003819D0" w:rsidRDefault="003819D0" w:rsidP="008322DE">
            <w:pPr>
              <w:jc w:val="left"/>
              <w:rPr>
                <w:sz w:val="20"/>
              </w:rPr>
            </w:pPr>
            <w:r>
              <w:rPr>
                <w:sz w:val="20"/>
              </w:rPr>
              <w:t>R0090</w:t>
            </w:r>
          </w:p>
          <w:p w:rsidR="006D6212" w:rsidRPr="00E3423E" w:rsidRDefault="006D6212" w:rsidP="008322DE">
            <w:pPr>
              <w:jc w:val="left"/>
              <w:rPr>
                <w:sz w:val="20"/>
              </w:rPr>
            </w:pPr>
          </w:p>
        </w:tc>
        <w:tc>
          <w:tcPr>
            <w:tcW w:w="4218" w:type="dxa"/>
          </w:tcPr>
          <w:p w:rsidR="006D6212" w:rsidRPr="00E3423E" w:rsidRDefault="00433560" w:rsidP="00433560">
            <w:pPr>
              <w:jc w:val="left"/>
              <w:rPr>
                <w:sz w:val="20"/>
              </w:rPr>
            </w:pPr>
            <w:r w:rsidRPr="00E3423E">
              <w:rPr>
                <w:sz w:val="20"/>
              </w:rPr>
              <w:t>Total des</w:t>
            </w:r>
            <w:r w:rsidR="006D6212" w:rsidRPr="00E3423E">
              <w:rPr>
                <w:sz w:val="20"/>
              </w:rPr>
              <w:t xml:space="preserve"> réserve</w:t>
            </w:r>
            <w:r w:rsidRPr="00E3423E">
              <w:rPr>
                <w:sz w:val="20"/>
              </w:rPr>
              <w:t>s</w:t>
            </w:r>
            <w:r w:rsidR="006D6212" w:rsidRPr="00E3423E">
              <w:rPr>
                <w:sz w:val="20"/>
              </w:rPr>
              <w:t xml:space="preserve"> </w:t>
            </w:r>
            <w:r w:rsidRPr="00E3423E">
              <w:rPr>
                <w:sz w:val="20"/>
              </w:rPr>
              <w:t>réglementées</w:t>
            </w:r>
            <w:r w:rsidR="006D6212" w:rsidRPr="00E3423E">
              <w:rPr>
                <w:sz w:val="20"/>
              </w:rPr>
              <w:t xml:space="preserve"> enregistrée</w:t>
            </w:r>
            <w:r w:rsidRPr="00E3423E">
              <w:rPr>
                <w:sz w:val="20"/>
              </w:rPr>
              <w:t>s</w:t>
            </w:r>
            <w:r w:rsidR="006D6212" w:rsidRPr="00E3423E">
              <w:rPr>
                <w:sz w:val="20"/>
              </w:rPr>
              <w:t xml:space="preserve"> dans le</w:t>
            </w:r>
            <w:r w:rsidRPr="00E3423E">
              <w:rPr>
                <w:sz w:val="20"/>
              </w:rPr>
              <w:t>s</w:t>
            </w:r>
            <w:r w:rsidR="006D6212" w:rsidRPr="00E3423E">
              <w:rPr>
                <w:sz w:val="20"/>
              </w:rPr>
              <w:t xml:space="preserve"> compte</w:t>
            </w:r>
            <w:r w:rsidRPr="00E3423E">
              <w:rPr>
                <w:sz w:val="20"/>
              </w:rPr>
              <w:t>s</w:t>
            </w:r>
            <w:r w:rsidR="006D6212" w:rsidRPr="00E3423E">
              <w:rPr>
                <w:sz w:val="20"/>
              </w:rPr>
              <w:t xml:space="preserve"> 1064.</w:t>
            </w:r>
          </w:p>
          <w:p w:rsidR="00433560" w:rsidRPr="00E3423E" w:rsidRDefault="00433560" w:rsidP="0053306A">
            <w:pPr>
              <w:jc w:val="left"/>
              <w:rPr>
                <w:sz w:val="20"/>
              </w:rPr>
            </w:pPr>
            <w:r w:rsidRPr="00E3423E">
              <w:rPr>
                <w:sz w:val="20"/>
              </w:rPr>
              <w:t xml:space="preserve">Correspond à la somme des montants enregistrés en lignes </w:t>
            </w:r>
            <w:r w:rsidR="00D723BC">
              <w:rPr>
                <w:sz w:val="20"/>
              </w:rPr>
              <w:t>R0100 à R012</w:t>
            </w:r>
            <w:r w:rsidR="0053306A">
              <w:rPr>
                <w:sz w:val="20"/>
              </w:rPr>
              <w:t>5</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pour remboursement d'emprunt pour fonds d'établissement</w:t>
            </w:r>
          </w:p>
        </w:tc>
        <w:tc>
          <w:tcPr>
            <w:tcW w:w="2410" w:type="dxa"/>
          </w:tcPr>
          <w:p w:rsidR="003819D0" w:rsidRDefault="003819D0" w:rsidP="008322DE">
            <w:pPr>
              <w:jc w:val="left"/>
              <w:rPr>
                <w:sz w:val="20"/>
              </w:rPr>
            </w:pPr>
            <w:r>
              <w:rPr>
                <w:sz w:val="20"/>
              </w:rPr>
              <w:t>R0100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 la réserve pour </w:t>
            </w:r>
            <w:r w:rsidR="00433560" w:rsidRPr="00E3423E">
              <w:rPr>
                <w:sz w:val="20"/>
              </w:rPr>
              <w:t>remboursement d'emprunt pour fonds d'établissement</w:t>
            </w:r>
            <w:r w:rsidRPr="00E3423E">
              <w:rPr>
                <w:sz w:val="20"/>
              </w:rPr>
              <w:t xml:space="preserve"> enregistré dans le compte 1064</w:t>
            </w:r>
            <w:r w:rsidR="00433560" w:rsidRPr="00E3423E">
              <w:rPr>
                <w:sz w:val="20"/>
              </w:rPr>
              <w:t>2</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pour fonds de garantie</w:t>
            </w:r>
          </w:p>
        </w:tc>
        <w:tc>
          <w:tcPr>
            <w:tcW w:w="2410" w:type="dxa"/>
          </w:tcPr>
          <w:p w:rsidR="003819D0" w:rsidRDefault="003819D0" w:rsidP="008322DE">
            <w:pPr>
              <w:jc w:val="left"/>
              <w:rPr>
                <w:sz w:val="20"/>
              </w:rPr>
            </w:pPr>
            <w:r>
              <w:rPr>
                <w:sz w:val="20"/>
              </w:rPr>
              <w:t>R0110</w:t>
            </w:r>
          </w:p>
          <w:p w:rsidR="006D6212" w:rsidRPr="00E3423E" w:rsidRDefault="006D6212" w:rsidP="008322DE">
            <w:pPr>
              <w:jc w:val="left"/>
              <w:rPr>
                <w:sz w:val="20"/>
              </w:rPr>
            </w:pPr>
          </w:p>
        </w:tc>
        <w:tc>
          <w:tcPr>
            <w:tcW w:w="4218" w:type="dxa"/>
          </w:tcPr>
          <w:p w:rsidR="006D6212" w:rsidRPr="00E3423E" w:rsidRDefault="006D6212" w:rsidP="006D2FFD">
            <w:pPr>
              <w:jc w:val="left"/>
              <w:rPr>
                <w:sz w:val="20"/>
              </w:rPr>
            </w:pPr>
            <w:r w:rsidRPr="00E3423E">
              <w:rPr>
                <w:sz w:val="20"/>
              </w:rPr>
              <w:t xml:space="preserve">Montant de la réserve pour fonds de garantie </w:t>
            </w:r>
            <w:r w:rsidR="006D2FFD" w:rsidRPr="00C44DAA">
              <w:rPr>
                <w:sz w:val="20"/>
              </w:rPr>
              <w:t xml:space="preserve">garantie </w:t>
            </w:r>
            <w:r w:rsidR="006D2FFD">
              <w:rPr>
                <w:sz w:val="20"/>
              </w:rPr>
              <w:t xml:space="preserve">(article L.423-1 du Code des assurances) </w:t>
            </w:r>
            <w:r w:rsidR="006D2FFD" w:rsidRPr="00C44DAA">
              <w:rPr>
                <w:sz w:val="20"/>
              </w:rPr>
              <w:t>enregistrée dans le compte 10643</w:t>
            </w:r>
            <w:r w:rsidR="006D2FFD">
              <w:rPr>
                <w:sz w:val="20"/>
              </w:rPr>
              <w:t xml:space="preserve"> ou dans un autre compte que l’organisme a créé pour comptabiliser cette réserve</w:t>
            </w:r>
            <w:r w:rsidR="006D2FFD" w:rsidRPr="00C44DAA">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de capitalisation</w:t>
            </w:r>
          </w:p>
        </w:tc>
        <w:tc>
          <w:tcPr>
            <w:tcW w:w="2410" w:type="dxa"/>
          </w:tcPr>
          <w:p w:rsidR="003819D0" w:rsidRDefault="003819D0" w:rsidP="008322DE">
            <w:pPr>
              <w:jc w:val="left"/>
              <w:rPr>
                <w:sz w:val="20"/>
              </w:rPr>
            </w:pPr>
            <w:r>
              <w:rPr>
                <w:sz w:val="20"/>
              </w:rPr>
              <w:t>R0120</w:t>
            </w:r>
            <w:r w:rsidR="009816E5">
              <w:rPr>
                <w:sz w:val="20"/>
              </w:rPr>
              <w:t>*</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 </w:t>
            </w:r>
            <w:r w:rsidR="00433560" w:rsidRPr="00E3423E">
              <w:rPr>
                <w:sz w:val="20"/>
              </w:rPr>
              <w:t>la</w:t>
            </w:r>
            <w:r w:rsidRPr="00E3423E">
              <w:rPr>
                <w:sz w:val="20"/>
              </w:rPr>
              <w:t xml:space="preserve"> réserve </w:t>
            </w:r>
            <w:r w:rsidR="00433560" w:rsidRPr="00E3423E">
              <w:rPr>
                <w:sz w:val="20"/>
              </w:rPr>
              <w:t xml:space="preserve">de capitalisation </w:t>
            </w:r>
            <w:r w:rsidRPr="00E3423E">
              <w:rPr>
                <w:sz w:val="20"/>
              </w:rPr>
              <w:t>enregistré dans le compte 106</w:t>
            </w:r>
            <w:r w:rsidR="00433560" w:rsidRPr="00E3423E">
              <w:rPr>
                <w:sz w:val="20"/>
              </w:rPr>
              <w:t>45</w:t>
            </w:r>
            <w:r w:rsidRPr="00E3423E">
              <w:rPr>
                <w:sz w:val="20"/>
              </w:rPr>
              <w:t>.</w:t>
            </w:r>
          </w:p>
        </w:tc>
      </w:tr>
      <w:tr w:rsidR="00B6362E" w:rsidRPr="00C44DAA" w:rsidTr="000E2244">
        <w:trPr>
          <w:cantSplit/>
        </w:trPr>
        <w:tc>
          <w:tcPr>
            <w:tcW w:w="2552" w:type="dxa"/>
          </w:tcPr>
          <w:p w:rsidR="00B6362E" w:rsidRDefault="00B6362E" w:rsidP="00A936A7">
            <w:pPr>
              <w:pStyle w:val="Paragraphedeliste10"/>
              <w:ind w:left="0"/>
              <w:jc w:val="left"/>
              <w:rPr>
                <w:sz w:val="20"/>
              </w:rPr>
            </w:pPr>
            <w:r>
              <w:rPr>
                <w:sz w:val="20"/>
              </w:rPr>
              <w:t>Réserve spéciale de solvabilité</w:t>
            </w:r>
          </w:p>
        </w:tc>
        <w:tc>
          <w:tcPr>
            <w:tcW w:w="2410" w:type="dxa"/>
          </w:tcPr>
          <w:p w:rsidR="00B6362E" w:rsidRDefault="009E71FC" w:rsidP="00A936A7">
            <w:pPr>
              <w:jc w:val="left"/>
              <w:rPr>
                <w:sz w:val="20"/>
              </w:rPr>
            </w:pPr>
            <w:r>
              <w:rPr>
                <w:sz w:val="20"/>
              </w:rPr>
              <w:t>R012</w:t>
            </w:r>
            <w:r w:rsidR="00B6362E">
              <w:rPr>
                <w:sz w:val="20"/>
              </w:rPr>
              <w:t>2</w:t>
            </w:r>
          </w:p>
        </w:tc>
        <w:tc>
          <w:tcPr>
            <w:tcW w:w="4218" w:type="dxa"/>
          </w:tcPr>
          <w:p w:rsidR="00B6362E" w:rsidRDefault="00B6362E" w:rsidP="00A936A7">
            <w:pPr>
              <w:jc w:val="left"/>
              <w:rPr>
                <w:sz w:val="20"/>
              </w:rPr>
            </w:pPr>
            <w:r>
              <w:rPr>
                <w:sz w:val="20"/>
              </w:rPr>
              <w:t>Montant de la réserve spéciale de la solvabilité</w:t>
            </w:r>
          </w:p>
        </w:tc>
      </w:tr>
      <w:tr w:rsidR="00B6362E" w:rsidRPr="00E3423E" w:rsidTr="00FC16E2">
        <w:trPr>
          <w:cantSplit/>
        </w:trPr>
        <w:tc>
          <w:tcPr>
            <w:tcW w:w="2552" w:type="dxa"/>
          </w:tcPr>
          <w:p w:rsidR="00B6362E" w:rsidRPr="000E2244" w:rsidRDefault="00B6362E" w:rsidP="008322DE">
            <w:pPr>
              <w:pStyle w:val="Paragraphedeliste10"/>
              <w:ind w:left="0"/>
              <w:jc w:val="left"/>
              <w:rPr>
                <w:sz w:val="20"/>
                <w:lang w:val="fr-FR"/>
              </w:rPr>
            </w:pPr>
          </w:p>
        </w:tc>
        <w:tc>
          <w:tcPr>
            <w:tcW w:w="2410" w:type="dxa"/>
          </w:tcPr>
          <w:p w:rsidR="00B6362E" w:rsidRDefault="00B6362E" w:rsidP="008322DE">
            <w:pPr>
              <w:jc w:val="left"/>
              <w:rPr>
                <w:sz w:val="20"/>
              </w:rPr>
            </w:pPr>
          </w:p>
        </w:tc>
        <w:tc>
          <w:tcPr>
            <w:tcW w:w="4218" w:type="dxa"/>
          </w:tcPr>
          <w:p w:rsidR="00B6362E" w:rsidRDefault="00B6362E" w:rsidP="00B6362E">
            <w:pPr>
              <w:jc w:val="left"/>
              <w:rPr>
                <w:sz w:val="20"/>
              </w:rPr>
            </w:pPr>
          </w:p>
        </w:tc>
      </w:tr>
      <w:tr w:rsidR="0053306A" w:rsidRPr="00E3423E" w:rsidTr="00FC16E2">
        <w:trPr>
          <w:cantSplit/>
        </w:trPr>
        <w:tc>
          <w:tcPr>
            <w:tcW w:w="2552" w:type="dxa"/>
          </w:tcPr>
          <w:p w:rsidR="0053306A" w:rsidRPr="00E3423E" w:rsidRDefault="0053306A" w:rsidP="008322DE">
            <w:pPr>
              <w:pStyle w:val="Paragraphedeliste10"/>
              <w:ind w:left="0"/>
              <w:jc w:val="left"/>
              <w:rPr>
                <w:sz w:val="20"/>
              </w:rPr>
            </w:pPr>
            <w:r>
              <w:rPr>
                <w:sz w:val="20"/>
              </w:rPr>
              <w:t>Autres réserves réglementées</w:t>
            </w:r>
          </w:p>
        </w:tc>
        <w:tc>
          <w:tcPr>
            <w:tcW w:w="2410" w:type="dxa"/>
          </w:tcPr>
          <w:p w:rsidR="0053306A" w:rsidRDefault="0053306A" w:rsidP="008322DE">
            <w:pPr>
              <w:jc w:val="left"/>
              <w:rPr>
                <w:sz w:val="20"/>
              </w:rPr>
            </w:pPr>
            <w:r>
              <w:rPr>
                <w:sz w:val="20"/>
              </w:rPr>
              <w:t>R0125</w:t>
            </w:r>
          </w:p>
        </w:tc>
        <w:tc>
          <w:tcPr>
            <w:tcW w:w="4218" w:type="dxa"/>
          </w:tcPr>
          <w:p w:rsidR="0053306A" w:rsidRPr="00E3423E" w:rsidRDefault="0053306A" w:rsidP="00B6362E">
            <w:pPr>
              <w:jc w:val="left"/>
              <w:rPr>
                <w:sz w:val="20"/>
              </w:rPr>
            </w:pPr>
            <w:r>
              <w:rPr>
                <w:sz w:val="20"/>
              </w:rPr>
              <w:t xml:space="preserve">Montant des réserves réglementées autres que celles enregistrées dans les lignes précédentes </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du fonds de gestion</w:t>
            </w:r>
          </w:p>
        </w:tc>
        <w:tc>
          <w:tcPr>
            <w:tcW w:w="2410" w:type="dxa"/>
          </w:tcPr>
          <w:p w:rsidR="003819D0" w:rsidRDefault="003819D0" w:rsidP="008322DE">
            <w:pPr>
              <w:jc w:val="left"/>
              <w:rPr>
                <w:sz w:val="20"/>
              </w:rPr>
            </w:pPr>
            <w:r>
              <w:rPr>
                <w:sz w:val="20"/>
              </w:rPr>
              <w:t>R0130</w:t>
            </w:r>
          </w:p>
          <w:p w:rsidR="006D6212" w:rsidRPr="00E3423E" w:rsidRDefault="006D6212" w:rsidP="008322DE">
            <w:pPr>
              <w:jc w:val="left"/>
              <w:rPr>
                <w:sz w:val="20"/>
              </w:rPr>
            </w:pPr>
          </w:p>
        </w:tc>
        <w:tc>
          <w:tcPr>
            <w:tcW w:w="4218" w:type="dxa"/>
          </w:tcPr>
          <w:p w:rsidR="006D6212" w:rsidRPr="00E3423E" w:rsidRDefault="00433560" w:rsidP="008322DE">
            <w:pPr>
              <w:jc w:val="left"/>
              <w:rPr>
                <w:sz w:val="20"/>
              </w:rPr>
            </w:pPr>
            <w:r w:rsidRPr="00E3423E">
              <w:rPr>
                <w:sz w:val="20"/>
              </w:rPr>
              <w:t>Montant</w:t>
            </w:r>
            <w:r w:rsidR="006D6212" w:rsidRPr="00E3423E">
              <w:rPr>
                <w:sz w:val="20"/>
              </w:rPr>
              <w:t xml:space="preserve"> de</w:t>
            </w:r>
            <w:r w:rsidRPr="00E3423E">
              <w:rPr>
                <w:sz w:val="20"/>
              </w:rPr>
              <w:t xml:space="preserve"> la</w:t>
            </w:r>
            <w:r w:rsidR="006D6212" w:rsidRPr="00E3423E">
              <w:rPr>
                <w:sz w:val="20"/>
              </w:rPr>
              <w:t xml:space="preserve"> réserve </w:t>
            </w:r>
            <w:r w:rsidRPr="00E3423E">
              <w:rPr>
                <w:sz w:val="20"/>
              </w:rPr>
              <w:t xml:space="preserve">du fonds de gestion </w:t>
            </w:r>
            <w:r w:rsidR="006D6212" w:rsidRPr="00E3423E">
              <w:rPr>
                <w:sz w:val="20"/>
              </w:rPr>
              <w:t>enregistré dans le</w:t>
            </w:r>
            <w:r w:rsidRPr="00E3423E">
              <w:rPr>
                <w:sz w:val="20"/>
              </w:rPr>
              <w:t>s</w:t>
            </w:r>
            <w:r w:rsidR="006D6212" w:rsidRPr="00E3423E">
              <w:rPr>
                <w:sz w:val="20"/>
              </w:rPr>
              <w:t xml:space="preserve"> comptes 106</w:t>
            </w:r>
            <w:r w:rsidRPr="00E3423E">
              <w:rPr>
                <w:sz w:val="20"/>
              </w:rPr>
              <w:t>5</w:t>
            </w:r>
            <w:r w:rsidR="006D6212"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Réserve du fonds social</w:t>
            </w:r>
          </w:p>
        </w:tc>
        <w:tc>
          <w:tcPr>
            <w:tcW w:w="2410" w:type="dxa"/>
          </w:tcPr>
          <w:p w:rsidR="003819D0" w:rsidRDefault="003819D0" w:rsidP="008322DE">
            <w:pPr>
              <w:jc w:val="left"/>
              <w:rPr>
                <w:sz w:val="20"/>
              </w:rPr>
            </w:pPr>
            <w:r>
              <w:rPr>
                <w:sz w:val="20"/>
              </w:rPr>
              <w:t>R0140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Montant de la réserve du fonds social enregistré dans les comptes 1066.</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Autres réserves</w:t>
            </w:r>
          </w:p>
        </w:tc>
        <w:tc>
          <w:tcPr>
            <w:tcW w:w="2410" w:type="dxa"/>
          </w:tcPr>
          <w:p w:rsidR="003819D0" w:rsidRDefault="003819D0" w:rsidP="008322DE">
            <w:pPr>
              <w:jc w:val="left"/>
              <w:rPr>
                <w:sz w:val="20"/>
              </w:rPr>
            </w:pPr>
            <w:r>
              <w:rPr>
                <w:sz w:val="20"/>
              </w:rPr>
              <w:t>R0150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Montant des autres réserves enregistré dans les comptes 1068.</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Sous total réserves</w:t>
            </w:r>
          </w:p>
        </w:tc>
        <w:tc>
          <w:tcPr>
            <w:tcW w:w="2410" w:type="dxa"/>
          </w:tcPr>
          <w:p w:rsidR="003819D0" w:rsidRDefault="003819D0" w:rsidP="008322DE">
            <w:pPr>
              <w:jc w:val="left"/>
              <w:rPr>
                <w:sz w:val="20"/>
              </w:rPr>
            </w:pPr>
            <w:r>
              <w:rPr>
                <w:sz w:val="20"/>
              </w:rPr>
              <w:t>R0160*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Total des réserves enregistrées dans les comptes 106.</w:t>
            </w:r>
          </w:p>
          <w:p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R0060</w:t>
            </w:r>
            <w:r w:rsidRPr="00E3423E">
              <w:rPr>
                <w:sz w:val="20"/>
              </w:rPr>
              <w:t xml:space="preserve"> à </w:t>
            </w:r>
            <w:r w:rsidR="004970C5">
              <w:rPr>
                <w:sz w:val="20"/>
              </w:rPr>
              <w:t>R0090</w:t>
            </w:r>
            <w:r w:rsidRPr="00E3423E">
              <w:rPr>
                <w:sz w:val="20"/>
              </w:rPr>
              <w:t xml:space="preserve"> et </w:t>
            </w:r>
            <w:r w:rsidR="004970C5">
              <w:rPr>
                <w:sz w:val="20"/>
              </w:rPr>
              <w:t>R0130</w:t>
            </w:r>
            <w:r w:rsidRPr="00E3423E">
              <w:rPr>
                <w:sz w:val="20"/>
              </w:rPr>
              <w:t xml:space="preserve"> à </w:t>
            </w:r>
            <w:r w:rsidR="004970C5">
              <w:rPr>
                <w:sz w:val="20"/>
              </w:rPr>
              <w:t>R0150</w:t>
            </w:r>
            <w:r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Report à nouveau</w:t>
            </w:r>
          </w:p>
        </w:tc>
        <w:tc>
          <w:tcPr>
            <w:tcW w:w="2410" w:type="dxa"/>
          </w:tcPr>
          <w:p w:rsidR="003819D0" w:rsidRDefault="003819D0" w:rsidP="006D6212">
            <w:pPr>
              <w:jc w:val="left"/>
              <w:rPr>
                <w:sz w:val="20"/>
              </w:rPr>
            </w:pPr>
            <w:r>
              <w:rPr>
                <w:sz w:val="20"/>
              </w:rPr>
              <w:t>R0170*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Montant du report à nouveau enregistré dans le compte 11.</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Résultat de l'exercice</w:t>
            </w:r>
          </w:p>
        </w:tc>
        <w:tc>
          <w:tcPr>
            <w:tcW w:w="2410" w:type="dxa"/>
          </w:tcPr>
          <w:p w:rsidR="003819D0" w:rsidRDefault="003819D0" w:rsidP="006D6212">
            <w:pPr>
              <w:jc w:val="left"/>
              <w:rPr>
                <w:sz w:val="20"/>
              </w:rPr>
            </w:pPr>
            <w:r>
              <w:rPr>
                <w:sz w:val="20"/>
              </w:rPr>
              <w:t>R0180*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Montant du résultat de l’exercice (bénéfice ou perte) enregistré dans le compte 12.</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Subventions d'équipement et autres subventions d'investissement</w:t>
            </w:r>
          </w:p>
        </w:tc>
        <w:tc>
          <w:tcPr>
            <w:tcW w:w="2410" w:type="dxa"/>
          </w:tcPr>
          <w:p w:rsidR="003819D0" w:rsidRDefault="003819D0" w:rsidP="00CA3F82">
            <w:pPr>
              <w:jc w:val="left"/>
              <w:rPr>
                <w:sz w:val="20"/>
              </w:rPr>
            </w:pPr>
            <w:r>
              <w:rPr>
                <w:sz w:val="20"/>
              </w:rPr>
              <w:t>R0190*</w:t>
            </w:r>
          </w:p>
          <w:p w:rsidR="00433560" w:rsidRPr="00E3423E" w:rsidRDefault="00433560" w:rsidP="00CA3F82">
            <w:pPr>
              <w:jc w:val="left"/>
              <w:rPr>
                <w:sz w:val="20"/>
              </w:rPr>
            </w:pPr>
          </w:p>
        </w:tc>
        <w:tc>
          <w:tcPr>
            <w:tcW w:w="4218" w:type="dxa"/>
          </w:tcPr>
          <w:p w:rsidR="00433560" w:rsidRPr="00E3423E" w:rsidRDefault="00433560" w:rsidP="008322DE">
            <w:pPr>
              <w:jc w:val="left"/>
              <w:rPr>
                <w:sz w:val="20"/>
              </w:rPr>
            </w:pPr>
            <w:r w:rsidRPr="00E3423E">
              <w:rPr>
                <w:sz w:val="20"/>
              </w:rPr>
              <w:t>Montant des subventions d’équipement et autres subventions d’investissement enregistrées dans les comptes 13.</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lastRenderedPageBreak/>
              <w:t>Sous total autres éléments</w:t>
            </w:r>
          </w:p>
        </w:tc>
        <w:tc>
          <w:tcPr>
            <w:tcW w:w="2410" w:type="dxa"/>
          </w:tcPr>
          <w:p w:rsidR="003819D0" w:rsidRDefault="003819D0" w:rsidP="00CA3F82">
            <w:pPr>
              <w:jc w:val="left"/>
              <w:rPr>
                <w:sz w:val="20"/>
              </w:rPr>
            </w:pPr>
            <w:r>
              <w:rPr>
                <w:sz w:val="20"/>
              </w:rPr>
              <w:t>R0200</w:t>
            </w:r>
          </w:p>
          <w:p w:rsidR="00433560" w:rsidRPr="00E3423E" w:rsidRDefault="00433560" w:rsidP="00CA3F82">
            <w:pPr>
              <w:jc w:val="left"/>
              <w:rPr>
                <w:sz w:val="20"/>
              </w:rPr>
            </w:pPr>
          </w:p>
        </w:tc>
        <w:tc>
          <w:tcPr>
            <w:tcW w:w="4218" w:type="dxa"/>
          </w:tcPr>
          <w:p w:rsidR="00433560" w:rsidRPr="00E3423E" w:rsidRDefault="00433560" w:rsidP="008322DE">
            <w:pPr>
              <w:jc w:val="left"/>
              <w:rPr>
                <w:sz w:val="20"/>
              </w:rPr>
            </w:pPr>
            <w:r w:rsidRPr="00E3423E">
              <w:rPr>
                <w:sz w:val="20"/>
              </w:rPr>
              <w:t>Total des autres éléments constitutifs des fonds propres enregistrés dans les comptes 11, 12 et 13.</w:t>
            </w:r>
          </w:p>
          <w:p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R0170</w:t>
            </w:r>
            <w:r w:rsidRPr="00E3423E">
              <w:rPr>
                <w:sz w:val="20"/>
              </w:rPr>
              <w:t xml:space="preserve">, </w:t>
            </w:r>
            <w:r w:rsidR="004970C5">
              <w:rPr>
                <w:sz w:val="20"/>
              </w:rPr>
              <w:t>R0180</w:t>
            </w:r>
            <w:r w:rsidRPr="00E3423E">
              <w:rPr>
                <w:sz w:val="20"/>
              </w:rPr>
              <w:t xml:space="preserve"> et </w:t>
            </w:r>
            <w:r w:rsidR="004970C5">
              <w:rPr>
                <w:sz w:val="20"/>
              </w:rPr>
              <w:t>R0190</w:t>
            </w:r>
            <w:r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Total</w:t>
            </w:r>
          </w:p>
        </w:tc>
        <w:tc>
          <w:tcPr>
            <w:tcW w:w="2410" w:type="dxa"/>
          </w:tcPr>
          <w:p w:rsidR="003819D0" w:rsidRDefault="003819D0" w:rsidP="006D6212">
            <w:pPr>
              <w:jc w:val="left"/>
              <w:rPr>
                <w:sz w:val="20"/>
              </w:rPr>
            </w:pPr>
            <w:r>
              <w:rPr>
                <w:sz w:val="20"/>
              </w:rPr>
              <w:t>R0210*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Total des fonds propres enregistrés dans les comptes 10 à 13.</w:t>
            </w:r>
          </w:p>
          <w:p w:rsidR="00433560" w:rsidRPr="00E3423E" w:rsidRDefault="00433560" w:rsidP="0025215C">
            <w:pPr>
              <w:jc w:val="left"/>
              <w:rPr>
                <w:sz w:val="20"/>
              </w:rPr>
            </w:pPr>
            <w:r w:rsidRPr="00E3423E">
              <w:rPr>
                <w:sz w:val="20"/>
              </w:rPr>
              <w:t xml:space="preserve">Correspond à la somme des montants enregistrés en lignes </w:t>
            </w:r>
            <w:r w:rsidR="004970C5">
              <w:rPr>
                <w:sz w:val="20"/>
              </w:rPr>
              <w:t>R0</w:t>
            </w:r>
            <w:r w:rsidR="0025215C">
              <w:rPr>
                <w:sz w:val="20"/>
              </w:rPr>
              <w:t>0</w:t>
            </w:r>
            <w:r w:rsidR="004970C5">
              <w:rPr>
                <w:sz w:val="20"/>
              </w:rPr>
              <w:t>50</w:t>
            </w:r>
            <w:r w:rsidRPr="00E3423E">
              <w:rPr>
                <w:sz w:val="20"/>
              </w:rPr>
              <w:t xml:space="preserve">, </w:t>
            </w:r>
            <w:r w:rsidR="004970C5">
              <w:rPr>
                <w:sz w:val="20"/>
              </w:rPr>
              <w:t>R0160</w:t>
            </w:r>
            <w:r w:rsidRPr="00E3423E">
              <w:rPr>
                <w:sz w:val="20"/>
              </w:rPr>
              <w:t xml:space="preserve"> et </w:t>
            </w:r>
            <w:r w:rsidR="004970C5">
              <w:rPr>
                <w:sz w:val="20"/>
              </w:rPr>
              <w:t>R0200</w:t>
            </w:r>
            <w:r w:rsidRPr="00E3423E">
              <w:rPr>
                <w:sz w:val="20"/>
              </w:rPr>
              <w:t>.</w:t>
            </w:r>
          </w:p>
        </w:tc>
      </w:tr>
    </w:tbl>
    <w:p w:rsidR="00391D8D" w:rsidRDefault="00391D8D" w:rsidP="00391D8D">
      <w:pPr>
        <w:rPr>
          <w:b/>
          <w:i/>
        </w:rPr>
      </w:pPr>
    </w:p>
    <w:p w:rsidR="000E43A4" w:rsidRDefault="000E43A4" w:rsidP="00391D8D">
      <w:pPr>
        <w:rPr>
          <w:b/>
          <w:i/>
        </w:rPr>
      </w:pPr>
    </w:p>
    <w:p w:rsidR="000E43A4" w:rsidRDefault="00F26252" w:rsidP="00062CB6">
      <w:pPr>
        <w:pStyle w:val="Paragraphedeliste"/>
        <w:numPr>
          <w:ilvl w:val="0"/>
          <w:numId w:val="21"/>
        </w:numPr>
        <w:suppressAutoHyphens w:val="0"/>
        <w:spacing w:after="0" w:line="240" w:lineRule="auto"/>
        <w:rPr>
          <w:b/>
        </w:rPr>
      </w:pPr>
      <w:r>
        <w:rPr>
          <w:rFonts w:ascii="Times New Roman" w:eastAsia="Times New Roman" w:hAnsi="Times New Roman" w:cs="Times New Roman"/>
          <w:b/>
          <w:szCs w:val="20"/>
          <w:lang w:eastAsia="fr-FR"/>
        </w:rPr>
        <w:t>C</w:t>
      </w:r>
      <w:r w:rsidR="000E43A4" w:rsidRPr="000E43A4">
        <w:rPr>
          <w:rFonts w:ascii="Times New Roman" w:eastAsia="Times New Roman" w:hAnsi="Times New Roman" w:cs="Times New Roman"/>
          <w:b/>
          <w:szCs w:val="20"/>
          <w:lang w:eastAsia="fr-FR"/>
        </w:rPr>
        <w:t>ontrôles</w:t>
      </w:r>
    </w:p>
    <w:p w:rsidR="000E43A4" w:rsidRDefault="000E43A4" w:rsidP="00391D8D">
      <w:pPr>
        <w:rPr>
          <w:b/>
          <w:i/>
        </w:rPr>
      </w:pPr>
    </w:p>
    <w:p w:rsidR="00FC16E2" w:rsidRDefault="00FC16E2" w:rsidP="00391D8D">
      <w:pPr>
        <w:rPr>
          <w:sz w:val="20"/>
        </w:rPr>
      </w:pPr>
      <w:r>
        <w:rPr>
          <w:sz w:val="20"/>
        </w:rPr>
        <w:t>Les contrôles répertoriés ci-dessous sont des v</w:t>
      </w:r>
      <w:r w:rsidRPr="00E3423E">
        <w:rPr>
          <w:sz w:val="20"/>
        </w:rPr>
        <w:t>érification</w:t>
      </w:r>
      <w:r w:rsidR="00352620">
        <w:rPr>
          <w:sz w:val="20"/>
        </w:rPr>
        <w:t>s</w:t>
      </w:r>
      <w:r w:rsidRPr="00E3423E">
        <w:rPr>
          <w:sz w:val="20"/>
        </w:rPr>
        <w:t xml:space="preserve"> de la cohérence des données renseignées avec le bilan (contrôles inter-états)</w:t>
      </w:r>
      <w:r>
        <w:rPr>
          <w:sz w:val="20"/>
        </w:rPr>
        <w:t>.</w:t>
      </w:r>
    </w:p>
    <w:p w:rsidR="00FC16E2" w:rsidRDefault="00FC16E2" w:rsidP="00391D8D">
      <w:pPr>
        <w:rPr>
          <w:b/>
          <w:i/>
        </w:rPr>
      </w:pPr>
    </w:p>
    <w:p w:rsidR="00EE0EDC" w:rsidRPr="00506B2D" w:rsidRDefault="000E43A4" w:rsidP="00EE0EDC">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tbl>
      <w:tblPr>
        <w:tblStyle w:val="Grilledutableau"/>
        <w:tblW w:w="9214" w:type="dxa"/>
        <w:tblInd w:w="108" w:type="dxa"/>
        <w:tblLook w:val="04A0" w:firstRow="1" w:lastRow="0" w:firstColumn="1" w:lastColumn="0" w:noHBand="0" w:noVBand="1"/>
      </w:tblPr>
      <w:tblGrid>
        <w:gridCol w:w="2127"/>
        <w:gridCol w:w="7087"/>
      </w:tblGrid>
      <w:tr w:rsidR="00FC16E2" w:rsidRPr="008263CE" w:rsidTr="00FC16E2">
        <w:trPr>
          <w:cantSplit/>
          <w:tblHeader/>
        </w:trPr>
        <w:tc>
          <w:tcPr>
            <w:tcW w:w="2127" w:type="dxa"/>
          </w:tcPr>
          <w:p w:rsidR="00FC16E2" w:rsidRPr="008263CE" w:rsidRDefault="00FC16E2" w:rsidP="00FC16E2">
            <w:pPr>
              <w:jc w:val="left"/>
              <w:rPr>
                <w:b/>
                <w:sz w:val="20"/>
              </w:rPr>
            </w:pPr>
            <w:r w:rsidRPr="008263CE">
              <w:rPr>
                <w:b/>
                <w:sz w:val="20"/>
              </w:rPr>
              <w:t>Numéro de cellule</w:t>
            </w:r>
          </w:p>
        </w:tc>
        <w:tc>
          <w:tcPr>
            <w:tcW w:w="7087" w:type="dxa"/>
          </w:tcPr>
          <w:p w:rsidR="00FC16E2" w:rsidRPr="008263CE" w:rsidRDefault="00FC16E2" w:rsidP="008322DE">
            <w:pPr>
              <w:jc w:val="center"/>
              <w:rPr>
                <w:b/>
                <w:sz w:val="20"/>
              </w:rPr>
            </w:pPr>
            <w:r w:rsidRPr="008263CE">
              <w:rPr>
                <w:b/>
                <w:sz w:val="20"/>
              </w:rPr>
              <w:t>Définition et formule</w:t>
            </w:r>
          </w:p>
        </w:tc>
      </w:tr>
      <w:tr w:rsidR="00FC16E2" w:rsidRPr="00B10582" w:rsidTr="00FC16E2">
        <w:trPr>
          <w:cantSplit/>
        </w:trPr>
        <w:tc>
          <w:tcPr>
            <w:tcW w:w="2127" w:type="dxa"/>
          </w:tcPr>
          <w:p w:rsidR="00FC16E2" w:rsidRPr="00B10582" w:rsidRDefault="00FC16E2" w:rsidP="00780D3A">
            <w:pPr>
              <w:rPr>
                <w:sz w:val="20"/>
              </w:rPr>
            </w:pPr>
            <w:r>
              <w:rPr>
                <w:sz w:val="20"/>
              </w:rPr>
              <w:t>R0050/C0010, R0050/C0080</w:t>
            </w:r>
          </w:p>
        </w:tc>
        <w:tc>
          <w:tcPr>
            <w:tcW w:w="7087" w:type="dxa"/>
          </w:tcPr>
          <w:p w:rsidR="00FC16E2" w:rsidRDefault="00FC16E2" w:rsidP="00470BE7">
            <w:pPr>
              <w:jc w:val="left"/>
              <w:rPr>
                <w:sz w:val="20"/>
              </w:rPr>
            </w:pPr>
            <w:r>
              <w:rPr>
                <w:sz w:val="20"/>
              </w:rPr>
              <w:t>Le m</w:t>
            </w:r>
            <w:r w:rsidRPr="008263CE">
              <w:rPr>
                <w:sz w:val="20"/>
              </w:rPr>
              <w:t xml:space="preserve">ontant des </w:t>
            </w:r>
            <w:r>
              <w:rPr>
                <w:sz w:val="20"/>
              </w:rPr>
              <w:t>p</w:t>
            </w:r>
            <w:r w:rsidRPr="00C9174F">
              <w:rPr>
                <w:sz w:val="20"/>
              </w:rPr>
              <w:t>rimes liées au capital social</w:t>
            </w:r>
            <w:r>
              <w:rPr>
                <w:sz w:val="20"/>
              </w:rPr>
              <w:t xml:space="preserve"> apparaissant dans cet état est égal à celui enregistré au passif du bilan :</w:t>
            </w:r>
          </w:p>
          <w:p w:rsidR="00FC16E2" w:rsidRDefault="00FC16E2" w:rsidP="00470BE7">
            <w:pPr>
              <w:jc w:val="left"/>
              <w:rPr>
                <w:sz w:val="20"/>
              </w:rPr>
            </w:pPr>
            <w:r>
              <w:rPr>
                <w:sz w:val="20"/>
              </w:rPr>
              <w:t xml:space="preserve">R0050/C0010 </w:t>
            </w:r>
            <w:r w:rsidRPr="00B10582">
              <w:rPr>
                <w:sz w:val="20"/>
              </w:rPr>
              <w:t xml:space="preserve">= </w:t>
            </w:r>
            <w:r w:rsidRPr="00FD311D">
              <w:rPr>
                <w:sz w:val="20"/>
              </w:rPr>
              <w:t>R04</w:t>
            </w:r>
            <w:r>
              <w:rPr>
                <w:sz w:val="20"/>
              </w:rPr>
              <w:t>6</w:t>
            </w:r>
            <w:r w:rsidRPr="00FD311D">
              <w:rPr>
                <w:sz w:val="20"/>
              </w:rPr>
              <w:t>0/C0020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R0050/C0080 </w:t>
            </w:r>
            <w:r w:rsidRPr="00B10582">
              <w:rPr>
                <w:sz w:val="20"/>
              </w:rPr>
              <w:t>=</w:t>
            </w:r>
            <w:r>
              <w:rPr>
                <w:sz w:val="20"/>
              </w:rPr>
              <w:t xml:space="preserve"> </w:t>
            </w:r>
            <w:r w:rsidRPr="00FD311D">
              <w:rPr>
                <w:sz w:val="20"/>
              </w:rPr>
              <w:t>R04</w:t>
            </w:r>
            <w:r>
              <w:rPr>
                <w:sz w:val="20"/>
              </w:rPr>
              <w:t>6</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rsidTr="00FC16E2">
        <w:trPr>
          <w:cantSplit/>
        </w:trPr>
        <w:tc>
          <w:tcPr>
            <w:tcW w:w="2127" w:type="dxa"/>
          </w:tcPr>
          <w:p w:rsidR="00FC16E2" w:rsidRPr="00B10582" w:rsidRDefault="00FC16E2" w:rsidP="008263B8">
            <w:pPr>
              <w:rPr>
                <w:sz w:val="20"/>
              </w:rPr>
            </w:pPr>
            <w:r>
              <w:rPr>
                <w:sz w:val="20"/>
              </w:rPr>
              <w:t>R0060/C0010, R0060/C0080</w:t>
            </w:r>
          </w:p>
        </w:tc>
        <w:tc>
          <w:tcPr>
            <w:tcW w:w="7087" w:type="dxa"/>
          </w:tcPr>
          <w:p w:rsidR="00FC16E2" w:rsidRDefault="00FC16E2" w:rsidP="00470BE7">
            <w:pPr>
              <w:jc w:val="left"/>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rsidR="00FC16E2" w:rsidRDefault="00FC16E2" w:rsidP="00470BE7">
            <w:pPr>
              <w:jc w:val="left"/>
              <w:rPr>
                <w:sz w:val="20"/>
              </w:rPr>
            </w:pPr>
            <w:r>
              <w:rPr>
                <w:sz w:val="20"/>
              </w:rPr>
              <w:t xml:space="preserve">R0060/C0010 </w:t>
            </w:r>
            <w:r w:rsidRPr="00B10582">
              <w:rPr>
                <w:sz w:val="20"/>
              </w:rPr>
              <w:t xml:space="preserve">= </w:t>
            </w:r>
            <w:r w:rsidRPr="00FD311D">
              <w:rPr>
                <w:sz w:val="20"/>
              </w:rPr>
              <w:t>R04</w:t>
            </w:r>
            <w:r>
              <w:rPr>
                <w:sz w:val="20"/>
              </w:rPr>
              <w:t>7</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R0060/C0080 </w:t>
            </w:r>
            <w:r w:rsidRPr="00B10582">
              <w:rPr>
                <w:sz w:val="20"/>
              </w:rPr>
              <w:t>=</w:t>
            </w:r>
            <w:r>
              <w:rPr>
                <w:sz w:val="20"/>
              </w:rPr>
              <w:t xml:space="preserve"> </w:t>
            </w:r>
            <w:r w:rsidRPr="00FD311D">
              <w:rPr>
                <w:sz w:val="20"/>
              </w:rPr>
              <w:t>R04</w:t>
            </w:r>
            <w:r>
              <w:rPr>
                <w:sz w:val="20"/>
              </w:rPr>
              <w:t>7</w:t>
            </w:r>
            <w:r w:rsidRPr="00FD311D">
              <w:rPr>
                <w:sz w:val="20"/>
              </w:rPr>
              <w:t>0/C0010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8263B8">
            <w:pPr>
              <w:rPr>
                <w:sz w:val="20"/>
              </w:rPr>
            </w:pPr>
            <w:r>
              <w:rPr>
                <w:sz w:val="20"/>
              </w:rPr>
              <w:t>R0120/C0080</w:t>
            </w:r>
          </w:p>
        </w:tc>
        <w:tc>
          <w:tcPr>
            <w:tcW w:w="7087" w:type="dxa"/>
          </w:tcPr>
          <w:p w:rsidR="009816E5" w:rsidRDefault="009816E5" w:rsidP="00470BE7">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rsidR="009816E5" w:rsidRDefault="009816E5" w:rsidP="009816E5">
            <w:pPr>
              <w:jc w:val="left"/>
              <w:rPr>
                <w:sz w:val="20"/>
              </w:rPr>
            </w:pPr>
            <w:r>
              <w:rPr>
                <w:sz w:val="20"/>
              </w:rPr>
              <w:t>R0120/C0080 = R0010/C0010 de l’état FR.11.01</w:t>
            </w:r>
          </w:p>
        </w:tc>
      </w:tr>
      <w:tr w:rsidR="00FC16E2" w:rsidRPr="00B10582" w:rsidTr="00FC16E2">
        <w:trPr>
          <w:cantSplit/>
        </w:trPr>
        <w:tc>
          <w:tcPr>
            <w:tcW w:w="2127" w:type="dxa"/>
          </w:tcPr>
          <w:p w:rsidR="00FC16E2" w:rsidRDefault="00FC16E2" w:rsidP="008263B8">
            <w:pPr>
              <w:rPr>
                <w:sz w:val="20"/>
              </w:rPr>
            </w:pPr>
            <w:r>
              <w:rPr>
                <w:sz w:val="20"/>
              </w:rPr>
              <w:t>R0160/C0010,</w:t>
            </w:r>
          </w:p>
          <w:p w:rsidR="00FC16E2" w:rsidRDefault="00FC16E2" w:rsidP="008263B8">
            <w:pPr>
              <w:rPr>
                <w:sz w:val="20"/>
              </w:rPr>
            </w:pPr>
            <w:r>
              <w:rPr>
                <w:sz w:val="20"/>
              </w:rPr>
              <w:t>R0160/C0080</w:t>
            </w:r>
          </w:p>
        </w:tc>
        <w:tc>
          <w:tcPr>
            <w:tcW w:w="7087" w:type="dxa"/>
          </w:tcPr>
          <w:p w:rsidR="00FC16E2" w:rsidRDefault="00FC16E2" w:rsidP="00470BE7">
            <w:pPr>
              <w:jc w:val="left"/>
              <w:rPr>
                <w:sz w:val="20"/>
              </w:rPr>
            </w:pPr>
            <w:r>
              <w:rPr>
                <w:sz w:val="20"/>
              </w:rPr>
              <w:t>Le total des réserves apparaissant dans cet état est égal à celui enregistré au passif du bilan :</w:t>
            </w:r>
          </w:p>
          <w:p w:rsidR="00FC16E2" w:rsidRDefault="00FC16E2" w:rsidP="00470BE7">
            <w:pPr>
              <w:jc w:val="left"/>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0/C0010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8F0CA4">
            <w:pPr>
              <w:rPr>
                <w:sz w:val="20"/>
              </w:rPr>
            </w:pPr>
            <w:r>
              <w:rPr>
                <w:sz w:val="20"/>
              </w:rPr>
              <w:t>R0170/C0010,</w:t>
            </w:r>
          </w:p>
          <w:p w:rsidR="00FC16E2" w:rsidRDefault="00FC16E2" w:rsidP="008263B8">
            <w:pPr>
              <w:rPr>
                <w:sz w:val="20"/>
              </w:rPr>
            </w:pPr>
            <w:r>
              <w:rPr>
                <w:sz w:val="20"/>
              </w:rPr>
              <w:t>R0170/C0080</w:t>
            </w:r>
          </w:p>
        </w:tc>
        <w:tc>
          <w:tcPr>
            <w:tcW w:w="7087" w:type="dxa"/>
          </w:tcPr>
          <w:p w:rsidR="00FC16E2" w:rsidRDefault="00FC16E2" w:rsidP="00470BE7">
            <w:pPr>
              <w:jc w:val="left"/>
              <w:rPr>
                <w:sz w:val="20"/>
              </w:rPr>
            </w:pPr>
            <w:r>
              <w:rPr>
                <w:sz w:val="20"/>
              </w:rPr>
              <w:t>Le total du report à nouveau apparaissant dans cet état est égal à celui enregistré au passif du bilan :</w:t>
            </w:r>
          </w:p>
          <w:p w:rsidR="00FC16E2" w:rsidRDefault="00FC16E2" w:rsidP="00470BE7">
            <w:pPr>
              <w:jc w:val="left"/>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0/C0010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1268B4">
            <w:pPr>
              <w:rPr>
                <w:sz w:val="20"/>
              </w:rPr>
            </w:pPr>
            <w:r>
              <w:rPr>
                <w:sz w:val="20"/>
              </w:rPr>
              <w:t>R0180/C0010,</w:t>
            </w:r>
          </w:p>
          <w:p w:rsidR="00FC16E2" w:rsidRDefault="00FC16E2" w:rsidP="001268B4">
            <w:pPr>
              <w:rPr>
                <w:sz w:val="20"/>
              </w:rPr>
            </w:pPr>
            <w:r>
              <w:rPr>
                <w:sz w:val="20"/>
              </w:rPr>
              <w:t>R0180/C0020,</w:t>
            </w:r>
          </w:p>
          <w:p w:rsidR="00FC16E2" w:rsidRDefault="00FC16E2" w:rsidP="001268B4">
            <w:pPr>
              <w:rPr>
                <w:sz w:val="20"/>
              </w:rPr>
            </w:pPr>
            <w:r>
              <w:rPr>
                <w:sz w:val="20"/>
              </w:rPr>
              <w:t>R0180/C0070,</w:t>
            </w:r>
          </w:p>
          <w:p w:rsidR="00FC16E2" w:rsidRDefault="00FC16E2" w:rsidP="001268B4">
            <w:pPr>
              <w:rPr>
                <w:sz w:val="20"/>
              </w:rPr>
            </w:pPr>
            <w:r>
              <w:rPr>
                <w:sz w:val="20"/>
              </w:rPr>
              <w:t>R0180/C0080</w:t>
            </w:r>
          </w:p>
        </w:tc>
        <w:tc>
          <w:tcPr>
            <w:tcW w:w="7087" w:type="dxa"/>
          </w:tcPr>
          <w:p w:rsidR="00FC16E2" w:rsidRDefault="00FC16E2" w:rsidP="00470BE7">
            <w:pPr>
              <w:jc w:val="left"/>
              <w:rPr>
                <w:sz w:val="20"/>
              </w:rPr>
            </w:pPr>
            <w:r>
              <w:rPr>
                <w:sz w:val="20"/>
              </w:rPr>
              <w:t>Le montant du résultat de l’exercice de reporting apparaissant dans cet état est égal à celui enregistré au passif du bilan :</w:t>
            </w:r>
          </w:p>
          <w:p w:rsidR="00FC16E2" w:rsidRDefault="00FC16E2" w:rsidP="00470BE7">
            <w:pPr>
              <w:jc w:val="left"/>
              <w:rPr>
                <w:sz w:val="20"/>
              </w:rPr>
            </w:pPr>
            <w:r>
              <w:rPr>
                <w:sz w:val="20"/>
              </w:rPr>
              <w:t xml:space="preserve">R0180/C0010 = - R0180/C0020 </w:t>
            </w:r>
            <w:r w:rsidRPr="00B10582">
              <w:rPr>
                <w:sz w:val="20"/>
              </w:rPr>
              <w:t xml:space="preserve">= </w:t>
            </w:r>
            <w:r w:rsidRPr="00FD311D">
              <w:rPr>
                <w:sz w:val="20"/>
              </w:rPr>
              <w:t>R05</w:t>
            </w:r>
            <w:r>
              <w:rPr>
                <w:sz w:val="20"/>
              </w:rPr>
              <w:t>0</w:t>
            </w:r>
            <w:r w:rsidRPr="00FD311D">
              <w:rPr>
                <w:sz w:val="20"/>
              </w:rPr>
              <w:t>0/C00</w:t>
            </w:r>
            <w:r>
              <w:rPr>
                <w:sz w:val="20"/>
              </w:rPr>
              <w:t>2</w:t>
            </w:r>
            <w:r w:rsidRPr="00FD311D">
              <w:rPr>
                <w:sz w:val="20"/>
              </w:rPr>
              <w:t>0</w:t>
            </w:r>
            <w:r>
              <w:rPr>
                <w:sz w:val="20"/>
              </w:rPr>
              <w:t xml:space="preserve"> de l’état FR.02.01,</w:t>
            </w:r>
          </w:p>
          <w:p w:rsidR="00FC16E2" w:rsidRPr="00B10582" w:rsidRDefault="00FC16E2" w:rsidP="00470BE7">
            <w:pPr>
              <w:jc w:val="left"/>
              <w:rPr>
                <w:sz w:val="20"/>
              </w:rPr>
            </w:pPr>
            <w:r>
              <w:rPr>
                <w:sz w:val="20"/>
              </w:rPr>
              <w:t xml:space="preserve">R0180/C0080 = R0180/C0070 </w:t>
            </w:r>
            <w:r w:rsidRPr="00B10582">
              <w:rPr>
                <w:sz w:val="20"/>
              </w:rPr>
              <w:t>=</w:t>
            </w:r>
            <w:r>
              <w:rPr>
                <w:sz w:val="20"/>
              </w:rPr>
              <w:t xml:space="preserve"> </w:t>
            </w:r>
            <w:r w:rsidRPr="00FD311D">
              <w:rPr>
                <w:sz w:val="20"/>
              </w:rPr>
              <w:t>R05</w:t>
            </w:r>
            <w:r>
              <w:rPr>
                <w:sz w:val="20"/>
              </w:rPr>
              <w:t>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470BE7">
            <w:pPr>
              <w:rPr>
                <w:sz w:val="20"/>
              </w:rPr>
            </w:pPr>
            <w:r>
              <w:rPr>
                <w:sz w:val="20"/>
              </w:rPr>
              <w:t>R0180/C0010,</w:t>
            </w:r>
          </w:p>
          <w:p w:rsidR="00FC16E2" w:rsidRDefault="00FC16E2" w:rsidP="00654574">
            <w:pPr>
              <w:rPr>
                <w:sz w:val="20"/>
              </w:rPr>
            </w:pPr>
            <w:r>
              <w:rPr>
                <w:sz w:val="20"/>
              </w:rPr>
              <w:t>R0180/C0080</w:t>
            </w:r>
          </w:p>
        </w:tc>
        <w:tc>
          <w:tcPr>
            <w:tcW w:w="7087" w:type="dxa"/>
          </w:tcPr>
          <w:p w:rsidR="00FC16E2" w:rsidRDefault="00FC16E2" w:rsidP="00470BE7">
            <w:pPr>
              <w:jc w:val="left"/>
              <w:rPr>
                <w:sz w:val="20"/>
              </w:rPr>
            </w:pPr>
            <w:r>
              <w:rPr>
                <w:sz w:val="20"/>
              </w:rPr>
              <w:t>Le montant du résultat de l’exercice de reporting apparaissant dans cet état est égal à celui figurant dans le compte de résultat non technique :</w:t>
            </w:r>
          </w:p>
          <w:p w:rsidR="00FC16E2" w:rsidRDefault="00FC16E2" w:rsidP="00470BE7">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FC16E2" w:rsidRPr="00F26252" w:rsidRDefault="00FC16E2" w:rsidP="00470BE7">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FC16E2" w:rsidRPr="00B10582" w:rsidTr="00FC16E2">
        <w:trPr>
          <w:cantSplit/>
        </w:trPr>
        <w:tc>
          <w:tcPr>
            <w:tcW w:w="2127" w:type="dxa"/>
          </w:tcPr>
          <w:p w:rsidR="00FC16E2" w:rsidRDefault="00FC16E2" w:rsidP="00654574">
            <w:pPr>
              <w:rPr>
                <w:sz w:val="20"/>
              </w:rPr>
            </w:pPr>
            <w:r>
              <w:rPr>
                <w:sz w:val="20"/>
              </w:rPr>
              <w:t>R0190/C0010,</w:t>
            </w:r>
          </w:p>
          <w:p w:rsidR="00FC16E2" w:rsidRDefault="00FC16E2" w:rsidP="00654574">
            <w:pPr>
              <w:rPr>
                <w:sz w:val="20"/>
              </w:rPr>
            </w:pPr>
            <w:r>
              <w:rPr>
                <w:sz w:val="20"/>
              </w:rPr>
              <w:t>R0190/C0080</w:t>
            </w:r>
          </w:p>
        </w:tc>
        <w:tc>
          <w:tcPr>
            <w:tcW w:w="7087" w:type="dxa"/>
          </w:tcPr>
          <w:p w:rsidR="00FC16E2" w:rsidRPr="00F26252" w:rsidRDefault="00FC16E2" w:rsidP="00470BE7">
            <w:pPr>
              <w:jc w:val="left"/>
              <w:rPr>
                <w:sz w:val="20"/>
              </w:rPr>
            </w:pPr>
            <w:r w:rsidRPr="00F26252">
              <w:rPr>
                <w:sz w:val="20"/>
              </w:rPr>
              <w:t>Le total des subventions d'équipement et d'investissement apparaissant dans cet état est égal à celui enregistré au passif du bilan :</w:t>
            </w:r>
          </w:p>
          <w:p w:rsidR="00FC16E2" w:rsidRPr="00F26252" w:rsidRDefault="00FC16E2" w:rsidP="00470BE7">
            <w:pPr>
              <w:jc w:val="left"/>
              <w:rPr>
                <w:sz w:val="20"/>
              </w:rPr>
            </w:pPr>
            <w:r w:rsidRPr="00F26252">
              <w:rPr>
                <w:sz w:val="20"/>
              </w:rPr>
              <w:t>R0190/C0010 = R05</w:t>
            </w:r>
            <w:r>
              <w:rPr>
                <w:sz w:val="20"/>
              </w:rPr>
              <w:t>3</w:t>
            </w:r>
            <w:r w:rsidRPr="00F26252">
              <w:rPr>
                <w:sz w:val="20"/>
              </w:rPr>
              <w:t xml:space="preserve">0/C0020 de l’état </w:t>
            </w:r>
            <w:r>
              <w:rPr>
                <w:sz w:val="20"/>
              </w:rPr>
              <w:t>FR.02.01</w:t>
            </w:r>
            <w:r w:rsidRPr="00F26252">
              <w:rPr>
                <w:sz w:val="20"/>
              </w:rPr>
              <w:t xml:space="preserve">, </w:t>
            </w:r>
          </w:p>
          <w:p w:rsidR="00FC16E2" w:rsidRPr="00F26252" w:rsidRDefault="00FC16E2" w:rsidP="00470BE7">
            <w:pPr>
              <w:jc w:val="left"/>
              <w:rPr>
                <w:sz w:val="20"/>
              </w:rPr>
            </w:pPr>
            <w:r w:rsidRPr="00F26252">
              <w:rPr>
                <w:sz w:val="20"/>
              </w:rPr>
              <w:t>R0190/C0080 = R05</w:t>
            </w:r>
            <w:r>
              <w:rPr>
                <w:sz w:val="20"/>
              </w:rPr>
              <w:t>3</w:t>
            </w:r>
            <w:r w:rsidRPr="00F26252">
              <w:rPr>
                <w:sz w:val="20"/>
              </w:rPr>
              <w:t xml:space="preserve">0/C0010 de l’état </w:t>
            </w:r>
            <w:r>
              <w:rPr>
                <w:sz w:val="20"/>
              </w:rPr>
              <w:t>FR.02.01</w:t>
            </w:r>
          </w:p>
        </w:tc>
      </w:tr>
      <w:tr w:rsidR="00FC16E2" w:rsidRPr="00B10582" w:rsidTr="00FC16E2">
        <w:trPr>
          <w:cantSplit/>
        </w:trPr>
        <w:tc>
          <w:tcPr>
            <w:tcW w:w="2127" w:type="dxa"/>
          </w:tcPr>
          <w:p w:rsidR="00FC16E2" w:rsidRDefault="00FC16E2" w:rsidP="00654574">
            <w:pPr>
              <w:rPr>
                <w:sz w:val="20"/>
              </w:rPr>
            </w:pPr>
            <w:r>
              <w:rPr>
                <w:sz w:val="20"/>
              </w:rPr>
              <w:t>R0210/C0010,</w:t>
            </w:r>
          </w:p>
          <w:p w:rsidR="00FC16E2" w:rsidRDefault="00FC16E2" w:rsidP="00C730B2">
            <w:pPr>
              <w:rPr>
                <w:sz w:val="20"/>
              </w:rPr>
            </w:pPr>
            <w:r>
              <w:rPr>
                <w:sz w:val="20"/>
              </w:rPr>
              <w:t>R0210/C0080</w:t>
            </w:r>
          </w:p>
        </w:tc>
        <w:tc>
          <w:tcPr>
            <w:tcW w:w="7087" w:type="dxa"/>
          </w:tcPr>
          <w:p w:rsidR="00FC16E2" w:rsidRPr="00F26252" w:rsidRDefault="00FC16E2" w:rsidP="00470BE7">
            <w:pPr>
              <w:jc w:val="left"/>
              <w:rPr>
                <w:sz w:val="20"/>
              </w:rPr>
            </w:pPr>
            <w:r w:rsidRPr="00F26252">
              <w:rPr>
                <w:sz w:val="20"/>
              </w:rPr>
              <w:t>Le total des capitaux / fonds propres apparaissant dans cet état est égal à celui enregistré au passif du bilan :</w:t>
            </w:r>
          </w:p>
          <w:p w:rsidR="00FC16E2" w:rsidRPr="00F26252" w:rsidRDefault="00FC16E2" w:rsidP="00470BE7">
            <w:pPr>
              <w:jc w:val="left"/>
              <w:rPr>
                <w:sz w:val="20"/>
              </w:rPr>
            </w:pPr>
            <w:r w:rsidRPr="00F26252">
              <w:rPr>
                <w:sz w:val="20"/>
              </w:rPr>
              <w:t>R0210/C0010 = R04</w:t>
            </w:r>
            <w:r w:rsidR="00CF32A0">
              <w:rPr>
                <w:sz w:val="20"/>
              </w:rPr>
              <w:t>3</w:t>
            </w:r>
            <w:r w:rsidRPr="00F26252">
              <w:rPr>
                <w:sz w:val="20"/>
              </w:rPr>
              <w:t xml:space="preserve">0/C0020 de l’état </w:t>
            </w:r>
            <w:r>
              <w:rPr>
                <w:sz w:val="20"/>
              </w:rPr>
              <w:t>FR.02.01</w:t>
            </w:r>
            <w:r w:rsidRPr="00F26252">
              <w:rPr>
                <w:sz w:val="20"/>
              </w:rPr>
              <w:t>,</w:t>
            </w:r>
          </w:p>
          <w:p w:rsidR="00FC16E2" w:rsidRPr="00F26252" w:rsidRDefault="00FC16E2" w:rsidP="00CF32A0">
            <w:pPr>
              <w:jc w:val="left"/>
              <w:rPr>
                <w:sz w:val="20"/>
              </w:rPr>
            </w:pPr>
            <w:r w:rsidRPr="00F26252">
              <w:rPr>
                <w:sz w:val="20"/>
              </w:rPr>
              <w:t>R0210/C0080 = R04</w:t>
            </w:r>
            <w:r w:rsidR="00CF32A0">
              <w:rPr>
                <w:sz w:val="20"/>
              </w:rPr>
              <w:t>3</w:t>
            </w:r>
            <w:r w:rsidRPr="00F26252">
              <w:rPr>
                <w:sz w:val="20"/>
              </w:rPr>
              <w:t xml:space="preserve">0/C0010 de l’état </w:t>
            </w:r>
            <w:r>
              <w:rPr>
                <w:sz w:val="20"/>
              </w:rPr>
              <w:t>FR.02.01</w:t>
            </w:r>
          </w:p>
        </w:tc>
      </w:tr>
    </w:tbl>
    <w:p w:rsidR="00EE0EDC" w:rsidRDefault="00EE0EDC" w:rsidP="00EE0EDC">
      <w:pPr>
        <w:rPr>
          <w:b/>
          <w:i/>
        </w:rPr>
      </w:pPr>
    </w:p>
    <w:p w:rsidR="00EE0EDC" w:rsidRPr="00EE0EDC" w:rsidRDefault="00EE0EDC" w:rsidP="00EE0EDC">
      <w:pPr>
        <w:rPr>
          <w:b/>
          <w:i/>
        </w:rPr>
      </w:pPr>
    </w:p>
    <w:p w:rsidR="00482CD2" w:rsidRPr="00506B2D" w:rsidRDefault="00482CD2" w:rsidP="00482CD2">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mutualité</w:t>
      </w:r>
    </w:p>
    <w:tbl>
      <w:tblPr>
        <w:tblStyle w:val="Grilledutableau"/>
        <w:tblW w:w="9214" w:type="dxa"/>
        <w:tblInd w:w="108" w:type="dxa"/>
        <w:tblLook w:val="04A0" w:firstRow="1" w:lastRow="0" w:firstColumn="1" w:lastColumn="0" w:noHBand="0" w:noVBand="1"/>
      </w:tblPr>
      <w:tblGrid>
        <w:gridCol w:w="2127"/>
        <w:gridCol w:w="7087"/>
      </w:tblGrid>
      <w:tr w:rsidR="00FC16E2" w:rsidRPr="00E3423E" w:rsidTr="00FC16E2">
        <w:trPr>
          <w:cantSplit/>
          <w:tblHeader/>
        </w:trPr>
        <w:tc>
          <w:tcPr>
            <w:tcW w:w="2127" w:type="dxa"/>
          </w:tcPr>
          <w:p w:rsidR="00FC16E2" w:rsidRPr="00E3423E" w:rsidRDefault="00FC16E2" w:rsidP="008322DE">
            <w:pPr>
              <w:jc w:val="center"/>
              <w:rPr>
                <w:b/>
                <w:sz w:val="20"/>
              </w:rPr>
            </w:pPr>
            <w:r w:rsidRPr="00E3423E">
              <w:rPr>
                <w:b/>
                <w:sz w:val="20"/>
              </w:rPr>
              <w:lastRenderedPageBreak/>
              <w:t>Numéro de cellule</w:t>
            </w:r>
          </w:p>
        </w:tc>
        <w:tc>
          <w:tcPr>
            <w:tcW w:w="7087" w:type="dxa"/>
          </w:tcPr>
          <w:p w:rsidR="00FC16E2" w:rsidRPr="00E3423E" w:rsidRDefault="00FC16E2" w:rsidP="008322DE">
            <w:pPr>
              <w:jc w:val="center"/>
              <w:rPr>
                <w:b/>
                <w:sz w:val="20"/>
              </w:rPr>
            </w:pPr>
            <w:r w:rsidRPr="00E3423E">
              <w:rPr>
                <w:b/>
                <w:sz w:val="20"/>
              </w:rPr>
              <w:t>Définition et formule</w:t>
            </w:r>
          </w:p>
        </w:tc>
      </w:tr>
      <w:tr w:rsidR="00FC16E2" w:rsidRPr="00E3423E" w:rsidTr="00FC16E2">
        <w:trPr>
          <w:cantSplit/>
        </w:trPr>
        <w:tc>
          <w:tcPr>
            <w:tcW w:w="2127" w:type="dxa"/>
          </w:tcPr>
          <w:p w:rsidR="00FC16E2" w:rsidRDefault="00FC16E2" w:rsidP="00DE631B">
            <w:pPr>
              <w:rPr>
                <w:sz w:val="20"/>
              </w:rPr>
            </w:pPr>
            <w:r>
              <w:rPr>
                <w:sz w:val="20"/>
              </w:rPr>
              <w:t>R0010/C0010,</w:t>
            </w:r>
          </w:p>
          <w:p w:rsidR="00FC16E2" w:rsidRPr="00E3423E" w:rsidRDefault="00FC16E2" w:rsidP="002A2F5E">
            <w:pPr>
              <w:rPr>
                <w:sz w:val="20"/>
              </w:rPr>
            </w:pPr>
            <w:r>
              <w:rPr>
                <w:sz w:val="20"/>
              </w:rPr>
              <w:t>R0010/C0080</w:t>
            </w:r>
          </w:p>
        </w:tc>
        <w:tc>
          <w:tcPr>
            <w:tcW w:w="7087" w:type="dxa"/>
          </w:tcPr>
          <w:p w:rsidR="00FC16E2" w:rsidRPr="00E3423E" w:rsidRDefault="00FC16E2" w:rsidP="00DE631B">
            <w:pPr>
              <w:rPr>
                <w:sz w:val="20"/>
              </w:rPr>
            </w:pPr>
            <w:r w:rsidRPr="00E3423E">
              <w:rPr>
                <w:sz w:val="20"/>
              </w:rPr>
              <w:t>Le montant des fonds de dotation sans droit de reprise apparaissant dans cet état est égal à celui enregistré au passif du bilan :</w:t>
            </w:r>
          </w:p>
          <w:p w:rsidR="00FC16E2" w:rsidRDefault="00FC16E2" w:rsidP="00C026B9">
            <w:pPr>
              <w:rPr>
                <w:sz w:val="20"/>
              </w:rPr>
            </w:pPr>
            <w:r>
              <w:rPr>
                <w:sz w:val="20"/>
              </w:rPr>
              <w:t>R0010/C0010</w:t>
            </w:r>
            <w:r w:rsidRPr="00E3423E">
              <w:rPr>
                <w:sz w:val="20"/>
              </w:rPr>
              <w:t xml:space="preserve"> = </w:t>
            </w:r>
            <w:r w:rsidRPr="00FD311D">
              <w:rPr>
                <w:sz w:val="20"/>
              </w:rPr>
              <w:t>R04</w:t>
            </w:r>
            <w:r w:rsidR="00E13211">
              <w:rPr>
                <w:sz w:val="20"/>
              </w:rPr>
              <w:t>5</w:t>
            </w:r>
            <w:r w:rsidRPr="00FD311D">
              <w:rPr>
                <w:sz w:val="20"/>
              </w:rPr>
              <w:t>0/C0020</w:t>
            </w:r>
            <w:r w:rsidRPr="00E3423E">
              <w:rPr>
                <w:sz w:val="20"/>
              </w:rPr>
              <w:t xml:space="preserve"> de l’état </w:t>
            </w:r>
            <w:r>
              <w:rPr>
                <w:sz w:val="20"/>
              </w:rPr>
              <w:t>FR.02.01,</w:t>
            </w:r>
          </w:p>
          <w:p w:rsidR="00FC16E2" w:rsidRPr="00E3423E" w:rsidRDefault="00FC16E2" w:rsidP="00E13211">
            <w:pPr>
              <w:rPr>
                <w:sz w:val="20"/>
              </w:rPr>
            </w:pPr>
            <w:r>
              <w:rPr>
                <w:sz w:val="20"/>
              </w:rPr>
              <w:t xml:space="preserve">R0010/C0080 = </w:t>
            </w:r>
            <w:r w:rsidRPr="00FD311D">
              <w:rPr>
                <w:sz w:val="20"/>
              </w:rPr>
              <w:t>R04</w:t>
            </w:r>
            <w:r w:rsidR="00E13211">
              <w:rPr>
                <w:sz w:val="20"/>
              </w:rPr>
              <w:t>5</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2A2F5E">
            <w:pPr>
              <w:rPr>
                <w:sz w:val="20"/>
              </w:rPr>
            </w:pPr>
            <w:r>
              <w:rPr>
                <w:sz w:val="20"/>
              </w:rPr>
              <w:t>R0080/C0010,</w:t>
            </w:r>
          </w:p>
          <w:p w:rsidR="00FC16E2" w:rsidRPr="00E3423E" w:rsidRDefault="00FC16E2" w:rsidP="002A2F5E">
            <w:pPr>
              <w:rPr>
                <w:sz w:val="20"/>
              </w:rPr>
            </w:pPr>
            <w:r>
              <w:rPr>
                <w:sz w:val="20"/>
              </w:rPr>
              <w:t>R0080/C0080</w:t>
            </w:r>
          </w:p>
        </w:tc>
        <w:tc>
          <w:tcPr>
            <w:tcW w:w="7087" w:type="dxa"/>
          </w:tcPr>
          <w:p w:rsidR="00FC16E2" w:rsidRPr="00E3423E" w:rsidRDefault="00FC16E2" w:rsidP="008322DE">
            <w:pPr>
              <w:rPr>
                <w:sz w:val="20"/>
              </w:rPr>
            </w:pPr>
            <w:r w:rsidRPr="00E3423E">
              <w:rPr>
                <w:sz w:val="20"/>
              </w:rPr>
              <w:t>Le montant des fonds de dotation avec droit de reprise apparaissant dans cet état est égal à celui enregistré au passif du bilan :</w:t>
            </w:r>
          </w:p>
          <w:p w:rsidR="00FC16E2" w:rsidRDefault="00FC16E2" w:rsidP="002A2F5E">
            <w:pPr>
              <w:rPr>
                <w:sz w:val="20"/>
              </w:rPr>
            </w:pPr>
            <w:r>
              <w:rPr>
                <w:sz w:val="20"/>
              </w:rPr>
              <w:t>R0080/C0010</w:t>
            </w:r>
            <w:r w:rsidRPr="00E3423E">
              <w:rPr>
                <w:sz w:val="20"/>
              </w:rPr>
              <w:t xml:space="preserve"> = </w:t>
            </w:r>
            <w:r w:rsidRPr="00FD311D">
              <w:rPr>
                <w:sz w:val="20"/>
              </w:rPr>
              <w:t>R05</w:t>
            </w:r>
            <w:r w:rsidR="00B9199B">
              <w:rPr>
                <w:sz w:val="20"/>
              </w:rPr>
              <w:t>2</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2A2F5E">
            <w:pPr>
              <w:rPr>
                <w:sz w:val="20"/>
              </w:rPr>
            </w:pPr>
            <w:r>
              <w:rPr>
                <w:sz w:val="20"/>
              </w:rPr>
              <w:t>R0080/C0080</w:t>
            </w:r>
            <w:r w:rsidRPr="00E3423E">
              <w:rPr>
                <w:sz w:val="20"/>
              </w:rPr>
              <w:t xml:space="preserve"> = </w:t>
            </w:r>
            <w:r w:rsidR="00B9199B">
              <w:rPr>
                <w:sz w:val="20"/>
              </w:rPr>
              <w:t>R052</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2A2F5E">
            <w:pPr>
              <w:rPr>
                <w:sz w:val="20"/>
              </w:rPr>
            </w:pPr>
            <w:r>
              <w:rPr>
                <w:sz w:val="20"/>
              </w:rPr>
              <w:t>R0140/C0010,</w:t>
            </w:r>
          </w:p>
          <w:p w:rsidR="00FC16E2" w:rsidRPr="00E3423E" w:rsidRDefault="00FC16E2" w:rsidP="002A2F5E">
            <w:pPr>
              <w:rPr>
                <w:sz w:val="20"/>
              </w:rPr>
            </w:pPr>
            <w:r>
              <w:rPr>
                <w:sz w:val="20"/>
              </w:rPr>
              <w:t>R0140/C0080</w:t>
            </w:r>
          </w:p>
        </w:tc>
        <w:tc>
          <w:tcPr>
            <w:tcW w:w="7087" w:type="dxa"/>
          </w:tcPr>
          <w:p w:rsidR="00FC16E2" w:rsidRPr="00E3423E" w:rsidRDefault="00FC16E2" w:rsidP="008322DE">
            <w:pPr>
              <w:rPr>
                <w:sz w:val="20"/>
              </w:rPr>
            </w:pPr>
            <w:r w:rsidRPr="00E3423E">
              <w:rPr>
                <w:sz w:val="20"/>
              </w:rPr>
              <w:t>Le montant des écarts de réévaluation apparaissant dans cet état est égal à celui enregistré au passif du bilan :</w:t>
            </w:r>
          </w:p>
          <w:p w:rsidR="00FC16E2" w:rsidRDefault="00FC16E2" w:rsidP="002A2F5E">
            <w:pPr>
              <w:rPr>
                <w:sz w:val="20"/>
              </w:rPr>
            </w:pPr>
            <w:r>
              <w:rPr>
                <w:sz w:val="20"/>
              </w:rPr>
              <w:t>R0140/C0010</w:t>
            </w:r>
            <w:r w:rsidRPr="00E3423E">
              <w:rPr>
                <w:sz w:val="20"/>
              </w:rPr>
              <w:t xml:space="preserve"> = </w:t>
            </w:r>
            <w:r w:rsidRPr="00FD311D">
              <w:rPr>
                <w:sz w:val="20"/>
              </w:rPr>
              <w:t>R04</w:t>
            </w:r>
            <w:r w:rsidR="00326643">
              <w:rPr>
                <w:sz w:val="20"/>
              </w:rPr>
              <w:t>7</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326643">
            <w:pPr>
              <w:rPr>
                <w:sz w:val="20"/>
              </w:rPr>
            </w:pPr>
            <w:r>
              <w:rPr>
                <w:sz w:val="20"/>
              </w:rPr>
              <w:t>R0140/C0080</w:t>
            </w:r>
            <w:r w:rsidRPr="00E3423E">
              <w:rPr>
                <w:sz w:val="20"/>
              </w:rPr>
              <w:t xml:space="preserve"> = </w:t>
            </w:r>
            <w:r w:rsidRPr="00FD311D">
              <w:rPr>
                <w:sz w:val="20"/>
              </w:rPr>
              <w:t>R04</w:t>
            </w:r>
            <w:r w:rsidR="00326643">
              <w:rPr>
                <w:sz w:val="20"/>
              </w:rPr>
              <w:t>7</w:t>
            </w:r>
            <w:r w:rsidRPr="00FD311D">
              <w:rPr>
                <w:sz w:val="20"/>
              </w:rPr>
              <w:t>0/C00</w:t>
            </w:r>
            <w:r>
              <w:rPr>
                <w:sz w:val="20"/>
              </w:rPr>
              <w:t>1</w:t>
            </w:r>
            <w:r w:rsidRPr="00FD311D">
              <w:rPr>
                <w:sz w:val="20"/>
              </w:rPr>
              <w:t>0</w:t>
            </w:r>
            <w:r w:rsidRPr="00E3423E">
              <w:rPr>
                <w:sz w:val="20"/>
              </w:rPr>
              <w:t xml:space="preserve"> de l’état </w:t>
            </w:r>
            <w:r>
              <w:rPr>
                <w:sz w:val="20"/>
              </w:rPr>
              <w:t>FR.02.01</w:t>
            </w:r>
          </w:p>
        </w:tc>
      </w:tr>
      <w:tr w:rsidR="009816E5" w:rsidRPr="00B10582" w:rsidTr="001027E8">
        <w:trPr>
          <w:cantSplit/>
        </w:trPr>
        <w:tc>
          <w:tcPr>
            <w:tcW w:w="2127" w:type="dxa"/>
          </w:tcPr>
          <w:p w:rsidR="009816E5" w:rsidRDefault="009816E5" w:rsidP="009816E5">
            <w:pPr>
              <w:rPr>
                <w:sz w:val="20"/>
              </w:rPr>
            </w:pPr>
            <w:r>
              <w:rPr>
                <w:sz w:val="20"/>
              </w:rPr>
              <w:t>R0230/C0080</w:t>
            </w:r>
          </w:p>
        </w:tc>
        <w:tc>
          <w:tcPr>
            <w:tcW w:w="7087" w:type="dxa"/>
          </w:tcPr>
          <w:p w:rsidR="009816E5" w:rsidRDefault="009816E5" w:rsidP="001027E8">
            <w:pPr>
              <w:jc w:val="left"/>
              <w:rPr>
                <w:sz w:val="20"/>
              </w:rPr>
            </w:pPr>
            <w:r>
              <w:rPr>
                <w:sz w:val="20"/>
              </w:rPr>
              <w:t>Le montant de la réserve de capitalisation à la clôture de l’exercice N apparaissant dans cet état est égal à celui figurant dans l’état FR.11.01 E</w:t>
            </w:r>
            <w:r w:rsidRPr="009816E5">
              <w:rPr>
                <w:sz w:val="20"/>
              </w:rPr>
              <w:t>volution prospective de la réserve de capitalisation, non actualisée</w:t>
            </w:r>
            <w:r>
              <w:rPr>
                <w:sz w:val="20"/>
              </w:rPr>
              <w:t xml:space="preserve"> :</w:t>
            </w:r>
          </w:p>
          <w:p w:rsidR="009816E5" w:rsidRDefault="009816E5" w:rsidP="009816E5">
            <w:pPr>
              <w:jc w:val="left"/>
              <w:rPr>
                <w:sz w:val="20"/>
              </w:rPr>
            </w:pPr>
            <w:r>
              <w:rPr>
                <w:sz w:val="20"/>
              </w:rPr>
              <w:t>R0230/C0080 = R0010/C0010 de l’état FR.11.01</w:t>
            </w:r>
          </w:p>
        </w:tc>
      </w:tr>
      <w:tr w:rsidR="00FC16E2" w:rsidRPr="00E3423E" w:rsidTr="00FC16E2">
        <w:trPr>
          <w:cantSplit/>
        </w:trPr>
        <w:tc>
          <w:tcPr>
            <w:tcW w:w="2127" w:type="dxa"/>
          </w:tcPr>
          <w:p w:rsidR="00FC16E2" w:rsidRDefault="00FC16E2" w:rsidP="002A2F5E">
            <w:pPr>
              <w:rPr>
                <w:sz w:val="20"/>
              </w:rPr>
            </w:pPr>
            <w:r>
              <w:rPr>
                <w:sz w:val="20"/>
              </w:rPr>
              <w:t>R0250/C0010,</w:t>
            </w:r>
          </w:p>
          <w:p w:rsidR="00FC16E2" w:rsidRPr="00E3423E" w:rsidRDefault="00FC16E2" w:rsidP="002A2F5E">
            <w:pPr>
              <w:rPr>
                <w:sz w:val="20"/>
              </w:rPr>
            </w:pPr>
            <w:r>
              <w:rPr>
                <w:sz w:val="20"/>
              </w:rPr>
              <w:t>R0250/C0080</w:t>
            </w:r>
          </w:p>
        </w:tc>
        <w:tc>
          <w:tcPr>
            <w:tcW w:w="7087" w:type="dxa"/>
          </w:tcPr>
          <w:p w:rsidR="00FC16E2" w:rsidRPr="00E3423E" w:rsidRDefault="00FC16E2" w:rsidP="008322DE">
            <w:pPr>
              <w:rPr>
                <w:sz w:val="20"/>
              </w:rPr>
            </w:pPr>
            <w:r w:rsidRPr="00E3423E">
              <w:rPr>
                <w:sz w:val="20"/>
              </w:rPr>
              <w:t>Le total des réserves apparaissant dans cet état est égal à celui enregistré au passif du bilan :</w:t>
            </w:r>
          </w:p>
          <w:p w:rsidR="00FC16E2" w:rsidRDefault="00FC16E2" w:rsidP="002A2F5E">
            <w:pPr>
              <w:rPr>
                <w:sz w:val="20"/>
              </w:rPr>
            </w:pPr>
            <w:r>
              <w:rPr>
                <w:sz w:val="20"/>
              </w:rPr>
              <w:t>R0250/C0010</w:t>
            </w:r>
            <w:r w:rsidRPr="00E3423E">
              <w:rPr>
                <w:sz w:val="20"/>
              </w:rPr>
              <w:t xml:space="preserve"> = </w:t>
            </w:r>
            <w:r w:rsidR="0066544A">
              <w:rPr>
                <w:sz w:val="20"/>
              </w:rPr>
              <w:t>R048</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 xml:space="preserve">R0250/C0080 </w:t>
            </w:r>
            <w:r w:rsidRPr="00E3423E">
              <w:rPr>
                <w:sz w:val="20"/>
              </w:rPr>
              <w:t xml:space="preserve">= </w:t>
            </w:r>
            <w:r w:rsidRPr="00FD311D">
              <w:rPr>
                <w:sz w:val="20"/>
              </w:rPr>
              <w:t>R04</w:t>
            </w:r>
            <w:r w:rsidR="0066544A">
              <w:rPr>
                <w:sz w:val="20"/>
              </w:rPr>
              <w:t>8</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C77B9C">
            <w:pPr>
              <w:rPr>
                <w:sz w:val="20"/>
              </w:rPr>
            </w:pPr>
            <w:r>
              <w:rPr>
                <w:sz w:val="20"/>
              </w:rPr>
              <w:t>R0260/C0010,</w:t>
            </w:r>
          </w:p>
          <w:p w:rsidR="00FC16E2" w:rsidRPr="00E3423E" w:rsidRDefault="00FC16E2" w:rsidP="002A2F5E">
            <w:pPr>
              <w:rPr>
                <w:sz w:val="20"/>
              </w:rPr>
            </w:pPr>
            <w:r>
              <w:rPr>
                <w:sz w:val="20"/>
              </w:rPr>
              <w:t>R0260/C0080</w:t>
            </w:r>
          </w:p>
        </w:tc>
        <w:tc>
          <w:tcPr>
            <w:tcW w:w="7087" w:type="dxa"/>
          </w:tcPr>
          <w:p w:rsidR="00FC16E2" w:rsidRPr="00E3423E" w:rsidRDefault="00FC16E2" w:rsidP="008322DE">
            <w:pPr>
              <w:rPr>
                <w:sz w:val="20"/>
              </w:rPr>
            </w:pPr>
            <w:r w:rsidRPr="00E3423E">
              <w:rPr>
                <w:sz w:val="20"/>
              </w:rPr>
              <w:t>Le total du report à nouveau apparaissant dans cet état est égal à celui enregistré au passif du bilan :</w:t>
            </w:r>
          </w:p>
          <w:p w:rsidR="00FC16E2" w:rsidRDefault="00FC16E2" w:rsidP="002A2F5E">
            <w:pPr>
              <w:rPr>
                <w:sz w:val="20"/>
              </w:rPr>
            </w:pPr>
            <w:r>
              <w:rPr>
                <w:sz w:val="20"/>
              </w:rPr>
              <w:t>R0260/C0010</w:t>
            </w:r>
            <w:r w:rsidRPr="00E3423E">
              <w:rPr>
                <w:sz w:val="20"/>
              </w:rPr>
              <w:t xml:space="preserve"> = </w:t>
            </w:r>
            <w:r w:rsidRPr="00FD311D">
              <w:rPr>
                <w:sz w:val="20"/>
              </w:rPr>
              <w:t>R0</w:t>
            </w:r>
            <w:r w:rsidR="0066544A">
              <w:rPr>
                <w:sz w:val="20"/>
              </w:rPr>
              <w:t>49</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 xml:space="preserve">R0260/C0080 </w:t>
            </w:r>
            <w:r w:rsidRPr="00E3423E">
              <w:rPr>
                <w:sz w:val="20"/>
              </w:rPr>
              <w:t xml:space="preserve">= </w:t>
            </w:r>
            <w:r w:rsidRPr="00FD311D">
              <w:rPr>
                <w:sz w:val="20"/>
              </w:rPr>
              <w:t>R0</w:t>
            </w:r>
            <w:r w:rsidR="0066544A">
              <w:rPr>
                <w:sz w:val="20"/>
              </w:rPr>
              <w:t>49</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C77B9C">
            <w:pPr>
              <w:rPr>
                <w:sz w:val="20"/>
              </w:rPr>
            </w:pPr>
            <w:r>
              <w:rPr>
                <w:sz w:val="20"/>
              </w:rPr>
              <w:t>R0270/C0010,</w:t>
            </w:r>
          </w:p>
          <w:p w:rsidR="00FC16E2" w:rsidRDefault="00FC16E2" w:rsidP="0024753A">
            <w:pPr>
              <w:rPr>
                <w:sz w:val="20"/>
              </w:rPr>
            </w:pPr>
            <w:r>
              <w:rPr>
                <w:sz w:val="20"/>
              </w:rPr>
              <w:t>R0270/C0020,</w:t>
            </w:r>
          </w:p>
          <w:p w:rsidR="00FC16E2" w:rsidRDefault="00FC16E2" w:rsidP="0024753A">
            <w:pPr>
              <w:rPr>
                <w:sz w:val="20"/>
              </w:rPr>
            </w:pPr>
            <w:r>
              <w:rPr>
                <w:sz w:val="20"/>
              </w:rPr>
              <w:t>R0270/C0070,</w:t>
            </w:r>
          </w:p>
          <w:p w:rsidR="00FC16E2" w:rsidRPr="00E3423E" w:rsidRDefault="00FC16E2" w:rsidP="002A2F5E">
            <w:pPr>
              <w:rPr>
                <w:sz w:val="20"/>
              </w:rPr>
            </w:pPr>
            <w:r>
              <w:rPr>
                <w:sz w:val="20"/>
              </w:rPr>
              <w:t>R0270/C0080</w:t>
            </w:r>
          </w:p>
        </w:tc>
        <w:tc>
          <w:tcPr>
            <w:tcW w:w="7087" w:type="dxa"/>
          </w:tcPr>
          <w:p w:rsidR="00FC16E2" w:rsidRPr="00E3423E" w:rsidRDefault="00FC16E2" w:rsidP="008322DE">
            <w:pPr>
              <w:rPr>
                <w:sz w:val="20"/>
              </w:rPr>
            </w:pPr>
            <w:r w:rsidRPr="00E3423E">
              <w:rPr>
                <w:sz w:val="20"/>
              </w:rPr>
              <w:t>Le montant du résultat de l’exercice de reporting apparaissant dans cet état est égal à celui enregistré au passif du bilan :</w:t>
            </w:r>
          </w:p>
          <w:p w:rsidR="00FC16E2" w:rsidRDefault="00FC16E2" w:rsidP="00524F34">
            <w:pPr>
              <w:rPr>
                <w:sz w:val="20"/>
              </w:rPr>
            </w:pPr>
            <w:r>
              <w:rPr>
                <w:sz w:val="20"/>
              </w:rPr>
              <w:t>R0270/C0010</w:t>
            </w:r>
            <w:r w:rsidRPr="00E3423E">
              <w:rPr>
                <w:sz w:val="20"/>
              </w:rPr>
              <w:t xml:space="preserve"> = - </w:t>
            </w:r>
            <w:r>
              <w:rPr>
                <w:sz w:val="20"/>
              </w:rPr>
              <w:t>R02</w:t>
            </w:r>
            <w:r w:rsidR="00351EDF">
              <w:rPr>
                <w:sz w:val="20"/>
              </w:rPr>
              <w:t>7</w:t>
            </w:r>
            <w:r>
              <w:rPr>
                <w:sz w:val="20"/>
              </w:rPr>
              <w:t>0/C0020</w:t>
            </w:r>
            <w:r w:rsidRPr="00E3423E">
              <w:rPr>
                <w:sz w:val="20"/>
              </w:rPr>
              <w:t xml:space="preserve"> = </w:t>
            </w:r>
            <w:r w:rsidRPr="00FD311D">
              <w:rPr>
                <w:sz w:val="20"/>
              </w:rPr>
              <w:t>R05</w:t>
            </w:r>
            <w:r w:rsidR="0066544A">
              <w:rPr>
                <w:sz w:val="20"/>
              </w:rPr>
              <w:t>0</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R0270/C0080</w:t>
            </w:r>
            <w:r w:rsidRPr="00E3423E">
              <w:rPr>
                <w:sz w:val="20"/>
              </w:rPr>
              <w:t xml:space="preserve"> = </w:t>
            </w:r>
            <w:r>
              <w:rPr>
                <w:sz w:val="20"/>
              </w:rPr>
              <w:t>R0270/C0070</w:t>
            </w:r>
            <w:r w:rsidRPr="00E3423E">
              <w:rPr>
                <w:sz w:val="20"/>
              </w:rPr>
              <w:t xml:space="preserve"> = </w:t>
            </w:r>
            <w:r w:rsidRPr="00FD311D">
              <w:rPr>
                <w:sz w:val="20"/>
              </w:rPr>
              <w:t>R05</w:t>
            </w:r>
            <w:r w:rsidR="0066544A">
              <w:rPr>
                <w:sz w:val="20"/>
              </w:rPr>
              <w:t>0</w:t>
            </w:r>
            <w:r w:rsidRPr="00FD311D">
              <w:rPr>
                <w:sz w:val="20"/>
              </w:rPr>
              <w:t>0/C0010</w:t>
            </w:r>
            <w:r w:rsidRPr="00E3423E">
              <w:rPr>
                <w:sz w:val="20"/>
              </w:rPr>
              <w:t xml:space="preserve"> de l’état </w:t>
            </w:r>
            <w:r>
              <w:rPr>
                <w:sz w:val="20"/>
              </w:rPr>
              <w:t>FR.02.01</w:t>
            </w:r>
          </w:p>
        </w:tc>
      </w:tr>
      <w:tr w:rsidR="00D93D25" w:rsidRPr="00E3423E" w:rsidTr="00FC16E2">
        <w:trPr>
          <w:cantSplit/>
        </w:trPr>
        <w:tc>
          <w:tcPr>
            <w:tcW w:w="2127" w:type="dxa"/>
          </w:tcPr>
          <w:p w:rsidR="00D93D25" w:rsidRDefault="00D93D25" w:rsidP="00515F93">
            <w:pPr>
              <w:rPr>
                <w:sz w:val="20"/>
              </w:rPr>
            </w:pPr>
            <w:r>
              <w:rPr>
                <w:sz w:val="20"/>
              </w:rPr>
              <w:t>R0270/C0010,</w:t>
            </w:r>
          </w:p>
          <w:p w:rsidR="00D93D25" w:rsidRDefault="00D93D25" w:rsidP="00D93D25">
            <w:pPr>
              <w:rPr>
                <w:sz w:val="20"/>
              </w:rPr>
            </w:pPr>
            <w:r>
              <w:rPr>
                <w:sz w:val="20"/>
              </w:rPr>
              <w:t>R0270/C0080</w:t>
            </w:r>
          </w:p>
        </w:tc>
        <w:tc>
          <w:tcPr>
            <w:tcW w:w="7087" w:type="dxa"/>
          </w:tcPr>
          <w:p w:rsidR="00D93D25" w:rsidRDefault="00D93D25" w:rsidP="00515F93">
            <w:pPr>
              <w:jc w:val="left"/>
              <w:rPr>
                <w:sz w:val="20"/>
              </w:rPr>
            </w:pPr>
            <w:r>
              <w:rPr>
                <w:sz w:val="20"/>
              </w:rPr>
              <w:t>Le montant du résultat de l’exercice de reporting apparaissant dans cet état est égal à celui figurant dans le compte de résultat non technique :</w:t>
            </w:r>
          </w:p>
          <w:p w:rsidR="00D93D25" w:rsidRDefault="00D93D25" w:rsidP="00515F93">
            <w:pPr>
              <w:jc w:val="left"/>
              <w:rPr>
                <w:sz w:val="20"/>
              </w:rPr>
            </w:pPr>
            <w:r>
              <w:rPr>
                <w:sz w:val="20"/>
              </w:rPr>
              <w:t xml:space="preserve">R0270/C0010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D93D25" w:rsidRPr="00F26252" w:rsidRDefault="00D93D25" w:rsidP="00D93D25">
            <w:pPr>
              <w:jc w:val="left"/>
              <w:rPr>
                <w:sz w:val="20"/>
              </w:rPr>
            </w:pPr>
            <w:r>
              <w:rPr>
                <w:sz w:val="20"/>
              </w:rPr>
              <w:t xml:space="preserve">R0270/C0080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D93D25" w:rsidRPr="00E3423E" w:rsidTr="00FC16E2">
        <w:trPr>
          <w:cantSplit/>
        </w:trPr>
        <w:tc>
          <w:tcPr>
            <w:tcW w:w="2127" w:type="dxa"/>
          </w:tcPr>
          <w:p w:rsidR="00D93D25" w:rsidRDefault="00D93D25" w:rsidP="00C77B9C">
            <w:pPr>
              <w:rPr>
                <w:sz w:val="20"/>
              </w:rPr>
            </w:pPr>
            <w:r>
              <w:rPr>
                <w:sz w:val="20"/>
              </w:rPr>
              <w:t>R0280/C0010,</w:t>
            </w:r>
          </w:p>
          <w:p w:rsidR="00D93D25" w:rsidRPr="00E3423E" w:rsidRDefault="00D93D25" w:rsidP="002A2F5E">
            <w:pPr>
              <w:rPr>
                <w:sz w:val="20"/>
              </w:rPr>
            </w:pPr>
            <w:r>
              <w:rPr>
                <w:sz w:val="20"/>
              </w:rPr>
              <w:t>R0280/C0080</w:t>
            </w:r>
          </w:p>
        </w:tc>
        <w:tc>
          <w:tcPr>
            <w:tcW w:w="7087" w:type="dxa"/>
          </w:tcPr>
          <w:p w:rsidR="00D93D25" w:rsidRPr="00E3423E" w:rsidRDefault="00D93D25" w:rsidP="002A2F5E">
            <w:pPr>
              <w:jc w:val="left"/>
              <w:rPr>
                <w:sz w:val="20"/>
              </w:rPr>
            </w:pPr>
            <w:r w:rsidRPr="00E3423E">
              <w:rPr>
                <w:sz w:val="20"/>
              </w:rPr>
              <w:t>Le total des subventions d'équipement et d'investissement apparaissant dans cet état est égal à celui enregistré au passif du bilan :</w:t>
            </w:r>
          </w:p>
          <w:p w:rsidR="00D93D25" w:rsidRDefault="00D93D25" w:rsidP="002A2F5E">
            <w:pPr>
              <w:rPr>
                <w:sz w:val="20"/>
              </w:rPr>
            </w:pPr>
            <w:r>
              <w:rPr>
                <w:sz w:val="20"/>
              </w:rPr>
              <w:t>R0280/C0010</w:t>
            </w:r>
            <w:r w:rsidRPr="00E3423E">
              <w:rPr>
                <w:sz w:val="20"/>
              </w:rPr>
              <w:t xml:space="preserve"> = </w:t>
            </w:r>
            <w:r w:rsidRPr="00FD311D">
              <w:rPr>
                <w:sz w:val="20"/>
              </w:rPr>
              <w:t>R05</w:t>
            </w:r>
            <w:r w:rsidR="002D6CC4">
              <w:rPr>
                <w:sz w:val="20"/>
              </w:rPr>
              <w:t>3</w:t>
            </w:r>
            <w:r w:rsidRPr="00FD311D">
              <w:rPr>
                <w:sz w:val="20"/>
              </w:rPr>
              <w:t>0/C00</w:t>
            </w:r>
            <w:r>
              <w:rPr>
                <w:sz w:val="20"/>
              </w:rPr>
              <w:t>2</w:t>
            </w:r>
            <w:r w:rsidRPr="00FD311D">
              <w:rPr>
                <w:sz w:val="20"/>
              </w:rPr>
              <w:t>0</w:t>
            </w:r>
            <w:r w:rsidRPr="00E3423E">
              <w:rPr>
                <w:sz w:val="20"/>
              </w:rPr>
              <w:t xml:space="preserve"> de l’état </w:t>
            </w:r>
            <w:r>
              <w:rPr>
                <w:sz w:val="20"/>
              </w:rPr>
              <w:t>FR.02.01,</w:t>
            </w:r>
          </w:p>
          <w:p w:rsidR="00D93D25" w:rsidRPr="00E3423E" w:rsidRDefault="00D93D25" w:rsidP="002D6CC4">
            <w:pPr>
              <w:rPr>
                <w:sz w:val="20"/>
              </w:rPr>
            </w:pPr>
            <w:r>
              <w:rPr>
                <w:sz w:val="20"/>
              </w:rPr>
              <w:t xml:space="preserve">R0280/C0080 </w:t>
            </w:r>
            <w:r w:rsidRPr="00E3423E">
              <w:rPr>
                <w:sz w:val="20"/>
              </w:rPr>
              <w:t xml:space="preserve">= </w:t>
            </w:r>
            <w:r w:rsidRPr="00FD311D">
              <w:rPr>
                <w:sz w:val="20"/>
              </w:rPr>
              <w:t>R05</w:t>
            </w:r>
            <w:r w:rsidR="002D6CC4">
              <w:rPr>
                <w:sz w:val="20"/>
              </w:rPr>
              <w:t>3</w:t>
            </w:r>
            <w:r w:rsidRPr="00FD311D">
              <w:rPr>
                <w:sz w:val="20"/>
              </w:rPr>
              <w:t>0/C0010</w:t>
            </w:r>
            <w:r w:rsidRPr="00E3423E">
              <w:rPr>
                <w:sz w:val="20"/>
              </w:rPr>
              <w:t xml:space="preserve"> de l’état </w:t>
            </w:r>
            <w:r>
              <w:rPr>
                <w:sz w:val="20"/>
              </w:rPr>
              <w:t>FR.02.01</w:t>
            </w:r>
          </w:p>
        </w:tc>
      </w:tr>
      <w:tr w:rsidR="00D93D25" w:rsidRPr="00E3423E" w:rsidTr="00FC16E2">
        <w:trPr>
          <w:cantSplit/>
        </w:trPr>
        <w:tc>
          <w:tcPr>
            <w:tcW w:w="2127" w:type="dxa"/>
          </w:tcPr>
          <w:p w:rsidR="00D93D25" w:rsidRDefault="00D93D25" w:rsidP="00C77B9C">
            <w:pPr>
              <w:rPr>
                <w:sz w:val="20"/>
              </w:rPr>
            </w:pPr>
            <w:r>
              <w:rPr>
                <w:sz w:val="20"/>
              </w:rPr>
              <w:t>R0300/C0010,</w:t>
            </w:r>
          </w:p>
          <w:p w:rsidR="00D93D25" w:rsidRPr="00E3423E" w:rsidRDefault="00D93D25" w:rsidP="00C77B9C">
            <w:pPr>
              <w:rPr>
                <w:sz w:val="20"/>
              </w:rPr>
            </w:pPr>
            <w:r>
              <w:rPr>
                <w:sz w:val="20"/>
              </w:rPr>
              <w:t>R0300/C0080</w:t>
            </w:r>
          </w:p>
        </w:tc>
        <w:tc>
          <w:tcPr>
            <w:tcW w:w="7087" w:type="dxa"/>
          </w:tcPr>
          <w:p w:rsidR="00D93D25" w:rsidRPr="00E3423E" w:rsidRDefault="00D93D25" w:rsidP="008322DE">
            <w:pPr>
              <w:rPr>
                <w:sz w:val="20"/>
              </w:rPr>
            </w:pPr>
            <w:r w:rsidRPr="00E3423E">
              <w:rPr>
                <w:sz w:val="20"/>
              </w:rPr>
              <w:t>Le total des fonds mutualistes et réserves apparaissant dans cet état est égal à celui enregistré au passif du bilan :</w:t>
            </w:r>
          </w:p>
          <w:p w:rsidR="00D93D25" w:rsidRPr="00F26252" w:rsidRDefault="00D93D25" w:rsidP="002A2F5E">
            <w:pPr>
              <w:rPr>
                <w:sz w:val="20"/>
              </w:rPr>
            </w:pPr>
            <w:r w:rsidRPr="00F26252">
              <w:rPr>
                <w:sz w:val="20"/>
              </w:rPr>
              <w:t>R0300/C0010 = R04</w:t>
            </w:r>
            <w:r w:rsidR="002D6CC4">
              <w:rPr>
                <w:sz w:val="20"/>
              </w:rPr>
              <w:t>3</w:t>
            </w:r>
            <w:r w:rsidRPr="00F26252">
              <w:rPr>
                <w:sz w:val="20"/>
              </w:rPr>
              <w:t xml:space="preserve">0/C0020 de l’état </w:t>
            </w:r>
            <w:r>
              <w:rPr>
                <w:sz w:val="20"/>
              </w:rPr>
              <w:t>FR.02.01</w:t>
            </w:r>
            <w:r w:rsidRPr="00F26252">
              <w:rPr>
                <w:sz w:val="20"/>
              </w:rPr>
              <w:t>,</w:t>
            </w:r>
          </w:p>
          <w:p w:rsidR="00D93D25" w:rsidRPr="00E3423E" w:rsidRDefault="00D93D25" w:rsidP="002D6CC4">
            <w:pPr>
              <w:rPr>
                <w:sz w:val="20"/>
              </w:rPr>
            </w:pPr>
            <w:r w:rsidRPr="00F26252">
              <w:rPr>
                <w:sz w:val="20"/>
              </w:rPr>
              <w:t>R0300/C0080 = R04</w:t>
            </w:r>
            <w:r w:rsidR="002D6CC4">
              <w:rPr>
                <w:sz w:val="20"/>
              </w:rPr>
              <w:t>3</w:t>
            </w:r>
            <w:r w:rsidRPr="00F26252">
              <w:rPr>
                <w:sz w:val="20"/>
              </w:rPr>
              <w:t xml:space="preserve">0/C0010 de l’état </w:t>
            </w:r>
            <w:r>
              <w:rPr>
                <w:sz w:val="20"/>
              </w:rPr>
              <w:t>FR.02.01</w:t>
            </w:r>
          </w:p>
        </w:tc>
      </w:tr>
    </w:tbl>
    <w:p w:rsidR="00482CD2" w:rsidRDefault="00482CD2" w:rsidP="00482CD2">
      <w:pPr>
        <w:rPr>
          <w:b/>
          <w:i/>
        </w:rPr>
      </w:pPr>
    </w:p>
    <w:p w:rsidR="000E43A4" w:rsidRDefault="000E43A4" w:rsidP="00391D8D">
      <w:pPr>
        <w:rPr>
          <w:b/>
          <w:i/>
        </w:rPr>
      </w:pPr>
    </w:p>
    <w:p w:rsidR="00524F34" w:rsidRPr="00506B2D" w:rsidRDefault="00524F34" w:rsidP="00524F34">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tbl>
      <w:tblPr>
        <w:tblStyle w:val="Grilledutableau"/>
        <w:tblW w:w="9214" w:type="dxa"/>
        <w:tblInd w:w="108" w:type="dxa"/>
        <w:tblLook w:val="04A0" w:firstRow="1" w:lastRow="0" w:firstColumn="1" w:lastColumn="0" w:noHBand="0" w:noVBand="1"/>
      </w:tblPr>
      <w:tblGrid>
        <w:gridCol w:w="2127"/>
        <w:gridCol w:w="7087"/>
      </w:tblGrid>
      <w:tr w:rsidR="00FC16E2" w:rsidRPr="008263CE" w:rsidTr="00FC16E2">
        <w:trPr>
          <w:cantSplit/>
          <w:tblHeader/>
        </w:trPr>
        <w:tc>
          <w:tcPr>
            <w:tcW w:w="2127" w:type="dxa"/>
          </w:tcPr>
          <w:p w:rsidR="00FC16E2" w:rsidRPr="008263CE" w:rsidRDefault="00FC16E2" w:rsidP="00FC16E2">
            <w:pPr>
              <w:jc w:val="left"/>
              <w:rPr>
                <w:b/>
                <w:sz w:val="20"/>
              </w:rPr>
            </w:pPr>
            <w:r w:rsidRPr="008263CE">
              <w:rPr>
                <w:b/>
                <w:sz w:val="20"/>
              </w:rPr>
              <w:t>Numéro de cellule</w:t>
            </w:r>
          </w:p>
        </w:tc>
        <w:tc>
          <w:tcPr>
            <w:tcW w:w="7087" w:type="dxa"/>
          </w:tcPr>
          <w:p w:rsidR="00FC16E2" w:rsidRPr="008263CE" w:rsidRDefault="00FC16E2" w:rsidP="008322DE">
            <w:pPr>
              <w:jc w:val="center"/>
              <w:rPr>
                <w:b/>
                <w:sz w:val="20"/>
              </w:rPr>
            </w:pPr>
            <w:r w:rsidRPr="008263CE">
              <w:rPr>
                <w:b/>
                <w:sz w:val="20"/>
              </w:rPr>
              <w:t>Définition et formule</w:t>
            </w:r>
          </w:p>
        </w:tc>
      </w:tr>
      <w:tr w:rsidR="00FC16E2" w:rsidRPr="00B10582" w:rsidTr="00FC16E2">
        <w:trPr>
          <w:cantSplit/>
        </w:trPr>
        <w:tc>
          <w:tcPr>
            <w:tcW w:w="2127" w:type="dxa"/>
          </w:tcPr>
          <w:p w:rsidR="00FC16E2" w:rsidRDefault="00FC16E2" w:rsidP="00DE631B">
            <w:pPr>
              <w:rPr>
                <w:sz w:val="20"/>
              </w:rPr>
            </w:pPr>
            <w:r>
              <w:rPr>
                <w:sz w:val="20"/>
              </w:rPr>
              <w:t>R0040/C0010,</w:t>
            </w:r>
          </w:p>
          <w:p w:rsidR="00FC16E2" w:rsidRDefault="00FC16E2" w:rsidP="00DE631B">
            <w:pPr>
              <w:rPr>
                <w:sz w:val="20"/>
              </w:rPr>
            </w:pPr>
            <w:r>
              <w:rPr>
                <w:sz w:val="20"/>
              </w:rPr>
              <w:t>R0040/C0080</w:t>
            </w:r>
          </w:p>
          <w:p w:rsidR="00FC16E2" w:rsidRPr="00B10582" w:rsidRDefault="00FC16E2" w:rsidP="00DE631B">
            <w:pPr>
              <w:rPr>
                <w:sz w:val="20"/>
              </w:rPr>
            </w:pPr>
          </w:p>
        </w:tc>
        <w:tc>
          <w:tcPr>
            <w:tcW w:w="7087" w:type="dxa"/>
          </w:tcPr>
          <w:p w:rsidR="00FC16E2" w:rsidRDefault="00FC16E2" w:rsidP="008322DE">
            <w:pPr>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rsidR="00FC16E2" w:rsidRDefault="00FC16E2" w:rsidP="005A738F">
            <w:pPr>
              <w:rPr>
                <w:sz w:val="20"/>
              </w:rPr>
            </w:pPr>
            <w:r>
              <w:rPr>
                <w:sz w:val="20"/>
              </w:rPr>
              <w:t xml:space="preserve">R0040/C0010 </w:t>
            </w:r>
            <w:r w:rsidRPr="00B10582">
              <w:rPr>
                <w:sz w:val="20"/>
              </w:rPr>
              <w:t xml:space="preserve">= </w:t>
            </w:r>
            <w:r w:rsidRPr="00FD311D">
              <w:rPr>
                <w:sz w:val="20"/>
              </w:rPr>
              <w:t>R04</w:t>
            </w:r>
            <w:r w:rsidR="00B25789">
              <w:rPr>
                <w:sz w:val="20"/>
              </w:rPr>
              <w:t>7</w:t>
            </w:r>
            <w:r w:rsidRPr="00FD311D">
              <w:rPr>
                <w:sz w:val="20"/>
              </w:rPr>
              <w:t>0/C0020</w:t>
            </w:r>
            <w:r w:rsidRPr="00B10582">
              <w:rPr>
                <w:sz w:val="20"/>
              </w:rPr>
              <w:t xml:space="preserve"> </w:t>
            </w:r>
            <w:r>
              <w:rPr>
                <w:sz w:val="20"/>
              </w:rPr>
              <w:t>de l’état FR.02.01,</w:t>
            </w:r>
          </w:p>
          <w:p w:rsidR="00FC16E2" w:rsidRPr="00B10582" w:rsidRDefault="00FC16E2" w:rsidP="00B25789">
            <w:pPr>
              <w:rPr>
                <w:sz w:val="20"/>
              </w:rPr>
            </w:pPr>
            <w:r>
              <w:rPr>
                <w:sz w:val="20"/>
              </w:rPr>
              <w:t xml:space="preserve">R0040/C0080 </w:t>
            </w:r>
            <w:r w:rsidRPr="00B10582">
              <w:rPr>
                <w:sz w:val="20"/>
              </w:rPr>
              <w:t>=</w:t>
            </w:r>
            <w:r>
              <w:rPr>
                <w:sz w:val="20"/>
              </w:rPr>
              <w:t xml:space="preserve"> </w:t>
            </w:r>
            <w:r w:rsidRPr="00FD311D">
              <w:rPr>
                <w:sz w:val="20"/>
              </w:rPr>
              <w:t>R04</w:t>
            </w:r>
            <w:r w:rsidR="00B25789">
              <w:rPr>
                <w:sz w:val="20"/>
              </w:rPr>
              <w:t>7</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320B6B">
            <w:pPr>
              <w:rPr>
                <w:sz w:val="20"/>
              </w:rPr>
            </w:pPr>
            <w:r>
              <w:rPr>
                <w:sz w:val="20"/>
              </w:rPr>
              <w:t>R0120/C0080</w:t>
            </w:r>
          </w:p>
        </w:tc>
        <w:tc>
          <w:tcPr>
            <w:tcW w:w="7087" w:type="dxa"/>
          </w:tcPr>
          <w:p w:rsidR="009816E5" w:rsidRDefault="009816E5" w:rsidP="001027E8">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rsidR="009816E5" w:rsidRDefault="009816E5" w:rsidP="008322DE">
            <w:pPr>
              <w:rPr>
                <w:sz w:val="20"/>
              </w:rPr>
            </w:pPr>
            <w:r>
              <w:rPr>
                <w:sz w:val="20"/>
              </w:rPr>
              <w:t>R0120/C0080 = R0010/C0010 de l’état FR.11.01</w:t>
            </w:r>
          </w:p>
        </w:tc>
      </w:tr>
      <w:tr w:rsidR="009816E5" w:rsidRPr="00B10582" w:rsidTr="00FC16E2">
        <w:trPr>
          <w:cantSplit/>
        </w:trPr>
        <w:tc>
          <w:tcPr>
            <w:tcW w:w="2127" w:type="dxa"/>
          </w:tcPr>
          <w:p w:rsidR="009816E5" w:rsidRDefault="009816E5" w:rsidP="00320B6B">
            <w:pPr>
              <w:rPr>
                <w:sz w:val="20"/>
              </w:rPr>
            </w:pPr>
            <w:r>
              <w:rPr>
                <w:sz w:val="20"/>
              </w:rPr>
              <w:t>R0160/C0010,</w:t>
            </w:r>
          </w:p>
          <w:p w:rsidR="009816E5" w:rsidRPr="00B10582" w:rsidRDefault="009816E5" w:rsidP="00320B6B">
            <w:pPr>
              <w:rPr>
                <w:sz w:val="20"/>
              </w:rPr>
            </w:pPr>
            <w:r>
              <w:rPr>
                <w:sz w:val="20"/>
              </w:rPr>
              <w:t>R0160/C0080</w:t>
            </w:r>
          </w:p>
        </w:tc>
        <w:tc>
          <w:tcPr>
            <w:tcW w:w="7087" w:type="dxa"/>
          </w:tcPr>
          <w:p w:rsidR="009816E5" w:rsidRDefault="009816E5" w:rsidP="008322DE">
            <w:pPr>
              <w:rPr>
                <w:sz w:val="20"/>
              </w:rPr>
            </w:pPr>
            <w:r>
              <w:rPr>
                <w:sz w:val="20"/>
              </w:rPr>
              <w:t>Le total des réserves apparaissant dans cet état est égal à celui enregistré au passif du bilan :</w:t>
            </w:r>
          </w:p>
          <w:p w:rsidR="009816E5" w:rsidRDefault="009816E5" w:rsidP="00320B6B">
            <w:pPr>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0/C0020</w:t>
            </w:r>
            <w:r w:rsidRPr="00B10582">
              <w:rPr>
                <w:sz w:val="20"/>
              </w:rPr>
              <w:t xml:space="preserve"> </w:t>
            </w:r>
            <w:r>
              <w:rPr>
                <w:sz w:val="20"/>
              </w:rPr>
              <w:t>de l’état FR.02.01,</w:t>
            </w:r>
          </w:p>
          <w:p w:rsidR="009816E5" w:rsidRPr="00B10582" w:rsidRDefault="009816E5" w:rsidP="00F8466F">
            <w:pPr>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320B6B">
            <w:pPr>
              <w:rPr>
                <w:sz w:val="20"/>
              </w:rPr>
            </w:pPr>
            <w:r>
              <w:rPr>
                <w:sz w:val="20"/>
              </w:rPr>
              <w:lastRenderedPageBreak/>
              <w:t>R0170/C0010,</w:t>
            </w:r>
          </w:p>
          <w:p w:rsidR="009816E5" w:rsidRDefault="009816E5" w:rsidP="00411065">
            <w:pPr>
              <w:rPr>
                <w:sz w:val="20"/>
              </w:rPr>
            </w:pPr>
            <w:r>
              <w:rPr>
                <w:sz w:val="20"/>
              </w:rPr>
              <w:t>R0170/C0080</w:t>
            </w:r>
          </w:p>
        </w:tc>
        <w:tc>
          <w:tcPr>
            <w:tcW w:w="7087" w:type="dxa"/>
          </w:tcPr>
          <w:p w:rsidR="009816E5" w:rsidRDefault="009816E5" w:rsidP="008322DE">
            <w:pPr>
              <w:rPr>
                <w:sz w:val="20"/>
              </w:rPr>
            </w:pPr>
            <w:r>
              <w:rPr>
                <w:sz w:val="20"/>
              </w:rPr>
              <w:t>Le total du report à nouveau apparaissant dans cet état est égal à celui enregistré au passif du bilan :</w:t>
            </w:r>
          </w:p>
          <w:p w:rsidR="009816E5" w:rsidRDefault="009816E5" w:rsidP="00320B6B">
            <w:pPr>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0/C0020</w:t>
            </w:r>
            <w:r w:rsidRPr="00B10582">
              <w:rPr>
                <w:sz w:val="20"/>
              </w:rPr>
              <w:t xml:space="preserve"> </w:t>
            </w:r>
            <w:r>
              <w:rPr>
                <w:sz w:val="20"/>
              </w:rPr>
              <w:t>de l’état FR.02.01,</w:t>
            </w:r>
          </w:p>
          <w:p w:rsidR="009816E5" w:rsidRPr="00B10582" w:rsidRDefault="009816E5" w:rsidP="00411065">
            <w:pPr>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C77B9C">
            <w:pPr>
              <w:rPr>
                <w:sz w:val="20"/>
              </w:rPr>
            </w:pPr>
            <w:r>
              <w:rPr>
                <w:sz w:val="20"/>
              </w:rPr>
              <w:t>R0180/C0010,</w:t>
            </w:r>
          </w:p>
          <w:p w:rsidR="009816E5" w:rsidRDefault="009816E5" w:rsidP="00C77B9C">
            <w:pPr>
              <w:rPr>
                <w:sz w:val="20"/>
              </w:rPr>
            </w:pPr>
            <w:r>
              <w:rPr>
                <w:sz w:val="20"/>
              </w:rPr>
              <w:t>R0180/C0020,</w:t>
            </w:r>
          </w:p>
          <w:p w:rsidR="009816E5" w:rsidRDefault="009816E5" w:rsidP="00C77B9C">
            <w:pPr>
              <w:rPr>
                <w:sz w:val="20"/>
              </w:rPr>
            </w:pPr>
            <w:r>
              <w:rPr>
                <w:sz w:val="20"/>
              </w:rPr>
              <w:t>R0180/C0070,</w:t>
            </w:r>
          </w:p>
          <w:p w:rsidR="009816E5" w:rsidRDefault="009816E5" w:rsidP="0055177A">
            <w:pPr>
              <w:rPr>
                <w:sz w:val="20"/>
              </w:rPr>
            </w:pPr>
            <w:r>
              <w:rPr>
                <w:sz w:val="20"/>
              </w:rPr>
              <w:t>R0180/C0080</w:t>
            </w:r>
          </w:p>
        </w:tc>
        <w:tc>
          <w:tcPr>
            <w:tcW w:w="7087" w:type="dxa"/>
          </w:tcPr>
          <w:p w:rsidR="009816E5" w:rsidRDefault="009816E5" w:rsidP="008322DE">
            <w:pPr>
              <w:rPr>
                <w:sz w:val="20"/>
              </w:rPr>
            </w:pPr>
            <w:r>
              <w:rPr>
                <w:sz w:val="20"/>
              </w:rPr>
              <w:t>Le montant du résultat de l’exercice de reporting apparaissant dans cet état est égal à celui enregistré au passif du bilan :</w:t>
            </w:r>
          </w:p>
          <w:p w:rsidR="009816E5" w:rsidRDefault="009816E5" w:rsidP="008322DE">
            <w:pPr>
              <w:rPr>
                <w:sz w:val="20"/>
              </w:rPr>
            </w:pPr>
            <w:r>
              <w:rPr>
                <w:sz w:val="20"/>
              </w:rPr>
              <w:t xml:space="preserve">R0180/C0010 = - R0180/C0020 </w:t>
            </w:r>
            <w:r w:rsidRPr="00B10582">
              <w:rPr>
                <w:sz w:val="20"/>
              </w:rPr>
              <w:t xml:space="preserve">= </w:t>
            </w:r>
            <w:r w:rsidRPr="00FD311D">
              <w:rPr>
                <w:sz w:val="20"/>
              </w:rPr>
              <w:t>R0</w:t>
            </w:r>
            <w:r>
              <w:rPr>
                <w:sz w:val="20"/>
              </w:rPr>
              <w:t>50</w:t>
            </w:r>
            <w:r w:rsidRPr="00FD311D">
              <w:rPr>
                <w:sz w:val="20"/>
              </w:rPr>
              <w:t>0/C0020</w:t>
            </w:r>
            <w:r>
              <w:rPr>
                <w:sz w:val="20"/>
              </w:rPr>
              <w:t xml:space="preserve"> de l’état FR.02.01,</w:t>
            </w:r>
          </w:p>
          <w:p w:rsidR="009816E5" w:rsidRPr="00B10582" w:rsidRDefault="009816E5" w:rsidP="00411065">
            <w:pPr>
              <w:rPr>
                <w:sz w:val="20"/>
              </w:rPr>
            </w:pPr>
            <w:r>
              <w:rPr>
                <w:sz w:val="20"/>
              </w:rPr>
              <w:t xml:space="preserve">R0180/C0080 = R0180/C0070 </w:t>
            </w:r>
            <w:r w:rsidRPr="00B10582">
              <w:rPr>
                <w:sz w:val="20"/>
              </w:rPr>
              <w:t>=</w:t>
            </w:r>
            <w:r>
              <w:rPr>
                <w:sz w:val="20"/>
              </w:rPr>
              <w:t xml:space="preserve"> </w:t>
            </w:r>
            <w:r w:rsidRPr="00FD311D">
              <w:rPr>
                <w:sz w:val="20"/>
              </w:rPr>
              <w:t>R0</w:t>
            </w:r>
            <w:r>
              <w:rPr>
                <w:sz w:val="20"/>
              </w:rPr>
              <w:t>50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515F93">
            <w:pPr>
              <w:rPr>
                <w:sz w:val="20"/>
              </w:rPr>
            </w:pPr>
            <w:r>
              <w:rPr>
                <w:sz w:val="20"/>
              </w:rPr>
              <w:t>R0180/C0010,</w:t>
            </w:r>
          </w:p>
          <w:p w:rsidR="009816E5" w:rsidRDefault="009816E5" w:rsidP="00411065">
            <w:pPr>
              <w:rPr>
                <w:sz w:val="20"/>
              </w:rPr>
            </w:pPr>
            <w:r>
              <w:rPr>
                <w:sz w:val="20"/>
              </w:rPr>
              <w:t>R0180/C0080</w:t>
            </w:r>
          </w:p>
        </w:tc>
        <w:tc>
          <w:tcPr>
            <w:tcW w:w="7087" w:type="dxa"/>
          </w:tcPr>
          <w:p w:rsidR="009816E5" w:rsidRDefault="009816E5" w:rsidP="00515F93">
            <w:pPr>
              <w:jc w:val="left"/>
              <w:rPr>
                <w:sz w:val="20"/>
              </w:rPr>
            </w:pPr>
            <w:r>
              <w:rPr>
                <w:sz w:val="20"/>
              </w:rPr>
              <w:t>Le montant du résultat de l’exercice de reporting apparaissant dans cet état est égal à celui figurant dans le compte de résultat non technique :</w:t>
            </w:r>
          </w:p>
          <w:p w:rsidR="009816E5" w:rsidRDefault="009816E5" w:rsidP="00515F93">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9816E5" w:rsidRPr="00F26252" w:rsidRDefault="009816E5" w:rsidP="00411065">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9816E5" w:rsidRPr="00B10582" w:rsidTr="00FC16E2">
        <w:trPr>
          <w:cantSplit/>
        </w:trPr>
        <w:tc>
          <w:tcPr>
            <w:tcW w:w="2127" w:type="dxa"/>
          </w:tcPr>
          <w:p w:rsidR="009816E5" w:rsidRDefault="009816E5" w:rsidP="00C77B9C">
            <w:pPr>
              <w:rPr>
                <w:sz w:val="20"/>
              </w:rPr>
            </w:pPr>
            <w:r>
              <w:rPr>
                <w:sz w:val="20"/>
              </w:rPr>
              <w:t>R0190/C0010,</w:t>
            </w:r>
          </w:p>
          <w:p w:rsidR="009816E5" w:rsidRDefault="009816E5" w:rsidP="00C77B9C">
            <w:pPr>
              <w:rPr>
                <w:sz w:val="20"/>
              </w:rPr>
            </w:pPr>
            <w:r>
              <w:rPr>
                <w:sz w:val="20"/>
              </w:rPr>
              <w:t>R0190/C0080</w:t>
            </w:r>
          </w:p>
        </w:tc>
        <w:tc>
          <w:tcPr>
            <w:tcW w:w="7087" w:type="dxa"/>
          </w:tcPr>
          <w:p w:rsidR="009816E5" w:rsidRDefault="009816E5" w:rsidP="00654574">
            <w:pPr>
              <w:jc w:val="left"/>
              <w:rPr>
                <w:sz w:val="20"/>
              </w:rPr>
            </w:pPr>
            <w:r>
              <w:rPr>
                <w:sz w:val="20"/>
              </w:rPr>
              <w:t>Le total des s</w:t>
            </w:r>
            <w:r w:rsidRPr="00FC43C4">
              <w:rPr>
                <w:sz w:val="20"/>
              </w:rPr>
              <w:t>ubventions d'équipement et d'investissement</w:t>
            </w:r>
            <w:r>
              <w:rPr>
                <w:sz w:val="20"/>
              </w:rPr>
              <w:t xml:space="preserve"> apparaissant dans cet état est égal à celui enregistré au passif du bilan :</w:t>
            </w:r>
          </w:p>
          <w:p w:rsidR="009816E5" w:rsidRDefault="009816E5" w:rsidP="0055177A">
            <w:pPr>
              <w:rPr>
                <w:sz w:val="20"/>
              </w:rPr>
            </w:pPr>
            <w:r>
              <w:rPr>
                <w:sz w:val="20"/>
              </w:rPr>
              <w:t xml:space="preserve">R0190/C0010 </w:t>
            </w:r>
            <w:r w:rsidRPr="00B10582">
              <w:rPr>
                <w:sz w:val="20"/>
              </w:rPr>
              <w:t xml:space="preserve">= </w:t>
            </w:r>
            <w:r w:rsidRPr="00FD311D">
              <w:rPr>
                <w:sz w:val="20"/>
              </w:rPr>
              <w:t>R0</w:t>
            </w:r>
            <w:r>
              <w:rPr>
                <w:sz w:val="20"/>
              </w:rPr>
              <w:t>53</w:t>
            </w:r>
            <w:r w:rsidRPr="00FD311D">
              <w:rPr>
                <w:sz w:val="20"/>
              </w:rPr>
              <w:t>0/C0020</w:t>
            </w:r>
            <w:r w:rsidRPr="00B10582">
              <w:rPr>
                <w:sz w:val="20"/>
              </w:rPr>
              <w:t xml:space="preserve"> </w:t>
            </w:r>
            <w:r>
              <w:rPr>
                <w:sz w:val="20"/>
              </w:rPr>
              <w:t>de l’état FR.02.01,</w:t>
            </w:r>
          </w:p>
          <w:p w:rsidR="009816E5" w:rsidRPr="00B10582" w:rsidRDefault="009816E5" w:rsidP="00411065">
            <w:pPr>
              <w:rPr>
                <w:sz w:val="20"/>
              </w:rPr>
            </w:pPr>
            <w:r>
              <w:rPr>
                <w:sz w:val="20"/>
              </w:rPr>
              <w:t xml:space="preserve">R0190/C0080 </w:t>
            </w:r>
            <w:r w:rsidRPr="00B10582">
              <w:rPr>
                <w:sz w:val="20"/>
              </w:rPr>
              <w:t>=</w:t>
            </w:r>
            <w:r>
              <w:rPr>
                <w:sz w:val="20"/>
              </w:rPr>
              <w:t xml:space="preserve"> </w:t>
            </w:r>
            <w:r w:rsidRPr="00FD311D">
              <w:rPr>
                <w:sz w:val="20"/>
              </w:rPr>
              <w:t>R0</w:t>
            </w:r>
            <w:r>
              <w:rPr>
                <w:sz w:val="20"/>
              </w:rPr>
              <w:t>53</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C77B9C">
            <w:pPr>
              <w:rPr>
                <w:sz w:val="20"/>
              </w:rPr>
            </w:pPr>
            <w:r>
              <w:rPr>
                <w:sz w:val="20"/>
              </w:rPr>
              <w:t>R0210/C0010,</w:t>
            </w:r>
          </w:p>
          <w:p w:rsidR="009816E5" w:rsidRDefault="009816E5" w:rsidP="00FE7F23">
            <w:pPr>
              <w:rPr>
                <w:sz w:val="20"/>
              </w:rPr>
            </w:pPr>
            <w:r>
              <w:rPr>
                <w:sz w:val="20"/>
              </w:rPr>
              <w:t>R0210/C0080</w:t>
            </w:r>
          </w:p>
        </w:tc>
        <w:tc>
          <w:tcPr>
            <w:tcW w:w="7087" w:type="dxa"/>
          </w:tcPr>
          <w:p w:rsidR="009816E5" w:rsidRDefault="009816E5" w:rsidP="008322DE">
            <w:pPr>
              <w:rPr>
                <w:sz w:val="20"/>
              </w:rPr>
            </w:pPr>
            <w:r>
              <w:rPr>
                <w:sz w:val="20"/>
              </w:rPr>
              <w:t>Le total des fonds propres apparaissant dans cet état est égal à celui enregistré au passif du bilan :</w:t>
            </w:r>
          </w:p>
          <w:p w:rsidR="009816E5" w:rsidRPr="00F26252" w:rsidRDefault="009816E5" w:rsidP="00FE7F23">
            <w:pPr>
              <w:rPr>
                <w:sz w:val="20"/>
              </w:rPr>
            </w:pPr>
            <w:r w:rsidRPr="00F26252">
              <w:rPr>
                <w:sz w:val="20"/>
              </w:rPr>
              <w:t>R0210/C0010 = R04</w:t>
            </w:r>
            <w:r>
              <w:rPr>
                <w:sz w:val="20"/>
              </w:rPr>
              <w:t>3</w:t>
            </w:r>
            <w:r w:rsidRPr="00F26252">
              <w:rPr>
                <w:sz w:val="20"/>
              </w:rPr>
              <w:t xml:space="preserve">0/C0020 de l’état </w:t>
            </w:r>
            <w:r>
              <w:rPr>
                <w:sz w:val="20"/>
              </w:rPr>
              <w:t>FR.02.01</w:t>
            </w:r>
            <w:r w:rsidRPr="00F26252">
              <w:rPr>
                <w:sz w:val="20"/>
              </w:rPr>
              <w:t>,</w:t>
            </w:r>
          </w:p>
          <w:p w:rsidR="009816E5" w:rsidRPr="00B10582" w:rsidRDefault="009816E5" w:rsidP="00411065">
            <w:pPr>
              <w:rPr>
                <w:sz w:val="20"/>
              </w:rPr>
            </w:pPr>
            <w:r w:rsidRPr="00F26252">
              <w:rPr>
                <w:sz w:val="20"/>
              </w:rPr>
              <w:t>R0210/C0080 = R04</w:t>
            </w:r>
            <w:r>
              <w:rPr>
                <w:sz w:val="20"/>
              </w:rPr>
              <w:t>3</w:t>
            </w:r>
            <w:r w:rsidRPr="00F26252">
              <w:rPr>
                <w:sz w:val="20"/>
              </w:rPr>
              <w:t xml:space="preserve">0/C0020 de l’état </w:t>
            </w:r>
            <w:r>
              <w:rPr>
                <w:sz w:val="20"/>
              </w:rPr>
              <w:t>FR.02.01</w:t>
            </w:r>
          </w:p>
        </w:tc>
      </w:tr>
    </w:tbl>
    <w:p w:rsidR="00524F34" w:rsidRDefault="00524F34" w:rsidP="00391D8D">
      <w:pPr>
        <w:rPr>
          <w:b/>
          <w:i/>
        </w:rPr>
      </w:pPr>
    </w:p>
    <w:p w:rsidR="00062CB6" w:rsidRDefault="00062CB6" w:rsidP="002159B0">
      <w:pPr>
        <w:pStyle w:val="Paragraphedeliste"/>
        <w:pageBreakBefore/>
        <w:numPr>
          <w:ilvl w:val="0"/>
          <w:numId w:val="3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rsidR="00062CB6" w:rsidRPr="00062CB6" w:rsidRDefault="00062CB6" w:rsidP="00062CB6">
      <w:pPr>
        <w:ind w:firstLine="360"/>
        <w:rPr>
          <w:b/>
          <w:i/>
        </w:rPr>
      </w:pPr>
      <w:r w:rsidRPr="00062CB6">
        <w:rPr>
          <w:b/>
          <w:i/>
        </w:rPr>
        <w:t>(pour les organismes ne relevant pas du régime dit “Solvabilité II” uniquement)</w:t>
      </w:r>
    </w:p>
    <w:p w:rsidR="00062CB6" w:rsidRDefault="00062CB6" w:rsidP="00391D8D"/>
    <w:p w:rsidR="00F0720D" w:rsidRDefault="00F0720D" w:rsidP="00F0720D">
      <w:r>
        <w:t>Pour rappel, les informations à fournir sur les passifs subordonnés sont présentées sous le même format, quel que soit le code auquel est soumis l’organisme d’assurance.</w:t>
      </w:r>
    </w:p>
    <w:p w:rsidR="00F0720D" w:rsidRDefault="00F0720D" w:rsidP="00F0720D"/>
    <w:p w:rsidR="00F0720D" w:rsidRPr="00062CB6" w:rsidRDefault="00F0720D" w:rsidP="00F0720D"/>
    <w:p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Colonnes</w:t>
      </w:r>
    </w:p>
    <w:p w:rsidR="00F0720D" w:rsidRDefault="00F0720D" w:rsidP="00F0720D">
      <w:pPr>
        <w:pStyle w:val="Paragraphedeliste10"/>
        <w:ind w:left="0"/>
        <w:rPr>
          <w:rFonts w:eastAsia="Calibri"/>
          <w:szCs w:val="22"/>
          <w:lang w:eastAsia="ar-SA"/>
        </w:rPr>
      </w:pPr>
    </w:p>
    <w:p w:rsidR="00F0720D" w:rsidRDefault="00F0720D" w:rsidP="00F0720D">
      <w:pPr>
        <w:pStyle w:val="Paragraphedeliste10"/>
        <w:ind w:left="0"/>
      </w:pPr>
      <w:r>
        <w:t>Les informations sur les passifs subordonnés sont regroupées en deux tableaux.</w:t>
      </w:r>
    </w:p>
    <w:p w:rsidR="00F0720D" w:rsidRDefault="00F0720D" w:rsidP="00F0720D">
      <w:pPr>
        <w:pStyle w:val="Paragraphedeliste10"/>
        <w:ind w:left="0"/>
      </w:pPr>
    </w:p>
    <w:p w:rsidR="00F0720D" w:rsidRDefault="00F0720D" w:rsidP="00F0720D">
      <w:pPr>
        <w:pStyle w:val="Paragraphedeliste10"/>
        <w:ind w:left="0"/>
      </w:pPr>
      <w:r>
        <w:t>Le premier tableau présente la variation des passifs subordonnés entre les deux clôtures et comporte cinq colonnes suivantes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C0010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C0020</w:t>
      </w:r>
      <w:r>
        <w:rPr>
          <w:rFonts w:eastAsia="Calibri"/>
          <w:szCs w:val="22"/>
          <w:lang w:eastAsia="ar-SA"/>
        </w:rPr>
        <w:t xml:space="preserve"> : les </w:t>
      </w:r>
      <w:r>
        <w:rPr>
          <w:szCs w:val="22"/>
        </w:rPr>
        <w:t>émissions</w:t>
      </w:r>
      <w:r w:rsidRPr="004F44F2">
        <w:rPr>
          <w:szCs w:val="22"/>
        </w:rPr>
        <w:t xml:space="preserve"> </w:t>
      </w:r>
      <w:r>
        <w:rPr>
          <w:rFonts w:eastAsia="Calibri"/>
          <w:szCs w:val="22"/>
          <w:lang w:eastAsia="ar-SA"/>
        </w:rPr>
        <w:t xml:space="preserve">de l’exercice sur lequel porte le </w:t>
      </w:r>
      <w:proofErr w:type="spellStart"/>
      <w:r>
        <w:rPr>
          <w:rFonts w:eastAsia="Calibri"/>
          <w:szCs w:val="22"/>
          <w:lang w:eastAsia="ar-SA"/>
        </w:rPr>
        <w:t>reporting</w:t>
      </w:r>
      <w:proofErr w:type="spellEnd"/>
      <w:r>
        <w:rPr>
          <w:rFonts w:eastAsia="Calibri"/>
          <w:szCs w:val="22"/>
          <w:lang w:eastAsia="ar-SA"/>
        </w:rPr>
        <w:t xml:space="preserve"> (exercice N</w:t>
      </w:r>
      <w:r>
        <w:rPr>
          <w:szCs w:val="22"/>
        </w:rPr>
        <w:t>)</w:t>
      </w:r>
      <w:r>
        <w:rPr>
          <w:rFonts w:eastAsia="Calibri"/>
          <w:szCs w:val="22"/>
          <w:lang w:eastAsia="ar-SA"/>
        </w:rPr>
        <w:t> ;</w:t>
      </w:r>
    </w:p>
    <w:p w:rsidR="00F0720D" w:rsidRPr="003F09AA" w:rsidRDefault="00F0720D" w:rsidP="00F0720D">
      <w:pPr>
        <w:pStyle w:val="Paragraphedeliste10"/>
        <w:numPr>
          <w:ilvl w:val="0"/>
          <w:numId w:val="22"/>
        </w:numPr>
        <w:rPr>
          <w:rFonts w:eastAsia="Calibri"/>
          <w:szCs w:val="22"/>
          <w:lang w:eastAsia="ar-SA"/>
        </w:rPr>
      </w:pPr>
      <w:r>
        <w:rPr>
          <w:rFonts w:eastAsia="Calibri"/>
          <w:szCs w:val="22"/>
          <w:lang w:eastAsia="ar-SA"/>
        </w:rPr>
        <w:t>Colonne C</w:t>
      </w:r>
      <w:r w:rsidR="00CA4A26">
        <w:rPr>
          <w:rFonts w:eastAsia="Calibri"/>
          <w:szCs w:val="22"/>
          <w:lang w:eastAsia="ar-SA"/>
        </w:rPr>
        <w:t>0030</w:t>
      </w:r>
      <w:r>
        <w:rPr>
          <w:rFonts w:eastAsia="Calibri"/>
          <w:szCs w:val="22"/>
          <w:lang w:eastAsia="ar-SA"/>
        </w:rPr>
        <w:t xml:space="preserve"> : les </w:t>
      </w:r>
      <w:r>
        <w:rPr>
          <w:szCs w:val="22"/>
        </w:rPr>
        <w:t>remboursements de l’exercice N ;</w:t>
      </w:r>
    </w:p>
    <w:p w:rsidR="00F0720D" w:rsidRPr="005A63E9" w:rsidRDefault="00F0720D" w:rsidP="00F0720D">
      <w:pPr>
        <w:pStyle w:val="Paragraphedeliste10"/>
        <w:numPr>
          <w:ilvl w:val="0"/>
          <w:numId w:val="22"/>
        </w:numPr>
        <w:rPr>
          <w:rFonts w:eastAsia="Calibri"/>
          <w:spacing w:val="-2"/>
          <w:szCs w:val="22"/>
          <w:lang w:eastAsia="ar-SA"/>
        </w:rPr>
      </w:pPr>
      <w:r>
        <w:rPr>
          <w:rFonts w:eastAsia="Calibri"/>
          <w:szCs w:val="22"/>
          <w:lang w:eastAsia="ar-SA"/>
        </w:rPr>
        <w:t xml:space="preserve">Colonne </w:t>
      </w:r>
      <w:r w:rsidR="00CA4A26">
        <w:rPr>
          <w:rFonts w:eastAsia="Calibri"/>
          <w:szCs w:val="22"/>
          <w:lang w:eastAsia="ar-SA"/>
        </w:rPr>
        <w:t>C0040</w:t>
      </w:r>
      <w:r>
        <w:rPr>
          <w:rFonts w:eastAsia="Calibri"/>
          <w:szCs w:val="22"/>
          <w:lang w:eastAsia="ar-SA"/>
        </w:rPr>
        <w:t xml:space="preserve"> : </w:t>
      </w:r>
      <w:r w:rsidRPr="005A63E9">
        <w:rPr>
          <w:rFonts w:eastAsia="Calibri"/>
          <w:spacing w:val="-2"/>
          <w:szCs w:val="22"/>
          <w:lang w:eastAsia="ar-SA"/>
        </w:rPr>
        <w:t xml:space="preserve">les </w:t>
      </w:r>
      <w:r>
        <w:rPr>
          <w:rFonts w:eastAsia="Calibri"/>
          <w:spacing w:val="-2"/>
          <w:szCs w:val="22"/>
          <w:lang w:eastAsia="ar-SA"/>
        </w:rPr>
        <w:t xml:space="preserve">autres </w:t>
      </w:r>
      <w:r w:rsidRPr="005A63E9">
        <w:rPr>
          <w:rFonts w:eastAsia="Calibri"/>
          <w:spacing w:val="-2"/>
          <w:szCs w:val="22"/>
          <w:lang w:eastAsia="ar-SA"/>
        </w:rPr>
        <w:t>mouvements d</w:t>
      </w:r>
      <w:r>
        <w:rPr>
          <w:rFonts w:eastAsia="Calibri"/>
          <w:spacing w:val="-2"/>
          <w:szCs w:val="22"/>
          <w:lang w:eastAsia="ar-SA"/>
        </w:rPr>
        <w:t>e diminution</w:t>
      </w:r>
      <w:r w:rsidRPr="005A63E9">
        <w:rPr>
          <w:rFonts w:eastAsia="Calibri"/>
          <w:spacing w:val="-2"/>
          <w:szCs w:val="22"/>
          <w:lang w:eastAsia="ar-SA"/>
        </w:rPr>
        <w:t xml:space="preserve"> des </w:t>
      </w:r>
      <w:r>
        <w:rPr>
          <w:rFonts w:eastAsia="Calibri"/>
          <w:spacing w:val="-2"/>
          <w:szCs w:val="22"/>
          <w:lang w:eastAsia="ar-SA"/>
        </w:rPr>
        <w:t>passifs subordonnés courant l’exercice N</w:t>
      </w:r>
      <w:r w:rsidRPr="005A63E9">
        <w:rPr>
          <w:rFonts w:eastAsia="Calibri"/>
          <w:spacing w:val="-2"/>
          <w:szCs w:val="22"/>
          <w:lang w:eastAsia="ar-SA"/>
        </w:rPr>
        <w:t>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C0050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N.</w:t>
      </w:r>
    </w:p>
    <w:p w:rsidR="00F0720D" w:rsidRDefault="00F0720D" w:rsidP="00F0720D">
      <w:pPr>
        <w:pStyle w:val="Paragraphedeliste10"/>
        <w:ind w:left="0"/>
        <w:rPr>
          <w:rFonts w:eastAsia="Calibri"/>
          <w:szCs w:val="22"/>
          <w:lang w:eastAsia="ar-SA"/>
        </w:rPr>
      </w:pPr>
    </w:p>
    <w:p w:rsidR="00F0720D" w:rsidRDefault="00F0720D" w:rsidP="00F0720D">
      <w:pPr>
        <w:pStyle w:val="Paragraphedeliste10"/>
        <w:ind w:left="0"/>
      </w:pPr>
      <w:r>
        <w:t xml:space="preserve">Les montants enregistrés dans ces colonnes </w:t>
      </w:r>
      <w:r w:rsidR="00575792">
        <w:t xml:space="preserve">ne doivent pas être signés et </w:t>
      </w:r>
      <w:r>
        <w:t>respectent l’égalité suivante :</w:t>
      </w:r>
    </w:p>
    <w:p w:rsidR="00F0720D" w:rsidRDefault="00F0720D" w:rsidP="00F0720D">
      <w:pPr>
        <w:pStyle w:val="Paragraphedeliste10"/>
        <w:ind w:left="0"/>
      </w:pPr>
    </w:p>
    <w:p w:rsidR="00F0720D" w:rsidRDefault="00DD1C27" w:rsidP="00F0720D">
      <w:pPr>
        <w:pStyle w:val="Paragraphedeliste10"/>
        <w:ind w:left="0"/>
        <w:rPr>
          <w:rFonts w:eastAsia="Calibri"/>
          <w:szCs w:val="22"/>
          <w:lang w:eastAsia="ar-SA"/>
        </w:rPr>
      </w:pPr>
      <w:r>
        <w:rPr>
          <w:rFonts w:eastAsia="Calibri"/>
          <w:szCs w:val="22"/>
          <w:lang w:eastAsia="ar-SA"/>
        </w:rPr>
        <w:t>C0050</w:t>
      </w:r>
      <w:r w:rsidR="00F0720D" w:rsidRPr="00E03D99">
        <w:rPr>
          <w:rFonts w:eastAsia="Calibri"/>
          <w:szCs w:val="22"/>
          <w:lang w:eastAsia="ar-SA"/>
        </w:rPr>
        <w:t xml:space="preserve"> = </w:t>
      </w:r>
      <w:r>
        <w:rPr>
          <w:rFonts w:eastAsia="Calibri"/>
          <w:szCs w:val="22"/>
          <w:lang w:eastAsia="ar-SA"/>
        </w:rPr>
        <w:t>C0010</w:t>
      </w:r>
      <w:r w:rsidR="00F0720D" w:rsidRPr="00E03D99">
        <w:rPr>
          <w:rFonts w:eastAsia="Calibri"/>
          <w:szCs w:val="22"/>
          <w:lang w:eastAsia="ar-SA"/>
        </w:rPr>
        <w:t xml:space="preserve"> + </w:t>
      </w:r>
      <w:r>
        <w:rPr>
          <w:rFonts w:eastAsia="Calibri"/>
          <w:szCs w:val="22"/>
          <w:lang w:eastAsia="ar-SA"/>
        </w:rPr>
        <w:t>C0020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C0030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C0040</w:t>
      </w:r>
    </w:p>
    <w:p w:rsidR="00F0720D" w:rsidRDefault="00F0720D" w:rsidP="00F0720D">
      <w:pPr>
        <w:pStyle w:val="Paragraphedeliste10"/>
        <w:ind w:left="0"/>
        <w:rPr>
          <w:b/>
          <w:sz w:val="28"/>
          <w:szCs w:val="28"/>
          <w:u w:val="single"/>
        </w:rPr>
      </w:pPr>
    </w:p>
    <w:p w:rsidR="00F0720D" w:rsidRDefault="00F0720D" w:rsidP="00F0720D">
      <w:pPr>
        <w:pStyle w:val="Paragraphedeliste10"/>
        <w:ind w:left="0"/>
      </w:pPr>
      <w:r>
        <w:t xml:space="preserve">Le deuxième tableau regroupe les caractéristiques des passifs subordonnés </w:t>
      </w:r>
      <w:r w:rsidRPr="009064F2">
        <w:rPr>
          <w:b/>
        </w:rPr>
        <w:t>par titre</w:t>
      </w:r>
      <w:r>
        <w:t xml:space="preserve"> et comporte treize colonnes:</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6756EE">
        <w:rPr>
          <w:rFonts w:eastAsia="Calibri"/>
          <w:szCs w:val="22"/>
          <w:lang w:eastAsia="ar-SA"/>
        </w:rPr>
        <w:t>C0060</w:t>
      </w:r>
      <w:r>
        <w:rPr>
          <w:rFonts w:eastAsia="Calibri"/>
          <w:szCs w:val="22"/>
          <w:lang w:eastAsia="ar-SA"/>
        </w:rPr>
        <w:t> : les soldes des passifs subordonnés à la clôture de</w:t>
      </w:r>
      <w:r w:rsidRPr="00034450">
        <w:rPr>
          <w:rFonts w:eastAsia="Calibri"/>
          <w:szCs w:val="22"/>
          <w:lang w:eastAsia="ar-SA"/>
        </w:rPr>
        <w:t xml:space="preserve"> l’exercice N</w:t>
      </w:r>
      <w:r>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C0070</w:t>
      </w:r>
      <w:r w:rsidR="00F0720D">
        <w:rPr>
          <w:rFonts w:eastAsia="Calibri"/>
          <w:szCs w:val="22"/>
          <w:lang w:eastAsia="ar-SA"/>
        </w:rPr>
        <w:t> : nominal initial ;</w:t>
      </w:r>
    </w:p>
    <w:p w:rsidR="00F0720D" w:rsidRPr="003F09AA" w:rsidRDefault="006756EE" w:rsidP="00F0720D">
      <w:pPr>
        <w:pStyle w:val="Paragraphedeliste10"/>
        <w:numPr>
          <w:ilvl w:val="0"/>
          <w:numId w:val="22"/>
        </w:numPr>
        <w:rPr>
          <w:rFonts w:eastAsia="Calibri"/>
          <w:szCs w:val="22"/>
          <w:lang w:eastAsia="ar-SA"/>
        </w:rPr>
      </w:pPr>
      <w:r>
        <w:rPr>
          <w:rFonts w:eastAsia="Calibri"/>
          <w:szCs w:val="22"/>
          <w:lang w:eastAsia="ar-SA"/>
        </w:rPr>
        <w:t>Colonne C0080</w:t>
      </w:r>
      <w:r w:rsidR="00F0720D">
        <w:rPr>
          <w:rFonts w:eastAsia="Calibri"/>
          <w:szCs w:val="22"/>
          <w:lang w:eastAsia="ar-SA"/>
        </w:rPr>
        <w:t> : code devise</w:t>
      </w:r>
      <w:r w:rsidR="00F0720D">
        <w:rPr>
          <w:szCs w:val="22"/>
        </w:rPr>
        <w:t> ;</w:t>
      </w:r>
    </w:p>
    <w:p w:rsidR="00F0720D" w:rsidRPr="005A63E9" w:rsidRDefault="006756EE" w:rsidP="00F0720D">
      <w:pPr>
        <w:pStyle w:val="Paragraphedeliste10"/>
        <w:numPr>
          <w:ilvl w:val="0"/>
          <w:numId w:val="22"/>
        </w:numPr>
        <w:rPr>
          <w:rFonts w:eastAsia="Calibri"/>
          <w:spacing w:val="-2"/>
          <w:szCs w:val="22"/>
          <w:lang w:eastAsia="ar-SA"/>
        </w:rPr>
      </w:pPr>
      <w:r>
        <w:rPr>
          <w:rFonts w:eastAsia="Calibri"/>
          <w:szCs w:val="22"/>
          <w:lang w:eastAsia="ar-SA"/>
        </w:rPr>
        <w:t>Colonne C0090</w:t>
      </w:r>
      <w:r w:rsidR="00F0720D">
        <w:rPr>
          <w:rFonts w:eastAsia="Calibri"/>
          <w:szCs w:val="22"/>
          <w:lang w:eastAsia="ar-SA"/>
        </w:rPr>
        <w:t> : contrepartie (si spécifique)</w:t>
      </w:r>
      <w:r w:rsidR="00F0720D" w:rsidRPr="005A63E9">
        <w:rPr>
          <w:rFonts w:eastAsia="Calibri"/>
          <w:spacing w:val="-2"/>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C0100</w:t>
      </w:r>
      <w:r w:rsidR="00F0720D">
        <w:rPr>
          <w:rFonts w:eastAsia="Calibri"/>
          <w:szCs w:val="22"/>
          <w:lang w:eastAsia="ar-SA"/>
        </w:rPr>
        <w:t> : titre coté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C0110</w:t>
      </w:r>
      <w:r w:rsidR="00F0720D">
        <w:rPr>
          <w:rFonts w:eastAsia="Calibri"/>
          <w:szCs w:val="22"/>
          <w:lang w:eastAsia="ar-SA"/>
        </w:rPr>
        <w:t> : date d’émission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C0120</w:t>
      </w:r>
      <w:r w:rsidR="00F0720D">
        <w:rPr>
          <w:rFonts w:eastAsia="Calibri"/>
          <w:szCs w:val="22"/>
          <w:lang w:eastAsia="ar-SA"/>
        </w:rPr>
        <w:t> : date de maturité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C0130</w:t>
      </w:r>
      <w:r w:rsidR="00F0720D">
        <w:rPr>
          <w:rFonts w:eastAsia="Calibri"/>
          <w:szCs w:val="22"/>
          <w:lang w:eastAsia="ar-SA"/>
        </w:rPr>
        <w:t> : dates de remboursements obligatoires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C0140</w:t>
      </w:r>
      <w:r w:rsidR="00F0720D">
        <w:rPr>
          <w:rFonts w:eastAsia="Calibri"/>
          <w:szCs w:val="22"/>
          <w:lang w:eastAsia="ar-SA"/>
        </w:rPr>
        <w:t> : dates de remboursements optionnelles ;</w:t>
      </w:r>
    </w:p>
    <w:p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C0150</w:t>
      </w:r>
      <w:r w:rsidR="00F0720D">
        <w:rPr>
          <w:rFonts w:eastAsia="Calibri"/>
          <w:szCs w:val="22"/>
          <w:lang w:eastAsia="ar-SA"/>
        </w:rPr>
        <w:t xml:space="preserve"> : montant </w:t>
      </w:r>
      <w:proofErr w:type="gramStart"/>
      <w:r w:rsidR="00F0720D">
        <w:rPr>
          <w:rFonts w:eastAsia="Calibri"/>
          <w:szCs w:val="22"/>
          <w:lang w:eastAsia="ar-SA"/>
        </w:rPr>
        <w:t>remboursé</w:t>
      </w:r>
      <w:proofErr w:type="gramEnd"/>
      <w:r w:rsidR="00F0720D">
        <w:rPr>
          <w:rFonts w:eastAsia="Calibri"/>
          <w:szCs w:val="22"/>
          <w:lang w:eastAsia="ar-SA"/>
        </w:rPr>
        <w:t xml:space="preserve"> au cours de l’exercice</w:t>
      </w:r>
      <w:r w:rsidR="00F0720D" w:rsidRPr="009064F2">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C0160</w:t>
      </w:r>
      <w:r w:rsidR="00F0720D" w:rsidRPr="009064F2">
        <w:rPr>
          <w:rFonts w:eastAsia="Calibri"/>
          <w:szCs w:val="22"/>
          <w:lang w:eastAsia="ar-SA"/>
        </w:rPr>
        <w:t xml:space="preserve"> : </w:t>
      </w:r>
      <w:r w:rsidR="00F0720D">
        <w:rPr>
          <w:rFonts w:eastAsia="Calibri"/>
          <w:szCs w:val="22"/>
          <w:lang w:eastAsia="ar-SA"/>
        </w:rPr>
        <w:t>taux d’intérêt nominal ;</w:t>
      </w:r>
    </w:p>
    <w:p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C0170</w:t>
      </w:r>
      <w:r w:rsidR="00F0720D">
        <w:rPr>
          <w:rFonts w:eastAsia="Calibri"/>
          <w:szCs w:val="22"/>
          <w:lang w:eastAsia="ar-SA"/>
        </w:rPr>
        <w:t> : t</w:t>
      </w:r>
      <w:r w:rsidR="00F0720D" w:rsidRPr="009064F2">
        <w:rPr>
          <w:rFonts w:eastAsia="Calibri"/>
          <w:szCs w:val="22"/>
          <w:lang w:eastAsia="ar-SA"/>
        </w:rPr>
        <w:t xml:space="preserve">aux d'intérêt en cas d'application d'une clause de </w:t>
      </w:r>
      <w:proofErr w:type="spellStart"/>
      <w:r w:rsidR="00F0720D" w:rsidRPr="009064F2">
        <w:rPr>
          <w:rFonts w:eastAsia="Calibri"/>
          <w:szCs w:val="22"/>
          <w:lang w:eastAsia="ar-SA"/>
        </w:rPr>
        <w:t>step</w:t>
      </w:r>
      <w:proofErr w:type="spellEnd"/>
      <w:r w:rsidR="00F0720D">
        <w:rPr>
          <w:rFonts w:eastAsia="Calibri"/>
          <w:szCs w:val="22"/>
          <w:lang w:eastAsia="ar-SA"/>
        </w:rPr>
        <w:t>-</w:t>
      </w:r>
      <w:r w:rsidR="00F0720D" w:rsidRPr="009064F2">
        <w:rPr>
          <w:rFonts w:eastAsia="Calibri"/>
          <w:szCs w:val="22"/>
          <w:lang w:eastAsia="ar-SA"/>
        </w:rPr>
        <w:t>up, le cas échéant</w:t>
      </w:r>
      <w:r w:rsidR="00F0720D">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C0180</w:t>
      </w:r>
      <w:r w:rsidR="00F0720D">
        <w:rPr>
          <w:rFonts w:eastAsia="Calibri"/>
          <w:szCs w:val="22"/>
          <w:lang w:eastAsia="ar-SA"/>
        </w:rPr>
        <w:t> : p</w:t>
      </w:r>
      <w:r w:rsidR="00F0720D" w:rsidRPr="009064F2">
        <w:rPr>
          <w:rFonts w:eastAsia="Calibri"/>
          <w:szCs w:val="22"/>
          <w:lang w:eastAsia="ar-SA"/>
        </w:rPr>
        <w:t>ériode de préavis pour modification ou remboursement total</w:t>
      </w:r>
      <w:r w:rsidR="00F0720D">
        <w:rPr>
          <w:rFonts w:eastAsia="Calibri"/>
          <w:szCs w:val="22"/>
          <w:lang w:eastAsia="ar-SA"/>
        </w:rPr>
        <w:t>.</w:t>
      </w:r>
    </w:p>
    <w:p w:rsidR="00F0720D" w:rsidRDefault="00F0720D" w:rsidP="00F0720D">
      <w:pPr>
        <w:pStyle w:val="Paragraphedeliste10"/>
        <w:rPr>
          <w:rFonts w:eastAsia="Calibri"/>
          <w:szCs w:val="22"/>
          <w:lang w:eastAsia="ar-SA"/>
        </w:rPr>
      </w:pPr>
    </w:p>
    <w:p w:rsidR="00F0720D" w:rsidRPr="009064F2" w:rsidRDefault="00F0720D" w:rsidP="00F0720D">
      <w:pPr>
        <w:pStyle w:val="Paragraphedeliste10"/>
        <w:rPr>
          <w:rFonts w:eastAsia="Calibri"/>
          <w:szCs w:val="22"/>
          <w:lang w:eastAsia="ar-SA"/>
        </w:rPr>
      </w:pPr>
    </w:p>
    <w:p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Lignes</w:t>
      </w:r>
    </w:p>
    <w:p w:rsidR="00F0720D" w:rsidRDefault="00F0720D" w:rsidP="00F0720D">
      <w:pPr>
        <w:rPr>
          <w:b/>
          <w:i/>
        </w:rPr>
      </w:pPr>
    </w:p>
    <w:p w:rsidR="00F0720D" w:rsidRPr="000F0D4F" w:rsidRDefault="00F0720D" w:rsidP="00F0720D">
      <w:pPr>
        <w:rPr>
          <w:b/>
          <w:i/>
        </w:rPr>
      </w:pPr>
      <w:r w:rsidRPr="000F0D4F">
        <w:rPr>
          <w:b/>
          <w:i/>
        </w:rPr>
        <w:t>Premier tableau :</w:t>
      </w:r>
    </w:p>
    <w:p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3402"/>
        <w:gridCol w:w="993"/>
        <w:gridCol w:w="4785"/>
      </w:tblGrid>
      <w:tr w:rsidR="00F0720D" w:rsidRPr="00E3423E" w:rsidTr="00405F0A">
        <w:trPr>
          <w:cantSplit/>
          <w:tblHeader/>
        </w:trPr>
        <w:tc>
          <w:tcPr>
            <w:tcW w:w="3402" w:type="dxa"/>
          </w:tcPr>
          <w:p w:rsidR="00F0720D" w:rsidRPr="00E3423E" w:rsidRDefault="00F0720D" w:rsidP="008F0CA4">
            <w:pPr>
              <w:jc w:val="left"/>
              <w:rPr>
                <w:b/>
                <w:sz w:val="20"/>
              </w:rPr>
            </w:pPr>
            <w:r w:rsidRPr="00E3423E">
              <w:rPr>
                <w:b/>
                <w:sz w:val="20"/>
              </w:rPr>
              <w:t>Intitulé</w:t>
            </w:r>
          </w:p>
        </w:tc>
        <w:tc>
          <w:tcPr>
            <w:tcW w:w="993" w:type="dxa"/>
          </w:tcPr>
          <w:p w:rsidR="00F0720D" w:rsidRPr="00E3423E" w:rsidRDefault="008F0CA4" w:rsidP="008F0CA4">
            <w:pPr>
              <w:jc w:val="left"/>
              <w:rPr>
                <w:b/>
                <w:sz w:val="20"/>
              </w:rPr>
            </w:pPr>
            <w:r>
              <w:rPr>
                <w:b/>
                <w:sz w:val="20"/>
              </w:rPr>
              <w:t>Ligne</w:t>
            </w:r>
          </w:p>
        </w:tc>
        <w:tc>
          <w:tcPr>
            <w:tcW w:w="4785" w:type="dxa"/>
          </w:tcPr>
          <w:p w:rsidR="00F0720D" w:rsidRPr="00E3423E" w:rsidRDefault="00F0720D" w:rsidP="008F0CA4">
            <w:pPr>
              <w:jc w:val="left"/>
              <w:rPr>
                <w:b/>
                <w:sz w:val="20"/>
              </w:rPr>
            </w:pPr>
            <w:r w:rsidRPr="00E3423E">
              <w:rPr>
                <w:b/>
                <w:sz w:val="20"/>
              </w:rPr>
              <w:t>Définition et formule</w:t>
            </w:r>
          </w:p>
        </w:tc>
      </w:tr>
      <w:tr w:rsidR="00F0720D" w:rsidRPr="00E3423E" w:rsidTr="00405F0A">
        <w:trPr>
          <w:cantSplit/>
        </w:trPr>
        <w:tc>
          <w:tcPr>
            <w:tcW w:w="3402" w:type="dxa"/>
          </w:tcPr>
          <w:p w:rsidR="00F0720D" w:rsidRPr="00E3423E" w:rsidRDefault="00F0720D" w:rsidP="008F0CA4">
            <w:pPr>
              <w:jc w:val="left"/>
              <w:rPr>
                <w:sz w:val="20"/>
              </w:rPr>
            </w:pPr>
            <w:r w:rsidRPr="00E3423E">
              <w:rPr>
                <w:sz w:val="20"/>
              </w:rPr>
              <w:t>Titres participatifs admis en constitution de la marge de solvabilité</w:t>
            </w:r>
          </w:p>
        </w:tc>
        <w:tc>
          <w:tcPr>
            <w:tcW w:w="993" w:type="dxa"/>
          </w:tcPr>
          <w:p w:rsidR="00F0720D" w:rsidRPr="00E3423E" w:rsidRDefault="00376C1F" w:rsidP="00561887">
            <w:pPr>
              <w:jc w:val="left"/>
              <w:rPr>
                <w:sz w:val="20"/>
              </w:rPr>
            </w:pPr>
            <w:r>
              <w:rPr>
                <w:sz w:val="20"/>
              </w:rPr>
              <w:t>R0</w:t>
            </w:r>
            <w:r w:rsidR="00561887">
              <w:rPr>
                <w:sz w:val="20"/>
              </w:rPr>
              <w:t>4</w:t>
            </w:r>
            <w:r w:rsidR="008F0CA4">
              <w:rPr>
                <w:sz w:val="20"/>
              </w:rPr>
              <w:t>10</w:t>
            </w:r>
          </w:p>
        </w:tc>
        <w:tc>
          <w:tcPr>
            <w:tcW w:w="4785" w:type="dxa"/>
          </w:tcPr>
          <w:p w:rsidR="00F0720D" w:rsidRPr="00E3423E" w:rsidRDefault="00F0720D" w:rsidP="008F0CA4">
            <w:pPr>
              <w:jc w:val="left"/>
              <w:rPr>
                <w:color w:val="FF0000"/>
                <w:sz w:val="20"/>
              </w:rPr>
            </w:pPr>
            <w:r w:rsidRPr="00E3423E">
              <w:rPr>
                <w:sz w:val="20"/>
              </w:rPr>
              <w:t>Montant des titres participatifs admis en constitution de la marge de solvabilité enregistré dans les comptes 1600.</w:t>
            </w:r>
          </w:p>
        </w:tc>
      </w:tr>
      <w:tr w:rsidR="00F0720D" w:rsidRPr="00E3423E" w:rsidTr="00405F0A">
        <w:trPr>
          <w:cantSplit/>
        </w:trPr>
        <w:tc>
          <w:tcPr>
            <w:tcW w:w="3402" w:type="dxa"/>
          </w:tcPr>
          <w:p w:rsidR="00F0720D" w:rsidRPr="00E3423E" w:rsidRDefault="00F0720D" w:rsidP="008F0CA4">
            <w:pPr>
              <w:jc w:val="left"/>
              <w:rPr>
                <w:sz w:val="20"/>
              </w:rPr>
            </w:pPr>
            <w:r w:rsidRPr="00E3423E">
              <w:rPr>
                <w:sz w:val="20"/>
              </w:rPr>
              <w:t>Autres emprunts et titres subordonnés admis en constitution de la marge de solvabilité</w:t>
            </w:r>
          </w:p>
        </w:tc>
        <w:tc>
          <w:tcPr>
            <w:tcW w:w="993" w:type="dxa"/>
          </w:tcPr>
          <w:p w:rsidR="00F0720D" w:rsidRPr="00E3423E" w:rsidRDefault="00376C1F" w:rsidP="00561887">
            <w:pPr>
              <w:jc w:val="left"/>
              <w:rPr>
                <w:sz w:val="20"/>
              </w:rPr>
            </w:pPr>
            <w:r>
              <w:rPr>
                <w:sz w:val="20"/>
              </w:rPr>
              <w:t>R0</w:t>
            </w:r>
            <w:r w:rsidR="00561887">
              <w:rPr>
                <w:sz w:val="20"/>
              </w:rPr>
              <w:t>4</w:t>
            </w:r>
            <w:r>
              <w:rPr>
                <w:sz w:val="20"/>
              </w:rPr>
              <w:t>20</w:t>
            </w:r>
          </w:p>
        </w:tc>
        <w:tc>
          <w:tcPr>
            <w:tcW w:w="4785" w:type="dxa"/>
          </w:tcPr>
          <w:p w:rsidR="00F0720D" w:rsidRPr="00E3423E" w:rsidRDefault="00F0720D" w:rsidP="008F0CA4">
            <w:pPr>
              <w:jc w:val="left"/>
              <w:rPr>
                <w:sz w:val="20"/>
              </w:rPr>
            </w:pPr>
            <w:r w:rsidRPr="00E3423E">
              <w:rPr>
                <w:sz w:val="20"/>
              </w:rPr>
              <w:t xml:space="preserve">Montant des </w:t>
            </w:r>
            <w:r>
              <w:rPr>
                <w:sz w:val="20"/>
              </w:rPr>
              <w:t xml:space="preserve">autres </w:t>
            </w:r>
            <w:r w:rsidRPr="00E3423E">
              <w:rPr>
                <w:sz w:val="20"/>
              </w:rPr>
              <w:t>emprunts et titres subordonnés admis en constitution de la marge de solvabilité enregistré dans les comptes 1601 à 1605.</w:t>
            </w:r>
          </w:p>
        </w:tc>
      </w:tr>
      <w:tr w:rsidR="00F0720D" w:rsidRPr="00E3423E" w:rsidTr="00405F0A">
        <w:trPr>
          <w:cantSplit/>
        </w:trPr>
        <w:tc>
          <w:tcPr>
            <w:tcW w:w="3402" w:type="dxa"/>
          </w:tcPr>
          <w:p w:rsidR="00F0720D" w:rsidRPr="00E3423E" w:rsidRDefault="00F0720D" w:rsidP="008F0CA4">
            <w:pPr>
              <w:pStyle w:val="Paragraphedeliste10"/>
              <w:ind w:left="0"/>
              <w:jc w:val="left"/>
              <w:rPr>
                <w:sz w:val="20"/>
              </w:rPr>
            </w:pPr>
            <w:r w:rsidRPr="00E3423E">
              <w:rPr>
                <w:sz w:val="20"/>
              </w:rPr>
              <w:t>Emprunts et titres subordonnés non admis en constitution de la marge de solvabilité</w:t>
            </w:r>
          </w:p>
        </w:tc>
        <w:tc>
          <w:tcPr>
            <w:tcW w:w="993" w:type="dxa"/>
          </w:tcPr>
          <w:p w:rsidR="00F0720D" w:rsidRPr="00E3423E" w:rsidRDefault="00376C1F" w:rsidP="008F0CA4">
            <w:pPr>
              <w:jc w:val="left"/>
              <w:rPr>
                <w:sz w:val="20"/>
              </w:rPr>
            </w:pPr>
            <w:r>
              <w:rPr>
                <w:sz w:val="20"/>
              </w:rPr>
              <w:t>R0</w:t>
            </w:r>
            <w:r w:rsidR="00561887">
              <w:rPr>
                <w:sz w:val="20"/>
              </w:rPr>
              <w:t>4</w:t>
            </w:r>
            <w:r>
              <w:rPr>
                <w:sz w:val="20"/>
              </w:rPr>
              <w:t>30</w:t>
            </w:r>
          </w:p>
        </w:tc>
        <w:tc>
          <w:tcPr>
            <w:tcW w:w="4785" w:type="dxa"/>
          </w:tcPr>
          <w:p w:rsidR="00F0720D" w:rsidRPr="00E3423E" w:rsidRDefault="00F0720D" w:rsidP="008F0CA4">
            <w:pPr>
              <w:jc w:val="left"/>
              <w:rPr>
                <w:sz w:val="20"/>
              </w:rPr>
            </w:pPr>
            <w:r w:rsidRPr="00E3423E">
              <w:rPr>
                <w:sz w:val="20"/>
              </w:rPr>
              <w:t>Montant des emprunts et titres subordonnés non admis en constitution de la marge de solvabilité enregistré dans les comptes 1601 à 1605.</w:t>
            </w:r>
          </w:p>
        </w:tc>
      </w:tr>
      <w:tr w:rsidR="00F0720D" w:rsidRPr="00E3423E" w:rsidTr="00405F0A">
        <w:trPr>
          <w:cantSplit/>
        </w:trPr>
        <w:tc>
          <w:tcPr>
            <w:tcW w:w="3402" w:type="dxa"/>
          </w:tcPr>
          <w:p w:rsidR="00F0720D" w:rsidRPr="00E3423E" w:rsidRDefault="00F0720D" w:rsidP="008F0CA4">
            <w:pPr>
              <w:pStyle w:val="Paragraphedeliste10"/>
              <w:ind w:left="0"/>
              <w:jc w:val="left"/>
              <w:rPr>
                <w:sz w:val="20"/>
              </w:rPr>
            </w:pPr>
            <w:r w:rsidRPr="00E3423E">
              <w:rPr>
                <w:sz w:val="20"/>
              </w:rPr>
              <w:lastRenderedPageBreak/>
              <w:t>Total des passifs subordonnés</w:t>
            </w:r>
          </w:p>
        </w:tc>
        <w:tc>
          <w:tcPr>
            <w:tcW w:w="993" w:type="dxa"/>
          </w:tcPr>
          <w:p w:rsidR="00F0720D" w:rsidRPr="00E3423E" w:rsidRDefault="00376C1F" w:rsidP="00561887">
            <w:pPr>
              <w:jc w:val="left"/>
              <w:rPr>
                <w:sz w:val="20"/>
              </w:rPr>
            </w:pPr>
            <w:r>
              <w:rPr>
                <w:sz w:val="20"/>
              </w:rPr>
              <w:t>R0</w:t>
            </w:r>
            <w:r w:rsidR="00561887">
              <w:rPr>
                <w:sz w:val="20"/>
              </w:rPr>
              <w:t>4</w:t>
            </w:r>
            <w:r>
              <w:rPr>
                <w:sz w:val="20"/>
              </w:rPr>
              <w:t>40</w:t>
            </w:r>
            <w:r w:rsidR="00F0720D" w:rsidRPr="00E3423E">
              <w:rPr>
                <w:sz w:val="20"/>
              </w:rPr>
              <w:t>*</w:t>
            </w:r>
          </w:p>
        </w:tc>
        <w:tc>
          <w:tcPr>
            <w:tcW w:w="4785" w:type="dxa"/>
          </w:tcPr>
          <w:p w:rsidR="00F0720D" w:rsidRPr="00E3423E" w:rsidRDefault="00F0720D" w:rsidP="008F0CA4">
            <w:pPr>
              <w:jc w:val="left"/>
              <w:rPr>
                <w:sz w:val="20"/>
              </w:rPr>
            </w:pPr>
            <w:r w:rsidRPr="00E3423E">
              <w:rPr>
                <w:sz w:val="20"/>
              </w:rPr>
              <w:t>Total des passifs subordonnés enregistrés dans les comptes 160.</w:t>
            </w:r>
          </w:p>
          <w:p w:rsidR="00F0720D" w:rsidRPr="00E3423E" w:rsidRDefault="00F0720D" w:rsidP="00561887">
            <w:pPr>
              <w:jc w:val="left"/>
              <w:rPr>
                <w:sz w:val="20"/>
              </w:rPr>
            </w:pPr>
            <w:r w:rsidRPr="00E3423E">
              <w:rPr>
                <w:sz w:val="20"/>
              </w:rPr>
              <w:t xml:space="preserve">Correspond à la somme des montants enregistrés en lignes </w:t>
            </w:r>
            <w:r w:rsidR="00376C1F">
              <w:rPr>
                <w:sz w:val="20"/>
              </w:rPr>
              <w:t>R0</w:t>
            </w:r>
            <w:r w:rsidR="00561887">
              <w:rPr>
                <w:sz w:val="20"/>
              </w:rPr>
              <w:t>4</w:t>
            </w:r>
            <w:r w:rsidR="00376C1F">
              <w:rPr>
                <w:sz w:val="20"/>
              </w:rPr>
              <w:t>10, R0</w:t>
            </w:r>
            <w:r w:rsidR="00561887">
              <w:rPr>
                <w:sz w:val="20"/>
              </w:rPr>
              <w:t>4</w:t>
            </w:r>
            <w:r w:rsidR="00376C1F">
              <w:rPr>
                <w:sz w:val="20"/>
              </w:rPr>
              <w:t>20</w:t>
            </w:r>
            <w:r w:rsidRPr="00E3423E">
              <w:rPr>
                <w:sz w:val="20"/>
              </w:rPr>
              <w:t xml:space="preserve"> et </w:t>
            </w:r>
            <w:r w:rsidR="00376C1F">
              <w:rPr>
                <w:sz w:val="20"/>
              </w:rPr>
              <w:t>R0</w:t>
            </w:r>
            <w:r w:rsidR="00561887">
              <w:rPr>
                <w:sz w:val="20"/>
              </w:rPr>
              <w:t>4</w:t>
            </w:r>
            <w:r w:rsidR="00376C1F">
              <w:rPr>
                <w:sz w:val="20"/>
              </w:rPr>
              <w:t>30</w:t>
            </w:r>
            <w:r w:rsidRPr="00E3423E">
              <w:rPr>
                <w:sz w:val="20"/>
              </w:rPr>
              <w:t>.</w:t>
            </w:r>
          </w:p>
        </w:tc>
      </w:tr>
    </w:tbl>
    <w:p w:rsidR="00F0720D" w:rsidRDefault="00F0720D" w:rsidP="00F0720D">
      <w:pPr>
        <w:rPr>
          <w:b/>
          <w:i/>
        </w:rPr>
      </w:pPr>
    </w:p>
    <w:p w:rsidR="00F0720D" w:rsidRDefault="00F0720D" w:rsidP="00F0720D">
      <w:pPr>
        <w:rPr>
          <w:b/>
          <w:i/>
        </w:rPr>
      </w:pPr>
    </w:p>
    <w:p w:rsidR="00F0720D" w:rsidRPr="000F0D4F" w:rsidRDefault="00F0720D" w:rsidP="00F0720D">
      <w:pPr>
        <w:rPr>
          <w:b/>
          <w:i/>
        </w:rPr>
      </w:pPr>
      <w:r>
        <w:rPr>
          <w:b/>
          <w:i/>
        </w:rPr>
        <w:t>Deuxième</w:t>
      </w:r>
      <w:r w:rsidRPr="000F0D4F">
        <w:rPr>
          <w:b/>
          <w:i/>
        </w:rPr>
        <w:t xml:space="preserve"> tableau :</w:t>
      </w:r>
    </w:p>
    <w:p w:rsidR="00F0720D" w:rsidRDefault="00F0720D" w:rsidP="00F0720D">
      <w:pPr>
        <w:pStyle w:val="Paragraphedeliste10"/>
        <w:spacing w:before="120" w:after="120"/>
        <w:ind w:left="0"/>
      </w:pPr>
      <w:r w:rsidRPr="00840181">
        <w:t>Pour rappel, les organismes soumis à l’obligation de renseigner les tableaux des titres subordonnés doivent fournir des informations détaillées par titre pour chacune des trois catégories des titres subordonnés</w:t>
      </w:r>
      <w:r>
        <w:t xml:space="preserve"> et</w:t>
      </w:r>
      <w:r w:rsidRPr="00840181">
        <w:t xml:space="preserve"> la somme des encours des titres pour lesquels il est donné une information détaillée doit représenter au moins 90% du solde à la clôture de l’exercice de </w:t>
      </w:r>
      <w:proofErr w:type="spellStart"/>
      <w:r w:rsidRPr="00840181">
        <w:t>reporting</w:t>
      </w:r>
      <w:proofErr w:type="spellEnd"/>
      <w:r w:rsidRPr="00840181">
        <w:t xml:space="preserve"> pour chacune de ces catégories.</w:t>
      </w:r>
    </w:p>
    <w:p w:rsidR="00F0720D" w:rsidRPr="00840181" w:rsidRDefault="00F0720D" w:rsidP="00F0720D">
      <w:pPr>
        <w:pStyle w:val="Paragraphedeliste10"/>
        <w:spacing w:before="120" w:after="120"/>
        <w:ind w:left="0"/>
      </w:pPr>
      <w:r>
        <w:t>Ainsi, les organismes doivent remplir autant de lignes par titre que nécessaire pour atteindre le minimum de 90% du solde à la clôture N par catégorie des titres subordonnées. L</w:t>
      </w:r>
      <w:r w:rsidR="001E016F">
        <w:t>a description</w:t>
      </w:r>
      <w:r>
        <w:t xml:space="preserve"> du tableau ci-dessous </w:t>
      </w:r>
      <w:r w:rsidR="001E016F">
        <w:t xml:space="preserve">ne </w:t>
      </w:r>
      <w:r>
        <w:t xml:space="preserve">prévoit </w:t>
      </w:r>
      <w:r w:rsidR="001E016F">
        <w:t>que 2</w:t>
      </w:r>
      <w:r>
        <w:t xml:space="preserve"> lignes </w:t>
      </w:r>
      <w:r w:rsidR="007D657D">
        <w:t xml:space="preserve">par titre </w:t>
      </w:r>
      <w:r>
        <w:t xml:space="preserve">pour chaque catégorie (lignes </w:t>
      </w:r>
      <w:r w:rsidR="001E016F">
        <w:t>R0</w:t>
      </w:r>
      <w:r w:rsidR="00561887">
        <w:t>5</w:t>
      </w:r>
      <w:r w:rsidR="001E016F">
        <w:t>00 et R0</w:t>
      </w:r>
      <w:r w:rsidR="00561887">
        <w:t>5</w:t>
      </w:r>
      <w:r w:rsidR="001E016F">
        <w:t>10</w:t>
      </w:r>
      <w:r>
        <w:t xml:space="preserve">, </w:t>
      </w:r>
      <w:r w:rsidR="001E016F">
        <w:t>R0</w:t>
      </w:r>
      <w:r w:rsidR="00561887">
        <w:t>6</w:t>
      </w:r>
      <w:r w:rsidR="001E016F">
        <w:t>00</w:t>
      </w:r>
      <w:r>
        <w:t xml:space="preserve"> </w:t>
      </w:r>
      <w:r w:rsidR="001E016F">
        <w:t>et</w:t>
      </w:r>
      <w:r>
        <w:t xml:space="preserve"> </w:t>
      </w:r>
      <w:r w:rsidR="001E016F">
        <w:t>R0</w:t>
      </w:r>
      <w:r w:rsidR="00561887">
        <w:t>6</w:t>
      </w:r>
      <w:r w:rsidR="001E016F">
        <w:t>10</w:t>
      </w:r>
      <w:r>
        <w:t xml:space="preserve">, </w:t>
      </w:r>
      <w:r w:rsidR="001E016F">
        <w:t>R0</w:t>
      </w:r>
      <w:r w:rsidR="00561887">
        <w:t>7</w:t>
      </w:r>
      <w:r w:rsidR="001E016F">
        <w:t>00</w:t>
      </w:r>
      <w:r>
        <w:t xml:space="preserve"> </w:t>
      </w:r>
      <w:r w:rsidR="001E016F">
        <w:t>et</w:t>
      </w:r>
      <w:r>
        <w:t xml:space="preserve"> </w:t>
      </w:r>
      <w:r w:rsidR="001E016F">
        <w:t>R0</w:t>
      </w:r>
      <w:r w:rsidR="00561887">
        <w:t>7</w:t>
      </w:r>
      <w:r w:rsidR="001E016F">
        <w:t>10</w:t>
      </w:r>
      <w:r>
        <w:t>) ; d’autres lignes peuvent être rajoutées si nécessaire.</w:t>
      </w:r>
    </w:p>
    <w:p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2552"/>
        <w:gridCol w:w="1701"/>
        <w:gridCol w:w="4927"/>
      </w:tblGrid>
      <w:tr w:rsidR="00F0720D" w:rsidRPr="00E3423E" w:rsidTr="00405F0A">
        <w:trPr>
          <w:cantSplit/>
          <w:tblHeader/>
        </w:trPr>
        <w:tc>
          <w:tcPr>
            <w:tcW w:w="2552" w:type="dxa"/>
          </w:tcPr>
          <w:p w:rsidR="00F0720D" w:rsidRPr="00E3423E" w:rsidRDefault="00F0720D" w:rsidP="008F0CA4">
            <w:pPr>
              <w:jc w:val="left"/>
              <w:rPr>
                <w:b/>
                <w:sz w:val="20"/>
              </w:rPr>
            </w:pPr>
            <w:r w:rsidRPr="00E3423E">
              <w:rPr>
                <w:b/>
                <w:sz w:val="20"/>
              </w:rPr>
              <w:t>Intitulé</w:t>
            </w:r>
          </w:p>
        </w:tc>
        <w:tc>
          <w:tcPr>
            <w:tcW w:w="1701" w:type="dxa"/>
          </w:tcPr>
          <w:p w:rsidR="00F0720D" w:rsidRPr="00E3423E" w:rsidRDefault="005F274F" w:rsidP="00380A90">
            <w:pPr>
              <w:jc w:val="left"/>
              <w:rPr>
                <w:b/>
                <w:sz w:val="20"/>
              </w:rPr>
            </w:pPr>
            <w:r>
              <w:rPr>
                <w:b/>
                <w:sz w:val="20"/>
              </w:rPr>
              <w:t>Ligne</w:t>
            </w:r>
            <w:r w:rsidR="00380A90">
              <w:rPr>
                <w:b/>
                <w:sz w:val="20"/>
              </w:rPr>
              <w:t xml:space="preserve"> (Cellule)</w:t>
            </w:r>
          </w:p>
        </w:tc>
        <w:tc>
          <w:tcPr>
            <w:tcW w:w="4927" w:type="dxa"/>
          </w:tcPr>
          <w:p w:rsidR="00F0720D" w:rsidRPr="00E3423E" w:rsidRDefault="00F0720D" w:rsidP="008F0CA4">
            <w:pPr>
              <w:jc w:val="left"/>
              <w:rPr>
                <w:b/>
                <w:sz w:val="20"/>
              </w:rPr>
            </w:pPr>
            <w:r w:rsidRPr="00E3423E">
              <w:rPr>
                <w:b/>
                <w:sz w:val="20"/>
              </w:rPr>
              <w:t>Définition et formule</w:t>
            </w:r>
          </w:p>
        </w:tc>
      </w:tr>
      <w:tr w:rsidR="00F0720D" w:rsidRPr="00E3423E" w:rsidTr="00405F0A">
        <w:trPr>
          <w:cantSplit/>
        </w:trPr>
        <w:tc>
          <w:tcPr>
            <w:tcW w:w="2552" w:type="dxa"/>
          </w:tcPr>
          <w:p w:rsidR="00F0720D" w:rsidRPr="00E3423E" w:rsidRDefault="00F0720D" w:rsidP="008F0CA4">
            <w:pPr>
              <w:jc w:val="left"/>
              <w:rPr>
                <w:sz w:val="20"/>
              </w:rPr>
            </w:pPr>
            <w:r w:rsidRPr="00F72D5F">
              <w:rPr>
                <w:sz w:val="20"/>
              </w:rPr>
              <w:t>Titre "A" n°1</w:t>
            </w:r>
            <w:r>
              <w:rPr>
                <w:sz w:val="20"/>
              </w:rPr>
              <w:t>,...</w:t>
            </w:r>
          </w:p>
        </w:tc>
        <w:tc>
          <w:tcPr>
            <w:tcW w:w="1701" w:type="dxa"/>
          </w:tcPr>
          <w:p w:rsidR="00F0720D" w:rsidRPr="009C034D" w:rsidRDefault="005F274F" w:rsidP="00561887">
            <w:pPr>
              <w:jc w:val="left"/>
              <w:rPr>
                <w:sz w:val="20"/>
              </w:rPr>
            </w:pPr>
            <w:r>
              <w:rPr>
                <w:sz w:val="20"/>
              </w:rPr>
              <w:t>R0</w:t>
            </w:r>
            <w:r w:rsidR="00561887">
              <w:rPr>
                <w:sz w:val="20"/>
              </w:rPr>
              <w:t>5</w:t>
            </w:r>
            <w:r>
              <w:rPr>
                <w:sz w:val="20"/>
              </w:rPr>
              <w:t>00</w:t>
            </w:r>
            <w:r w:rsidR="00F0720D" w:rsidRPr="009C034D">
              <w:rPr>
                <w:sz w:val="20"/>
              </w:rPr>
              <w:t>,</w:t>
            </w:r>
            <w:r>
              <w:rPr>
                <w:sz w:val="20"/>
              </w:rPr>
              <w:t xml:space="preserve"> R0</w:t>
            </w:r>
            <w:r w:rsidR="00561887">
              <w:rPr>
                <w:sz w:val="20"/>
              </w:rPr>
              <w:t>5</w:t>
            </w:r>
            <w:r>
              <w:rPr>
                <w:sz w:val="20"/>
              </w:rPr>
              <w:t xml:space="preserve">10, </w:t>
            </w:r>
            <w:r w:rsidR="00F0720D" w:rsidRPr="009C034D">
              <w:rPr>
                <w:sz w:val="20"/>
              </w:rPr>
              <w:t>...</w:t>
            </w:r>
          </w:p>
        </w:tc>
        <w:tc>
          <w:tcPr>
            <w:tcW w:w="4927" w:type="dxa"/>
          </w:tcPr>
          <w:p w:rsidR="00F0720D" w:rsidRPr="00E3423E" w:rsidRDefault="00F0720D" w:rsidP="008F0CA4">
            <w:pPr>
              <w:jc w:val="left"/>
              <w:rPr>
                <w:color w:val="FF0000"/>
                <w:sz w:val="20"/>
              </w:rPr>
            </w:pPr>
            <w:r>
              <w:rPr>
                <w:sz w:val="20"/>
              </w:rPr>
              <w:t>Informations détaillées par titre pour les titres subordonnés de la première catégorie (</w:t>
            </w:r>
            <w:r w:rsidRPr="00E3423E">
              <w:rPr>
                <w:sz w:val="20"/>
              </w:rPr>
              <w:t>Titres participatifs admis en constitution de la marge de solvabilité</w:t>
            </w:r>
            <w:r>
              <w:rPr>
                <w:sz w:val="20"/>
              </w:rPr>
              <w:t>)</w:t>
            </w:r>
            <w:r w:rsidRPr="00E3423E">
              <w:rPr>
                <w:sz w:val="20"/>
              </w:rPr>
              <w:t>.</w:t>
            </w:r>
          </w:p>
        </w:tc>
      </w:tr>
      <w:tr w:rsidR="00F0720D" w:rsidRPr="00E3423E" w:rsidTr="00405F0A">
        <w:trPr>
          <w:cantSplit/>
        </w:trPr>
        <w:tc>
          <w:tcPr>
            <w:tcW w:w="2552" w:type="dxa"/>
          </w:tcPr>
          <w:p w:rsidR="00F0720D" w:rsidRPr="00E3423E" w:rsidRDefault="00F0720D" w:rsidP="008F0CA4">
            <w:pPr>
              <w:jc w:val="left"/>
              <w:rPr>
                <w:sz w:val="20"/>
              </w:rPr>
            </w:pPr>
            <w:r w:rsidRPr="00C44DAA">
              <w:rPr>
                <w:sz w:val="20"/>
              </w:rPr>
              <w:t>Sous-total des titres détaillés</w:t>
            </w:r>
          </w:p>
        </w:tc>
        <w:tc>
          <w:tcPr>
            <w:tcW w:w="1701" w:type="dxa"/>
          </w:tcPr>
          <w:p w:rsidR="00F0720D" w:rsidRPr="00E3423E" w:rsidRDefault="005F274F" w:rsidP="00561887">
            <w:pPr>
              <w:jc w:val="left"/>
              <w:rPr>
                <w:sz w:val="20"/>
              </w:rPr>
            </w:pPr>
            <w:r>
              <w:rPr>
                <w:sz w:val="20"/>
              </w:rPr>
              <w:t>R0</w:t>
            </w:r>
            <w:r w:rsidR="00561887">
              <w:rPr>
                <w:sz w:val="20"/>
              </w:rPr>
              <w:t>5</w:t>
            </w:r>
            <w:r>
              <w:rPr>
                <w:sz w:val="20"/>
              </w:rPr>
              <w:t>70</w:t>
            </w:r>
            <w:r w:rsidR="00380A90">
              <w:rPr>
                <w:sz w:val="20"/>
              </w:rPr>
              <w:t>/C0060</w:t>
            </w:r>
          </w:p>
        </w:tc>
        <w:tc>
          <w:tcPr>
            <w:tcW w:w="4927" w:type="dxa"/>
          </w:tcPr>
          <w:p w:rsidR="00380A90" w:rsidRDefault="00380A90" w:rsidP="008F0CA4">
            <w:pPr>
              <w:jc w:val="left"/>
              <w:rPr>
                <w:sz w:val="20"/>
              </w:rPr>
            </w:pPr>
            <w:r>
              <w:rPr>
                <w:sz w:val="20"/>
              </w:rPr>
              <w:t>Seule la colonne C0060 est renseignée.</w:t>
            </w:r>
          </w:p>
          <w:p w:rsidR="00F0720D" w:rsidRDefault="00F0720D" w:rsidP="008F0CA4">
            <w:pPr>
              <w:jc w:val="left"/>
              <w:rPr>
                <w:sz w:val="20"/>
              </w:rPr>
            </w:pPr>
            <w:r>
              <w:rPr>
                <w:sz w:val="20"/>
              </w:rPr>
              <w:t>Total des encours à la clôture N des titres subordonnés de la première catégorie pour lesquels il est donné une information détaillée dans les lignes précédentes.</w:t>
            </w:r>
          </w:p>
          <w:p w:rsidR="00F0720D" w:rsidRPr="00E3423E" w:rsidRDefault="00F0720D" w:rsidP="00561887">
            <w:pPr>
              <w:jc w:val="left"/>
              <w:rPr>
                <w:sz w:val="20"/>
              </w:rPr>
            </w:pPr>
            <w:r>
              <w:rPr>
                <w:sz w:val="20"/>
              </w:rPr>
              <w:t xml:space="preserve">Correspond au total des montants enregistrés dans les </w:t>
            </w:r>
            <w:r w:rsidR="00380A90">
              <w:rPr>
                <w:sz w:val="20"/>
              </w:rPr>
              <w:t>lignes</w:t>
            </w:r>
            <w:r>
              <w:rPr>
                <w:sz w:val="20"/>
              </w:rPr>
              <w:t xml:space="preserve"> </w:t>
            </w:r>
            <w:r w:rsidR="00380A90">
              <w:rPr>
                <w:sz w:val="20"/>
              </w:rPr>
              <w:t>R0</w:t>
            </w:r>
            <w:r w:rsidR="00561887">
              <w:rPr>
                <w:sz w:val="20"/>
              </w:rPr>
              <w:t>5</w:t>
            </w:r>
            <w:r w:rsidR="00380A90">
              <w:rPr>
                <w:sz w:val="20"/>
              </w:rPr>
              <w:t>00 et suivantes.</w:t>
            </w:r>
          </w:p>
        </w:tc>
      </w:tr>
      <w:tr w:rsidR="00F0720D" w:rsidRPr="00E3423E" w:rsidTr="00405F0A">
        <w:trPr>
          <w:cantSplit/>
        </w:trPr>
        <w:tc>
          <w:tcPr>
            <w:tcW w:w="2552" w:type="dxa"/>
          </w:tcPr>
          <w:p w:rsidR="00F0720D" w:rsidRPr="00E3423E" w:rsidRDefault="00F0720D" w:rsidP="008F0CA4">
            <w:pPr>
              <w:pStyle w:val="Paragraphedeliste10"/>
              <w:ind w:left="0"/>
              <w:jc w:val="left"/>
              <w:rPr>
                <w:sz w:val="20"/>
              </w:rPr>
            </w:pPr>
            <w:r w:rsidRPr="00C44DAA">
              <w:rPr>
                <w:sz w:val="20"/>
              </w:rPr>
              <w:t>Solde total de la catégorie</w:t>
            </w:r>
          </w:p>
        </w:tc>
        <w:tc>
          <w:tcPr>
            <w:tcW w:w="1701" w:type="dxa"/>
          </w:tcPr>
          <w:p w:rsidR="00F0720D" w:rsidRPr="00E3423E" w:rsidRDefault="00480714" w:rsidP="00561887">
            <w:pPr>
              <w:jc w:val="left"/>
              <w:rPr>
                <w:sz w:val="20"/>
              </w:rPr>
            </w:pPr>
            <w:r>
              <w:rPr>
                <w:sz w:val="20"/>
              </w:rPr>
              <w:t>R0</w:t>
            </w:r>
            <w:r w:rsidR="00561887">
              <w:rPr>
                <w:sz w:val="20"/>
              </w:rPr>
              <w:t>5</w:t>
            </w:r>
            <w:r>
              <w:rPr>
                <w:sz w:val="20"/>
              </w:rPr>
              <w:t>80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F0720D" w:rsidRDefault="00F0720D" w:rsidP="008F0CA4">
            <w:pPr>
              <w:jc w:val="left"/>
              <w:rPr>
                <w:sz w:val="20"/>
              </w:rPr>
            </w:pPr>
            <w:r>
              <w:rPr>
                <w:sz w:val="20"/>
              </w:rPr>
              <w:t>Solde à la clôture N</w:t>
            </w:r>
            <w:r w:rsidRPr="00E3423E">
              <w:rPr>
                <w:sz w:val="20"/>
              </w:rPr>
              <w:t xml:space="preserve"> des titres participatifs admis en constitution de la marge de solvabilité enregistré dans les comptes 1600.</w:t>
            </w:r>
          </w:p>
          <w:p w:rsidR="00F0720D" w:rsidRPr="00E3423E" w:rsidRDefault="00F0720D"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10/C0050</w:t>
            </w:r>
            <w:r>
              <w:rPr>
                <w:sz w:val="20"/>
              </w:rPr>
              <w:t xml:space="preserve"> du premier tableau</w:t>
            </w:r>
            <w:r w:rsidR="00380A90">
              <w:rPr>
                <w:sz w:val="20"/>
              </w:rPr>
              <w:t>.</w:t>
            </w:r>
          </w:p>
        </w:tc>
      </w:tr>
      <w:tr w:rsidR="00F0720D" w:rsidRPr="00E3423E" w:rsidTr="00405F0A">
        <w:trPr>
          <w:cantSplit/>
        </w:trPr>
        <w:tc>
          <w:tcPr>
            <w:tcW w:w="2552" w:type="dxa"/>
          </w:tcPr>
          <w:p w:rsidR="00F0720D" w:rsidRPr="00E3423E" w:rsidRDefault="00F0720D" w:rsidP="008F0CA4">
            <w:pPr>
              <w:pStyle w:val="Paragraphedeliste10"/>
              <w:ind w:left="0"/>
              <w:jc w:val="left"/>
              <w:rPr>
                <w:sz w:val="20"/>
              </w:rPr>
            </w:pPr>
            <w:r w:rsidRPr="00C44DAA">
              <w:rPr>
                <w:sz w:val="20"/>
              </w:rPr>
              <w:t>Pourcentage des titres détaillés</w:t>
            </w:r>
          </w:p>
        </w:tc>
        <w:tc>
          <w:tcPr>
            <w:tcW w:w="1701" w:type="dxa"/>
          </w:tcPr>
          <w:p w:rsidR="00F0720D" w:rsidRPr="00E3423E" w:rsidRDefault="00480714" w:rsidP="00561887">
            <w:pPr>
              <w:jc w:val="left"/>
              <w:rPr>
                <w:sz w:val="20"/>
              </w:rPr>
            </w:pPr>
            <w:r>
              <w:rPr>
                <w:sz w:val="20"/>
              </w:rPr>
              <w:t>R0</w:t>
            </w:r>
            <w:r w:rsidR="00561887">
              <w:rPr>
                <w:sz w:val="20"/>
              </w:rPr>
              <w:t>5</w:t>
            </w:r>
            <w:r>
              <w:rPr>
                <w:sz w:val="20"/>
              </w:rPr>
              <w:t>90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F0720D" w:rsidRDefault="00F0720D" w:rsidP="008F0CA4">
            <w:pPr>
              <w:jc w:val="left"/>
              <w:rPr>
                <w:sz w:val="20"/>
              </w:rPr>
            </w:pPr>
            <w:r>
              <w:rPr>
                <w:sz w:val="20"/>
              </w:rPr>
              <w:t xml:space="preserve">Pourcentage des titres subordonnés de la première catégorie pour lesquels il est donné une information détaillée dans les lignes </w:t>
            </w:r>
            <w:r w:rsidR="000D4A2A">
              <w:rPr>
                <w:sz w:val="20"/>
              </w:rPr>
              <w:t>R0100</w:t>
            </w:r>
            <w:r>
              <w:rPr>
                <w:sz w:val="20"/>
              </w:rPr>
              <w:t xml:space="preserve"> </w:t>
            </w:r>
            <w:r w:rsidR="000D4A2A">
              <w:rPr>
                <w:sz w:val="20"/>
              </w:rPr>
              <w:t>et suivantes</w:t>
            </w:r>
            <w:r>
              <w:rPr>
                <w:sz w:val="20"/>
              </w:rPr>
              <w:t xml:space="preserve">, par rapport au total figurant dans la cellule </w:t>
            </w:r>
            <w:r w:rsidR="00121A23">
              <w:rPr>
                <w:sz w:val="20"/>
              </w:rPr>
              <w:t>R00</w:t>
            </w:r>
            <w:r w:rsidR="00561887">
              <w:rPr>
                <w:sz w:val="20"/>
              </w:rPr>
              <w:t>5</w:t>
            </w:r>
            <w:r w:rsidR="00121A23">
              <w:rPr>
                <w:sz w:val="20"/>
              </w:rPr>
              <w:t>80/C0060</w:t>
            </w:r>
            <w:r>
              <w:rPr>
                <w:sz w:val="20"/>
              </w:rPr>
              <w:t xml:space="preserve"> :</w:t>
            </w:r>
          </w:p>
          <w:p w:rsidR="00F0720D" w:rsidRDefault="00121A23" w:rsidP="00121A23">
            <w:pPr>
              <w:jc w:val="left"/>
              <w:rPr>
                <w:sz w:val="20"/>
              </w:rPr>
            </w:pPr>
            <w:r>
              <w:rPr>
                <w:sz w:val="20"/>
              </w:rPr>
              <w:t>R0</w:t>
            </w:r>
            <w:r w:rsidR="00561887">
              <w:rPr>
                <w:sz w:val="20"/>
              </w:rPr>
              <w:t>5</w:t>
            </w:r>
            <w:r>
              <w:rPr>
                <w:sz w:val="20"/>
              </w:rPr>
              <w:t>90/C0060</w:t>
            </w:r>
            <w:r w:rsidR="00F0720D">
              <w:rPr>
                <w:sz w:val="20"/>
              </w:rPr>
              <w:t xml:space="preserve"> = </w:t>
            </w:r>
            <w:r w:rsidRPr="00121A23">
              <w:rPr>
                <w:sz w:val="20"/>
                <w:u w:val="single"/>
              </w:rPr>
              <w:t>R0</w:t>
            </w:r>
            <w:r w:rsidR="00561887">
              <w:rPr>
                <w:sz w:val="20"/>
                <w:u w:val="single"/>
              </w:rPr>
              <w:t>5</w:t>
            </w:r>
            <w:r w:rsidRPr="00121A23">
              <w:rPr>
                <w:sz w:val="20"/>
                <w:u w:val="single"/>
              </w:rPr>
              <w:t>70/C0060</w:t>
            </w:r>
            <w:r w:rsidR="00F0720D">
              <w:rPr>
                <w:sz w:val="20"/>
              </w:rPr>
              <w:t xml:space="preserve"> (en%)</w:t>
            </w:r>
          </w:p>
          <w:p w:rsidR="00121A23" w:rsidRPr="00E3423E" w:rsidRDefault="00121A23" w:rsidP="00561887">
            <w:pPr>
              <w:jc w:val="left"/>
              <w:rPr>
                <w:sz w:val="20"/>
              </w:rPr>
            </w:pPr>
            <w:r>
              <w:rPr>
                <w:sz w:val="20"/>
              </w:rPr>
              <w:t xml:space="preserve">                           R0</w:t>
            </w:r>
            <w:r w:rsidR="00561887">
              <w:rPr>
                <w:sz w:val="20"/>
              </w:rPr>
              <w:t>5</w:t>
            </w:r>
            <w:r>
              <w:rPr>
                <w:sz w:val="20"/>
              </w:rPr>
              <w:t>80/C0060</w:t>
            </w:r>
          </w:p>
        </w:tc>
      </w:tr>
      <w:tr w:rsidR="00F0720D" w:rsidRPr="00E3423E" w:rsidTr="00405F0A">
        <w:trPr>
          <w:cantSplit/>
        </w:trPr>
        <w:tc>
          <w:tcPr>
            <w:tcW w:w="2552" w:type="dxa"/>
          </w:tcPr>
          <w:p w:rsidR="00F0720D" w:rsidRPr="00E3423E" w:rsidRDefault="00F0720D" w:rsidP="008F0CA4">
            <w:pPr>
              <w:jc w:val="left"/>
              <w:rPr>
                <w:sz w:val="20"/>
              </w:rPr>
            </w:pPr>
            <w:r w:rsidRPr="00F72D5F">
              <w:rPr>
                <w:sz w:val="20"/>
              </w:rPr>
              <w:t>Titre "</w:t>
            </w:r>
            <w:r>
              <w:rPr>
                <w:sz w:val="20"/>
              </w:rPr>
              <w:t>B</w:t>
            </w:r>
            <w:r w:rsidRPr="00F72D5F">
              <w:rPr>
                <w:sz w:val="20"/>
              </w:rPr>
              <w:t>" n°1</w:t>
            </w:r>
            <w:r>
              <w:rPr>
                <w:sz w:val="20"/>
              </w:rPr>
              <w:t>,...</w:t>
            </w:r>
          </w:p>
        </w:tc>
        <w:tc>
          <w:tcPr>
            <w:tcW w:w="1701" w:type="dxa"/>
          </w:tcPr>
          <w:p w:rsidR="00F0720D" w:rsidRPr="00E3423E" w:rsidRDefault="00480714" w:rsidP="00561887">
            <w:pPr>
              <w:jc w:val="left"/>
              <w:rPr>
                <w:sz w:val="20"/>
              </w:rPr>
            </w:pPr>
            <w:r>
              <w:rPr>
                <w:sz w:val="20"/>
              </w:rPr>
              <w:t>R0</w:t>
            </w:r>
            <w:r w:rsidR="00561887">
              <w:rPr>
                <w:sz w:val="20"/>
              </w:rPr>
              <w:t>6</w:t>
            </w:r>
            <w:r>
              <w:rPr>
                <w:sz w:val="20"/>
              </w:rPr>
              <w:t>00</w:t>
            </w:r>
            <w:r w:rsidR="00F0720D">
              <w:rPr>
                <w:sz w:val="20"/>
              </w:rPr>
              <w:t>,</w:t>
            </w:r>
            <w:r>
              <w:rPr>
                <w:sz w:val="20"/>
              </w:rPr>
              <w:t xml:space="preserve"> R0</w:t>
            </w:r>
            <w:r w:rsidR="00561887">
              <w:rPr>
                <w:sz w:val="20"/>
              </w:rPr>
              <w:t>6</w:t>
            </w:r>
            <w:r>
              <w:rPr>
                <w:sz w:val="20"/>
              </w:rPr>
              <w:t xml:space="preserve">10, </w:t>
            </w:r>
            <w:r w:rsidR="00F0720D" w:rsidRPr="009C034D">
              <w:rPr>
                <w:sz w:val="20"/>
              </w:rPr>
              <w:t>...</w:t>
            </w:r>
          </w:p>
        </w:tc>
        <w:tc>
          <w:tcPr>
            <w:tcW w:w="4927" w:type="dxa"/>
          </w:tcPr>
          <w:p w:rsidR="00F0720D" w:rsidRPr="00E3423E" w:rsidRDefault="00F0720D" w:rsidP="008F0CA4">
            <w:pPr>
              <w:jc w:val="left"/>
              <w:rPr>
                <w:color w:val="FF0000"/>
                <w:sz w:val="20"/>
              </w:rPr>
            </w:pPr>
            <w:r>
              <w:rPr>
                <w:sz w:val="20"/>
              </w:rPr>
              <w:t>Informations détaillées par titre pour les titres subordonnés de la deuxième catégorie (</w:t>
            </w:r>
            <w:r w:rsidRPr="00E3423E">
              <w:rPr>
                <w:sz w:val="20"/>
              </w:rPr>
              <w:t>Autres emprunts et titres subordonnés admis en constitution de la marge de solvabilité</w:t>
            </w:r>
            <w:r>
              <w:rPr>
                <w:sz w:val="20"/>
              </w:rPr>
              <w:t>)</w:t>
            </w:r>
            <w:r w:rsidRPr="00E3423E">
              <w:rPr>
                <w:sz w:val="20"/>
              </w:rPr>
              <w:t>.</w:t>
            </w:r>
          </w:p>
        </w:tc>
      </w:tr>
      <w:tr w:rsidR="00480714" w:rsidRPr="00E3423E" w:rsidTr="00405F0A">
        <w:trPr>
          <w:cantSplit/>
        </w:trPr>
        <w:tc>
          <w:tcPr>
            <w:tcW w:w="2552" w:type="dxa"/>
          </w:tcPr>
          <w:p w:rsidR="00480714" w:rsidRPr="00E3423E" w:rsidRDefault="00480714" w:rsidP="008F0CA4">
            <w:pPr>
              <w:jc w:val="left"/>
              <w:rPr>
                <w:sz w:val="20"/>
              </w:rPr>
            </w:pPr>
            <w:r w:rsidRPr="00C44DAA">
              <w:rPr>
                <w:sz w:val="20"/>
              </w:rPr>
              <w:t>Sous-total des titres détaillés</w:t>
            </w:r>
          </w:p>
        </w:tc>
        <w:tc>
          <w:tcPr>
            <w:tcW w:w="1701" w:type="dxa"/>
          </w:tcPr>
          <w:p w:rsidR="00480714" w:rsidRPr="00E3423E" w:rsidRDefault="00480714" w:rsidP="00561887">
            <w:pPr>
              <w:jc w:val="left"/>
              <w:rPr>
                <w:sz w:val="20"/>
              </w:rPr>
            </w:pPr>
            <w:r>
              <w:rPr>
                <w:sz w:val="20"/>
              </w:rPr>
              <w:t>R0</w:t>
            </w:r>
            <w:r w:rsidR="00561887">
              <w:rPr>
                <w:sz w:val="20"/>
              </w:rPr>
              <w:t>6</w:t>
            </w:r>
            <w:r>
              <w:rPr>
                <w:sz w:val="20"/>
              </w:rPr>
              <w:t>70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Total des encours à la clôture N des titres de la deuxième catégorie des titres subordonnés pour lesquels il est donné une information détaillée dans les lignes précédentes.</w:t>
            </w:r>
          </w:p>
          <w:p w:rsidR="00480714" w:rsidRPr="00E3423E" w:rsidRDefault="002979FF" w:rsidP="00561887">
            <w:pPr>
              <w:jc w:val="left"/>
              <w:rPr>
                <w:sz w:val="20"/>
              </w:rPr>
            </w:pPr>
            <w:r>
              <w:rPr>
                <w:sz w:val="20"/>
              </w:rPr>
              <w:t>Correspond au total des montants enregistrés dans les lignes R0</w:t>
            </w:r>
            <w:r w:rsidR="00561887">
              <w:rPr>
                <w:sz w:val="20"/>
              </w:rPr>
              <w:t>6</w:t>
            </w:r>
            <w:r>
              <w:rPr>
                <w:sz w:val="20"/>
              </w:rPr>
              <w:t>00 et suivantes.</w:t>
            </w:r>
          </w:p>
        </w:tc>
      </w:tr>
      <w:tr w:rsidR="00480714" w:rsidRPr="00E3423E" w:rsidTr="00405F0A">
        <w:trPr>
          <w:cantSplit/>
        </w:trPr>
        <w:tc>
          <w:tcPr>
            <w:tcW w:w="2552" w:type="dxa"/>
          </w:tcPr>
          <w:p w:rsidR="00480714" w:rsidRPr="00E3423E" w:rsidRDefault="00480714" w:rsidP="008F0CA4">
            <w:pPr>
              <w:pStyle w:val="Paragraphedeliste10"/>
              <w:ind w:left="0"/>
              <w:jc w:val="left"/>
              <w:rPr>
                <w:sz w:val="20"/>
              </w:rPr>
            </w:pPr>
            <w:r w:rsidRPr="00C44DAA">
              <w:rPr>
                <w:sz w:val="20"/>
              </w:rPr>
              <w:t>Solde total de la catégorie</w:t>
            </w:r>
          </w:p>
        </w:tc>
        <w:tc>
          <w:tcPr>
            <w:tcW w:w="1701" w:type="dxa"/>
          </w:tcPr>
          <w:p w:rsidR="00480714" w:rsidRPr="00E3423E" w:rsidRDefault="00480714" w:rsidP="00561887">
            <w:pPr>
              <w:jc w:val="left"/>
              <w:rPr>
                <w:sz w:val="20"/>
              </w:rPr>
            </w:pPr>
            <w:r>
              <w:rPr>
                <w:sz w:val="20"/>
              </w:rPr>
              <w:t>R0</w:t>
            </w:r>
            <w:r w:rsidR="00561887">
              <w:rPr>
                <w:sz w:val="20"/>
              </w:rPr>
              <w:t>6</w:t>
            </w:r>
            <w:r>
              <w:rPr>
                <w:sz w:val="20"/>
              </w:rPr>
              <w:t>80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admis en constitution de la marge de solvabilité enregistré dans les comptes 1601 à 1605.</w:t>
            </w:r>
          </w:p>
          <w:p w:rsidR="00480714" w:rsidRPr="00E3423E" w:rsidRDefault="00480714"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20/C0050</w:t>
            </w:r>
            <w:r>
              <w:rPr>
                <w:sz w:val="20"/>
              </w:rPr>
              <w:t xml:space="preserve"> du premi</w:t>
            </w:r>
            <w:r w:rsidR="00380A90">
              <w:rPr>
                <w:sz w:val="20"/>
              </w:rPr>
              <w:t>er tableau.</w:t>
            </w:r>
          </w:p>
        </w:tc>
      </w:tr>
      <w:tr w:rsidR="00480714" w:rsidRPr="00E3423E" w:rsidTr="00405F0A">
        <w:trPr>
          <w:cantSplit/>
        </w:trPr>
        <w:tc>
          <w:tcPr>
            <w:tcW w:w="2552" w:type="dxa"/>
          </w:tcPr>
          <w:p w:rsidR="00480714" w:rsidRPr="00E3423E" w:rsidRDefault="00480714" w:rsidP="008F0CA4">
            <w:pPr>
              <w:pStyle w:val="Paragraphedeliste10"/>
              <w:ind w:left="0"/>
              <w:jc w:val="left"/>
              <w:rPr>
                <w:sz w:val="20"/>
              </w:rPr>
            </w:pPr>
            <w:r w:rsidRPr="00C44DAA">
              <w:rPr>
                <w:sz w:val="20"/>
              </w:rPr>
              <w:lastRenderedPageBreak/>
              <w:t>Pourcentage des titres détaillés</w:t>
            </w:r>
          </w:p>
        </w:tc>
        <w:tc>
          <w:tcPr>
            <w:tcW w:w="1701" w:type="dxa"/>
          </w:tcPr>
          <w:p w:rsidR="00480714" w:rsidRPr="00E3423E" w:rsidRDefault="00480714" w:rsidP="00561887">
            <w:pPr>
              <w:jc w:val="left"/>
              <w:rPr>
                <w:sz w:val="20"/>
              </w:rPr>
            </w:pPr>
            <w:r>
              <w:rPr>
                <w:sz w:val="20"/>
              </w:rPr>
              <w:t>R0</w:t>
            </w:r>
            <w:r w:rsidR="00561887">
              <w:rPr>
                <w:sz w:val="20"/>
              </w:rPr>
              <w:t>6</w:t>
            </w:r>
            <w:r>
              <w:rPr>
                <w:sz w:val="20"/>
              </w:rPr>
              <w:t>90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 xml:space="preserve">Pourcentage des titres subordonnés de la deuxième catégorie pour lesquels il est donné une information détaillée dans les lignes </w:t>
            </w:r>
            <w:r w:rsidR="000D4A2A">
              <w:rPr>
                <w:sz w:val="20"/>
              </w:rPr>
              <w:t>R0200 et suivantes</w:t>
            </w:r>
            <w:r>
              <w:rPr>
                <w:sz w:val="20"/>
              </w:rPr>
              <w:t xml:space="preserve">, par rapport au total figurant dans la cellule </w:t>
            </w:r>
            <w:r w:rsidR="00121A23">
              <w:rPr>
                <w:sz w:val="20"/>
              </w:rPr>
              <w:t>R00</w:t>
            </w:r>
            <w:r w:rsidR="00561887">
              <w:rPr>
                <w:sz w:val="20"/>
              </w:rPr>
              <w:t>6</w:t>
            </w:r>
            <w:r w:rsidR="00121A23">
              <w:rPr>
                <w:sz w:val="20"/>
              </w:rPr>
              <w:t>80/C0060</w:t>
            </w:r>
            <w:r>
              <w:rPr>
                <w:sz w:val="20"/>
              </w:rPr>
              <w:t xml:space="preserve"> :</w:t>
            </w:r>
          </w:p>
          <w:p w:rsidR="00121A23" w:rsidRDefault="00121A23" w:rsidP="00121A23">
            <w:pPr>
              <w:jc w:val="left"/>
              <w:rPr>
                <w:sz w:val="20"/>
              </w:rPr>
            </w:pPr>
            <w:r>
              <w:rPr>
                <w:sz w:val="20"/>
              </w:rPr>
              <w:t>R0</w:t>
            </w:r>
            <w:r w:rsidR="00561887">
              <w:rPr>
                <w:sz w:val="20"/>
              </w:rPr>
              <w:t>6</w:t>
            </w:r>
            <w:r>
              <w:rPr>
                <w:sz w:val="20"/>
              </w:rPr>
              <w:t xml:space="preserve">90/C0060 = </w:t>
            </w:r>
            <w:r w:rsidRPr="00121A23">
              <w:rPr>
                <w:sz w:val="20"/>
                <w:u w:val="single"/>
              </w:rPr>
              <w:t>R0</w:t>
            </w:r>
            <w:r w:rsidR="00561887">
              <w:rPr>
                <w:sz w:val="20"/>
                <w:u w:val="single"/>
              </w:rPr>
              <w:t>6</w:t>
            </w:r>
            <w:r w:rsidRPr="00121A23">
              <w:rPr>
                <w:sz w:val="20"/>
                <w:u w:val="single"/>
              </w:rPr>
              <w:t>70/C0060</w:t>
            </w:r>
            <w:r>
              <w:rPr>
                <w:sz w:val="20"/>
              </w:rPr>
              <w:t xml:space="preserve"> (en%)</w:t>
            </w:r>
          </w:p>
          <w:p w:rsidR="00480714" w:rsidRPr="00E3423E" w:rsidRDefault="00121A23" w:rsidP="00561887">
            <w:pPr>
              <w:jc w:val="left"/>
              <w:rPr>
                <w:sz w:val="20"/>
              </w:rPr>
            </w:pPr>
            <w:r>
              <w:rPr>
                <w:sz w:val="20"/>
              </w:rPr>
              <w:t xml:space="preserve">                           R0</w:t>
            </w:r>
            <w:r w:rsidR="00561887">
              <w:rPr>
                <w:sz w:val="20"/>
              </w:rPr>
              <w:t>6</w:t>
            </w:r>
            <w:r>
              <w:rPr>
                <w:sz w:val="20"/>
              </w:rPr>
              <w:t>80/C0060</w:t>
            </w:r>
          </w:p>
        </w:tc>
      </w:tr>
      <w:tr w:rsidR="00480714" w:rsidRPr="00E3423E" w:rsidTr="00405F0A">
        <w:trPr>
          <w:cantSplit/>
        </w:trPr>
        <w:tc>
          <w:tcPr>
            <w:tcW w:w="2552" w:type="dxa"/>
          </w:tcPr>
          <w:p w:rsidR="00480714" w:rsidRPr="00E3423E" w:rsidRDefault="00480714" w:rsidP="008F0CA4">
            <w:pPr>
              <w:jc w:val="left"/>
              <w:rPr>
                <w:sz w:val="20"/>
              </w:rPr>
            </w:pPr>
            <w:r w:rsidRPr="00F72D5F">
              <w:rPr>
                <w:sz w:val="20"/>
              </w:rPr>
              <w:t>Titre "</w:t>
            </w:r>
            <w:r>
              <w:rPr>
                <w:sz w:val="20"/>
              </w:rPr>
              <w:t>C</w:t>
            </w:r>
            <w:r w:rsidRPr="00F72D5F">
              <w:rPr>
                <w:sz w:val="20"/>
              </w:rPr>
              <w:t>" n°1</w:t>
            </w:r>
            <w:r>
              <w:rPr>
                <w:sz w:val="20"/>
              </w:rPr>
              <w:t>,...</w:t>
            </w:r>
          </w:p>
        </w:tc>
        <w:tc>
          <w:tcPr>
            <w:tcW w:w="1701" w:type="dxa"/>
          </w:tcPr>
          <w:p w:rsidR="00480714" w:rsidRPr="00E3423E" w:rsidRDefault="00480714" w:rsidP="00561887">
            <w:pPr>
              <w:jc w:val="left"/>
              <w:rPr>
                <w:sz w:val="20"/>
              </w:rPr>
            </w:pPr>
            <w:r>
              <w:rPr>
                <w:sz w:val="20"/>
              </w:rPr>
              <w:t>R0</w:t>
            </w:r>
            <w:r w:rsidR="00561887">
              <w:rPr>
                <w:sz w:val="20"/>
              </w:rPr>
              <w:t>7</w:t>
            </w:r>
            <w:r>
              <w:rPr>
                <w:sz w:val="20"/>
              </w:rPr>
              <w:t>00, R0</w:t>
            </w:r>
            <w:r w:rsidR="00561887">
              <w:rPr>
                <w:sz w:val="20"/>
              </w:rPr>
              <w:t>7</w:t>
            </w:r>
            <w:r>
              <w:rPr>
                <w:sz w:val="20"/>
              </w:rPr>
              <w:t xml:space="preserve">10, </w:t>
            </w:r>
            <w:r w:rsidRPr="009C034D">
              <w:rPr>
                <w:sz w:val="20"/>
              </w:rPr>
              <w:t>...</w:t>
            </w:r>
          </w:p>
        </w:tc>
        <w:tc>
          <w:tcPr>
            <w:tcW w:w="4927" w:type="dxa"/>
          </w:tcPr>
          <w:p w:rsidR="00480714" w:rsidRPr="00E3423E" w:rsidRDefault="00480714" w:rsidP="008F0CA4">
            <w:pPr>
              <w:jc w:val="left"/>
              <w:rPr>
                <w:color w:val="FF0000"/>
                <w:sz w:val="20"/>
              </w:rPr>
            </w:pPr>
            <w:r>
              <w:rPr>
                <w:sz w:val="20"/>
              </w:rPr>
              <w:t>Informations détaillées par titre pour les titres subordonnés de la troisième catégorie (</w:t>
            </w:r>
            <w:r w:rsidRPr="00E3423E">
              <w:rPr>
                <w:sz w:val="20"/>
              </w:rPr>
              <w:t>Emprunts et titres subordonnés non admis en constitution de la marge de solvabilité</w:t>
            </w:r>
            <w:r>
              <w:rPr>
                <w:sz w:val="20"/>
              </w:rPr>
              <w:t>)</w:t>
            </w:r>
            <w:r w:rsidRPr="00E3423E">
              <w:rPr>
                <w:sz w:val="20"/>
              </w:rPr>
              <w:t>.</w:t>
            </w:r>
          </w:p>
        </w:tc>
      </w:tr>
      <w:tr w:rsidR="007621C0" w:rsidRPr="00E3423E" w:rsidTr="00405F0A">
        <w:trPr>
          <w:cantSplit/>
        </w:trPr>
        <w:tc>
          <w:tcPr>
            <w:tcW w:w="2552" w:type="dxa"/>
          </w:tcPr>
          <w:p w:rsidR="007621C0" w:rsidRPr="00E3423E" w:rsidRDefault="007621C0" w:rsidP="008F0CA4">
            <w:pPr>
              <w:jc w:val="left"/>
              <w:rPr>
                <w:sz w:val="20"/>
              </w:rPr>
            </w:pPr>
            <w:r w:rsidRPr="00C44DAA">
              <w:rPr>
                <w:sz w:val="20"/>
              </w:rPr>
              <w:t>Sous-total des titres détaillés</w:t>
            </w:r>
          </w:p>
        </w:tc>
        <w:tc>
          <w:tcPr>
            <w:tcW w:w="1701" w:type="dxa"/>
          </w:tcPr>
          <w:p w:rsidR="007621C0" w:rsidRPr="00E3423E" w:rsidRDefault="007621C0" w:rsidP="00561887">
            <w:pPr>
              <w:jc w:val="left"/>
              <w:rPr>
                <w:sz w:val="20"/>
              </w:rPr>
            </w:pPr>
            <w:r>
              <w:rPr>
                <w:sz w:val="20"/>
              </w:rPr>
              <w:t>R0</w:t>
            </w:r>
            <w:r w:rsidR="00561887">
              <w:rPr>
                <w:sz w:val="20"/>
              </w:rPr>
              <w:t>7</w:t>
            </w:r>
            <w:r>
              <w:rPr>
                <w:sz w:val="20"/>
              </w:rPr>
              <w:t>70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7621C0" w:rsidRDefault="007621C0" w:rsidP="008F0CA4">
            <w:pPr>
              <w:jc w:val="left"/>
              <w:rPr>
                <w:sz w:val="20"/>
              </w:rPr>
            </w:pPr>
            <w:r>
              <w:rPr>
                <w:sz w:val="20"/>
              </w:rPr>
              <w:t>Total des encours à la clôture N des titres subordonnés de la troisième catégorie pour lesquels il est donné une information détaillée dans les lignes précédentes.</w:t>
            </w:r>
          </w:p>
          <w:p w:rsidR="007621C0" w:rsidRPr="00E3423E" w:rsidRDefault="002979FF" w:rsidP="00561887">
            <w:pPr>
              <w:jc w:val="left"/>
              <w:rPr>
                <w:sz w:val="20"/>
              </w:rPr>
            </w:pPr>
            <w:r>
              <w:rPr>
                <w:sz w:val="20"/>
              </w:rPr>
              <w:t>Correspond au total des montants enregistrés dans les lignes R0</w:t>
            </w:r>
            <w:r w:rsidR="00561887">
              <w:rPr>
                <w:sz w:val="20"/>
              </w:rPr>
              <w:t>7</w:t>
            </w:r>
            <w:r>
              <w:rPr>
                <w:sz w:val="20"/>
              </w:rPr>
              <w:t>00 et suivantes.</w:t>
            </w:r>
          </w:p>
        </w:tc>
      </w:tr>
      <w:tr w:rsidR="007621C0" w:rsidRPr="00E3423E" w:rsidTr="00405F0A">
        <w:trPr>
          <w:cantSplit/>
        </w:trPr>
        <w:tc>
          <w:tcPr>
            <w:tcW w:w="2552" w:type="dxa"/>
          </w:tcPr>
          <w:p w:rsidR="007621C0" w:rsidRPr="00E3423E" w:rsidRDefault="007621C0" w:rsidP="008F0CA4">
            <w:pPr>
              <w:pStyle w:val="Paragraphedeliste10"/>
              <w:ind w:left="0"/>
              <w:jc w:val="left"/>
              <w:rPr>
                <w:sz w:val="20"/>
              </w:rPr>
            </w:pPr>
            <w:r w:rsidRPr="00C44DAA">
              <w:rPr>
                <w:sz w:val="20"/>
              </w:rPr>
              <w:t>Solde total de la catégorie</w:t>
            </w:r>
          </w:p>
        </w:tc>
        <w:tc>
          <w:tcPr>
            <w:tcW w:w="1701" w:type="dxa"/>
          </w:tcPr>
          <w:p w:rsidR="007621C0" w:rsidRPr="00E3423E" w:rsidRDefault="007621C0" w:rsidP="00561887">
            <w:pPr>
              <w:jc w:val="left"/>
              <w:rPr>
                <w:sz w:val="20"/>
              </w:rPr>
            </w:pPr>
            <w:r>
              <w:rPr>
                <w:sz w:val="20"/>
              </w:rPr>
              <w:t>R0</w:t>
            </w:r>
            <w:r w:rsidR="00561887">
              <w:rPr>
                <w:sz w:val="20"/>
              </w:rPr>
              <w:t>7</w:t>
            </w:r>
            <w:r>
              <w:rPr>
                <w:sz w:val="20"/>
              </w:rPr>
              <w:t>80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7621C0" w:rsidRDefault="007621C0"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non admis en constitution de la marge de solvabilité enregistré dans les comptes 1601 à 1605.</w:t>
            </w:r>
          </w:p>
          <w:p w:rsidR="007621C0" w:rsidRPr="00E3423E" w:rsidRDefault="007621C0"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30/C0050</w:t>
            </w:r>
            <w:r>
              <w:rPr>
                <w:sz w:val="20"/>
              </w:rPr>
              <w:t xml:space="preserve"> du premier tableau</w:t>
            </w:r>
            <w:r w:rsidR="00380A90">
              <w:rPr>
                <w:sz w:val="20"/>
              </w:rPr>
              <w:t>.</w:t>
            </w:r>
          </w:p>
        </w:tc>
      </w:tr>
      <w:tr w:rsidR="007621C0" w:rsidRPr="00E3423E" w:rsidTr="00405F0A">
        <w:trPr>
          <w:cantSplit/>
        </w:trPr>
        <w:tc>
          <w:tcPr>
            <w:tcW w:w="2552" w:type="dxa"/>
          </w:tcPr>
          <w:p w:rsidR="007621C0" w:rsidRPr="00E3423E" w:rsidRDefault="007621C0" w:rsidP="008F0CA4">
            <w:pPr>
              <w:pStyle w:val="Paragraphedeliste10"/>
              <w:ind w:left="0"/>
              <w:jc w:val="left"/>
              <w:rPr>
                <w:sz w:val="20"/>
              </w:rPr>
            </w:pPr>
            <w:r w:rsidRPr="00C44DAA">
              <w:rPr>
                <w:sz w:val="20"/>
              </w:rPr>
              <w:t>Pourcentage des titres détaillés</w:t>
            </w:r>
          </w:p>
        </w:tc>
        <w:tc>
          <w:tcPr>
            <w:tcW w:w="1701" w:type="dxa"/>
          </w:tcPr>
          <w:p w:rsidR="007621C0" w:rsidRPr="00E3423E" w:rsidRDefault="007621C0" w:rsidP="00561887">
            <w:pPr>
              <w:jc w:val="left"/>
              <w:rPr>
                <w:sz w:val="20"/>
              </w:rPr>
            </w:pPr>
            <w:r>
              <w:rPr>
                <w:sz w:val="20"/>
              </w:rPr>
              <w:t>R0</w:t>
            </w:r>
            <w:r w:rsidR="00561887">
              <w:rPr>
                <w:sz w:val="20"/>
              </w:rPr>
              <w:t>7</w:t>
            </w:r>
            <w:r>
              <w:rPr>
                <w:sz w:val="20"/>
              </w:rPr>
              <w:t>90</w:t>
            </w:r>
            <w:r w:rsidR="002979FF">
              <w:rPr>
                <w:sz w:val="20"/>
              </w:rPr>
              <w:t>/C0060</w:t>
            </w:r>
          </w:p>
        </w:tc>
        <w:tc>
          <w:tcPr>
            <w:tcW w:w="4927" w:type="dxa"/>
          </w:tcPr>
          <w:p w:rsidR="002979FF" w:rsidRDefault="002979FF" w:rsidP="002979FF">
            <w:pPr>
              <w:jc w:val="left"/>
              <w:rPr>
                <w:sz w:val="20"/>
              </w:rPr>
            </w:pPr>
            <w:r>
              <w:rPr>
                <w:sz w:val="20"/>
              </w:rPr>
              <w:t>Seule la colonne C0060 est renseignée.</w:t>
            </w:r>
          </w:p>
          <w:p w:rsidR="007621C0" w:rsidRDefault="007621C0" w:rsidP="008F0CA4">
            <w:pPr>
              <w:jc w:val="left"/>
              <w:rPr>
                <w:sz w:val="20"/>
              </w:rPr>
            </w:pPr>
            <w:r>
              <w:rPr>
                <w:sz w:val="20"/>
              </w:rPr>
              <w:t xml:space="preserve">Pourcentage des titres subordonnés de la troisième catégorie pour lesquels il est donné une information détaillée dans les lignes </w:t>
            </w:r>
            <w:r w:rsidR="000D4A2A">
              <w:rPr>
                <w:sz w:val="20"/>
              </w:rPr>
              <w:t>R0300 et suivantes</w:t>
            </w:r>
            <w:r>
              <w:rPr>
                <w:sz w:val="20"/>
              </w:rPr>
              <w:t xml:space="preserve">, par rapport au total figurant dans la cellule </w:t>
            </w:r>
            <w:r w:rsidR="00121A23">
              <w:rPr>
                <w:sz w:val="20"/>
              </w:rPr>
              <w:t>R0</w:t>
            </w:r>
            <w:r w:rsidR="00561887">
              <w:rPr>
                <w:sz w:val="20"/>
              </w:rPr>
              <w:t>7</w:t>
            </w:r>
            <w:r w:rsidR="00121A23">
              <w:rPr>
                <w:sz w:val="20"/>
              </w:rPr>
              <w:t>80/C0060</w:t>
            </w:r>
            <w:r>
              <w:rPr>
                <w:sz w:val="20"/>
              </w:rPr>
              <w:t xml:space="preserve"> :</w:t>
            </w:r>
          </w:p>
          <w:p w:rsidR="00121A23" w:rsidRDefault="00121A23" w:rsidP="00121A23">
            <w:pPr>
              <w:jc w:val="left"/>
              <w:rPr>
                <w:sz w:val="20"/>
              </w:rPr>
            </w:pPr>
            <w:r>
              <w:rPr>
                <w:sz w:val="20"/>
              </w:rPr>
              <w:t>R0</w:t>
            </w:r>
            <w:r w:rsidR="00561887">
              <w:rPr>
                <w:sz w:val="20"/>
              </w:rPr>
              <w:t>7</w:t>
            </w:r>
            <w:r>
              <w:rPr>
                <w:sz w:val="20"/>
              </w:rPr>
              <w:t xml:space="preserve">90/C0060 = </w:t>
            </w:r>
            <w:r w:rsidRPr="00121A23">
              <w:rPr>
                <w:sz w:val="20"/>
                <w:u w:val="single"/>
              </w:rPr>
              <w:t>R0</w:t>
            </w:r>
            <w:r w:rsidR="00561887">
              <w:rPr>
                <w:sz w:val="20"/>
                <w:u w:val="single"/>
              </w:rPr>
              <w:t>7</w:t>
            </w:r>
            <w:r w:rsidRPr="00121A23">
              <w:rPr>
                <w:sz w:val="20"/>
                <w:u w:val="single"/>
              </w:rPr>
              <w:t>70/C0060</w:t>
            </w:r>
            <w:r>
              <w:rPr>
                <w:sz w:val="20"/>
              </w:rPr>
              <w:t xml:space="preserve"> (en%)</w:t>
            </w:r>
          </w:p>
          <w:p w:rsidR="007621C0" w:rsidRPr="00E3423E" w:rsidRDefault="00121A23" w:rsidP="00561887">
            <w:pPr>
              <w:jc w:val="left"/>
              <w:rPr>
                <w:sz w:val="20"/>
              </w:rPr>
            </w:pPr>
            <w:r>
              <w:rPr>
                <w:sz w:val="20"/>
              </w:rPr>
              <w:t xml:space="preserve">                           R0</w:t>
            </w:r>
            <w:r w:rsidR="00561887">
              <w:rPr>
                <w:sz w:val="20"/>
              </w:rPr>
              <w:t>7</w:t>
            </w:r>
            <w:r>
              <w:rPr>
                <w:sz w:val="20"/>
              </w:rPr>
              <w:t>80/C0060</w:t>
            </w:r>
          </w:p>
        </w:tc>
      </w:tr>
      <w:tr w:rsidR="00F0720D" w:rsidRPr="00E3423E" w:rsidTr="00405F0A">
        <w:trPr>
          <w:cantSplit/>
        </w:trPr>
        <w:tc>
          <w:tcPr>
            <w:tcW w:w="2552" w:type="dxa"/>
          </w:tcPr>
          <w:p w:rsidR="00F0720D" w:rsidRPr="00C44DAA" w:rsidRDefault="00F0720D" w:rsidP="008F0CA4">
            <w:pPr>
              <w:pStyle w:val="Paragraphedeliste10"/>
              <w:ind w:left="0"/>
              <w:jc w:val="left"/>
              <w:rPr>
                <w:sz w:val="20"/>
              </w:rPr>
            </w:pPr>
            <w:r>
              <w:rPr>
                <w:sz w:val="20"/>
              </w:rPr>
              <w:t>Total des passifs subordonnés</w:t>
            </w:r>
          </w:p>
        </w:tc>
        <w:tc>
          <w:tcPr>
            <w:tcW w:w="1701" w:type="dxa"/>
          </w:tcPr>
          <w:p w:rsidR="00F0720D" w:rsidRPr="00E3423E" w:rsidRDefault="007621C0" w:rsidP="00561887">
            <w:pPr>
              <w:jc w:val="left"/>
              <w:rPr>
                <w:sz w:val="20"/>
              </w:rPr>
            </w:pPr>
            <w:r>
              <w:rPr>
                <w:sz w:val="20"/>
              </w:rPr>
              <w:t>R0</w:t>
            </w:r>
            <w:r w:rsidR="00561887">
              <w:rPr>
                <w:sz w:val="20"/>
              </w:rPr>
              <w:t>8</w:t>
            </w:r>
            <w:r>
              <w:rPr>
                <w:sz w:val="20"/>
              </w:rPr>
              <w:t>00</w:t>
            </w:r>
            <w:r w:rsidR="002979FF">
              <w:rPr>
                <w:sz w:val="20"/>
              </w:rPr>
              <w:t>/C0060</w:t>
            </w:r>
            <w:r w:rsidR="00F0720D">
              <w:rPr>
                <w:sz w:val="20"/>
              </w:rPr>
              <w:t>*</w:t>
            </w:r>
          </w:p>
        </w:tc>
        <w:tc>
          <w:tcPr>
            <w:tcW w:w="4927" w:type="dxa"/>
          </w:tcPr>
          <w:p w:rsidR="002979FF" w:rsidRDefault="002979FF" w:rsidP="002979FF">
            <w:pPr>
              <w:jc w:val="left"/>
              <w:rPr>
                <w:sz w:val="20"/>
              </w:rPr>
            </w:pPr>
            <w:r>
              <w:rPr>
                <w:sz w:val="20"/>
              </w:rPr>
              <w:t>Seule la colonne C0060 est renseignée.</w:t>
            </w:r>
          </w:p>
          <w:p w:rsidR="00F0720D" w:rsidRPr="00E3423E" w:rsidRDefault="00F0720D" w:rsidP="008F0CA4">
            <w:pPr>
              <w:jc w:val="left"/>
              <w:rPr>
                <w:sz w:val="20"/>
              </w:rPr>
            </w:pPr>
            <w:r w:rsidRPr="00E3423E">
              <w:rPr>
                <w:sz w:val="20"/>
              </w:rPr>
              <w:t>Total des passifs subordonnés enregistrés dans les comptes 160.</w:t>
            </w:r>
          </w:p>
          <w:p w:rsidR="00F0720D" w:rsidRPr="00E3423E" w:rsidRDefault="00F0720D" w:rsidP="00561887">
            <w:pPr>
              <w:jc w:val="left"/>
              <w:rPr>
                <w:sz w:val="20"/>
              </w:rPr>
            </w:pPr>
            <w:r w:rsidRPr="00E3423E">
              <w:rPr>
                <w:sz w:val="20"/>
              </w:rPr>
              <w:t xml:space="preserve">Correspond à la somme des montants </w:t>
            </w:r>
            <w:r>
              <w:rPr>
                <w:sz w:val="20"/>
              </w:rPr>
              <w:t xml:space="preserve">figurant dans les cellules </w:t>
            </w:r>
            <w:r w:rsidR="00121A23">
              <w:rPr>
                <w:sz w:val="20"/>
              </w:rPr>
              <w:t>R0</w:t>
            </w:r>
            <w:r w:rsidR="00561887">
              <w:rPr>
                <w:sz w:val="20"/>
              </w:rPr>
              <w:t>5</w:t>
            </w:r>
            <w:r w:rsidR="00121A23">
              <w:rPr>
                <w:sz w:val="20"/>
              </w:rPr>
              <w:t>80/C0060</w:t>
            </w:r>
            <w:r w:rsidRPr="00E3423E">
              <w:rPr>
                <w:sz w:val="20"/>
              </w:rPr>
              <w:t xml:space="preserve">, </w:t>
            </w:r>
            <w:r w:rsidR="00121A23">
              <w:rPr>
                <w:sz w:val="20"/>
              </w:rPr>
              <w:t>R0</w:t>
            </w:r>
            <w:r w:rsidR="00561887">
              <w:rPr>
                <w:sz w:val="20"/>
              </w:rPr>
              <w:t>6</w:t>
            </w:r>
            <w:r w:rsidR="00121A23">
              <w:rPr>
                <w:sz w:val="20"/>
              </w:rPr>
              <w:t>80/C0060</w:t>
            </w:r>
            <w:r w:rsidRPr="00E3423E">
              <w:rPr>
                <w:sz w:val="20"/>
              </w:rPr>
              <w:t xml:space="preserve"> et </w:t>
            </w:r>
            <w:r w:rsidR="00121A23">
              <w:rPr>
                <w:sz w:val="20"/>
              </w:rPr>
              <w:t>R0</w:t>
            </w:r>
            <w:r w:rsidR="00561887">
              <w:rPr>
                <w:sz w:val="20"/>
              </w:rPr>
              <w:t>7</w:t>
            </w:r>
            <w:r w:rsidR="00121A23">
              <w:rPr>
                <w:sz w:val="20"/>
              </w:rPr>
              <w:t>80/C0060</w:t>
            </w:r>
            <w:r w:rsidRPr="00E3423E">
              <w:rPr>
                <w:sz w:val="20"/>
              </w:rPr>
              <w:t>.</w:t>
            </w:r>
          </w:p>
        </w:tc>
      </w:tr>
    </w:tbl>
    <w:p w:rsidR="00F0720D" w:rsidRDefault="00F0720D" w:rsidP="00F0720D">
      <w:pPr>
        <w:rPr>
          <w:b/>
          <w:i/>
        </w:rPr>
      </w:pPr>
    </w:p>
    <w:p w:rsidR="00F0720D" w:rsidRDefault="00F0720D" w:rsidP="00F0720D">
      <w:pPr>
        <w:rPr>
          <w:b/>
          <w:i/>
        </w:rPr>
      </w:pPr>
    </w:p>
    <w:p w:rsidR="00F0720D" w:rsidRDefault="00F0720D" w:rsidP="00F0720D">
      <w:pPr>
        <w:rPr>
          <w:b/>
          <w:i/>
        </w:rPr>
      </w:pPr>
    </w:p>
    <w:p w:rsidR="00F0720D" w:rsidRDefault="00F0720D" w:rsidP="00F0720D">
      <w:pPr>
        <w:pStyle w:val="Paragraphedeliste"/>
        <w:numPr>
          <w:ilvl w:val="0"/>
          <w:numId w:val="32"/>
        </w:numPr>
        <w:suppressAutoHyphens w:val="0"/>
        <w:spacing w:after="0" w:line="240" w:lineRule="auto"/>
        <w:rPr>
          <w:b/>
        </w:rPr>
      </w:pPr>
      <w:r>
        <w:rPr>
          <w:rFonts w:ascii="Times New Roman" w:eastAsia="Times New Roman" w:hAnsi="Times New Roman" w:cs="Times New Roman"/>
          <w:b/>
          <w:szCs w:val="20"/>
          <w:lang w:eastAsia="fr-FR"/>
        </w:rPr>
        <w:t>C</w:t>
      </w:r>
      <w:r w:rsidRPr="000E43A4">
        <w:rPr>
          <w:rFonts w:ascii="Times New Roman" w:eastAsia="Times New Roman" w:hAnsi="Times New Roman" w:cs="Times New Roman"/>
          <w:b/>
          <w:szCs w:val="20"/>
          <w:lang w:eastAsia="fr-FR"/>
        </w:rPr>
        <w:t>ontrôles</w:t>
      </w:r>
    </w:p>
    <w:p w:rsidR="00F0720D" w:rsidRDefault="00F0720D" w:rsidP="00F0720D">
      <w:pPr>
        <w:rPr>
          <w:b/>
          <w:i/>
        </w:rPr>
      </w:pPr>
    </w:p>
    <w:p w:rsidR="00F0720D" w:rsidRPr="00C917FA" w:rsidRDefault="00F0720D" w:rsidP="00F0720D">
      <w:pPr>
        <w:rPr>
          <w:b/>
        </w:rPr>
      </w:pPr>
    </w:p>
    <w:tbl>
      <w:tblPr>
        <w:tblStyle w:val="Grilledutableau"/>
        <w:tblW w:w="9214" w:type="dxa"/>
        <w:tblInd w:w="108" w:type="dxa"/>
        <w:tblLook w:val="04A0" w:firstRow="1" w:lastRow="0" w:firstColumn="1" w:lastColumn="0" w:noHBand="0" w:noVBand="1"/>
      </w:tblPr>
      <w:tblGrid>
        <w:gridCol w:w="2127"/>
        <w:gridCol w:w="1842"/>
        <w:gridCol w:w="5245"/>
      </w:tblGrid>
      <w:tr w:rsidR="00F0720D" w:rsidRPr="00E3423E" w:rsidTr="00AD55D6">
        <w:tc>
          <w:tcPr>
            <w:tcW w:w="2127" w:type="dxa"/>
          </w:tcPr>
          <w:p w:rsidR="00F0720D" w:rsidRPr="00E3423E" w:rsidRDefault="00F0720D" w:rsidP="008F0CA4">
            <w:pPr>
              <w:jc w:val="center"/>
              <w:rPr>
                <w:b/>
                <w:sz w:val="20"/>
              </w:rPr>
            </w:pPr>
            <w:r w:rsidRPr="00E3423E">
              <w:rPr>
                <w:b/>
                <w:sz w:val="20"/>
              </w:rPr>
              <w:t>Intitulé</w:t>
            </w:r>
          </w:p>
        </w:tc>
        <w:tc>
          <w:tcPr>
            <w:tcW w:w="1842" w:type="dxa"/>
          </w:tcPr>
          <w:p w:rsidR="00F0720D" w:rsidRPr="00E3423E" w:rsidRDefault="00F0720D" w:rsidP="008F0CA4">
            <w:pPr>
              <w:jc w:val="center"/>
              <w:rPr>
                <w:b/>
                <w:sz w:val="20"/>
              </w:rPr>
            </w:pPr>
            <w:r w:rsidRPr="00E3423E">
              <w:rPr>
                <w:b/>
                <w:sz w:val="20"/>
              </w:rPr>
              <w:t>Numéro de cellule</w:t>
            </w:r>
          </w:p>
        </w:tc>
        <w:tc>
          <w:tcPr>
            <w:tcW w:w="5245" w:type="dxa"/>
          </w:tcPr>
          <w:p w:rsidR="00F0720D" w:rsidRPr="00E3423E" w:rsidRDefault="00F0720D" w:rsidP="008F0CA4">
            <w:pPr>
              <w:jc w:val="center"/>
              <w:rPr>
                <w:b/>
                <w:sz w:val="20"/>
              </w:rPr>
            </w:pPr>
            <w:r w:rsidRPr="00E3423E">
              <w:rPr>
                <w:b/>
                <w:sz w:val="20"/>
              </w:rPr>
              <w:t>Définition et formule</w:t>
            </w:r>
          </w:p>
        </w:tc>
      </w:tr>
      <w:tr w:rsidR="00F0720D" w:rsidRPr="00E3423E" w:rsidTr="00AD55D6">
        <w:tc>
          <w:tcPr>
            <w:tcW w:w="2127" w:type="dxa"/>
            <w:vAlign w:val="center"/>
          </w:tcPr>
          <w:p w:rsidR="00F0720D" w:rsidRPr="00E3423E" w:rsidRDefault="00F0720D" w:rsidP="008F0CA4">
            <w:pPr>
              <w:snapToGrid w:val="0"/>
              <w:jc w:val="left"/>
              <w:rPr>
                <w:sz w:val="20"/>
              </w:rPr>
            </w:pPr>
            <w:r w:rsidRPr="00E3423E">
              <w:rPr>
                <w:sz w:val="20"/>
              </w:rPr>
              <w:t xml:space="preserve">Vérification de la cohérence du total des passifs subordonnés dans l’état </w:t>
            </w:r>
          </w:p>
        </w:tc>
        <w:tc>
          <w:tcPr>
            <w:tcW w:w="1842" w:type="dxa"/>
          </w:tcPr>
          <w:p w:rsidR="00F0720D" w:rsidRPr="00E3423E" w:rsidRDefault="00AD55D6" w:rsidP="008F0CA4">
            <w:pPr>
              <w:jc w:val="left"/>
              <w:rPr>
                <w:sz w:val="20"/>
              </w:rPr>
            </w:pPr>
            <w:r>
              <w:rPr>
                <w:sz w:val="20"/>
              </w:rPr>
              <w:t>R0</w:t>
            </w:r>
            <w:r w:rsidR="00977A45">
              <w:rPr>
                <w:sz w:val="20"/>
              </w:rPr>
              <w:t>4</w:t>
            </w:r>
            <w:r>
              <w:rPr>
                <w:sz w:val="20"/>
              </w:rPr>
              <w:t>40/C0050</w:t>
            </w:r>
            <w:r w:rsidR="00F0720D" w:rsidRPr="00E3423E">
              <w:rPr>
                <w:sz w:val="20"/>
              </w:rPr>
              <w:t xml:space="preserve"> (premier tableau), </w:t>
            </w:r>
          </w:p>
          <w:p w:rsidR="00F0720D" w:rsidRPr="00E3423E" w:rsidRDefault="00AB1288" w:rsidP="00977A45">
            <w:pPr>
              <w:jc w:val="left"/>
              <w:rPr>
                <w:sz w:val="20"/>
              </w:rPr>
            </w:pPr>
            <w:r>
              <w:rPr>
                <w:sz w:val="20"/>
              </w:rPr>
              <w:t>R0</w:t>
            </w:r>
            <w:r w:rsidR="00977A45">
              <w:rPr>
                <w:sz w:val="20"/>
              </w:rPr>
              <w:t>8</w:t>
            </w:r>
            <w:r>
              <w:rPr>
                <w:sz w:val="20"/>
              </w:rPr>
              <w:t>00/C0060</w:t>
            </w:r>
            <w:r w:rsidR="00F0720D" w:rsidRPr="00E3423E">
              <w:rPr>
                <w:sz w:val="20"/>
              </w:rPr>
              <w:t xml:space="preserve"> (deuxième tableau)</w:t>
            </w:r>
          </w:p>
        </w:tc>
        <w:tc>
          <w:tcPr>
            <w:tcW w:w="5245" w:type="dxa"/>
          </w:tcPr>
          <w:p w:rsidR="00F0720D" w:rsidRPr="00E3423E" w:rsidRDefault="00F0720D" w:rsidP="008F0CA4">
            <w:pPr>
              <w:snapToGrid w:val="0"/>
              <w:rPr>
                <w:sz w:val="20"/>
              </w:rPr>
            </w:pPr>
            <w:r w:rsidRPr="00E3423E">
              <w:rPr>
                <w:sz w:val="20"/>
              </w:rPr>
              <w:t>Le total des passifs subordonnés à la clôture de l’exercice N dans le premier tableau est égal au total des passifs subordonnés à la clôture N dans le deuxième tableau :</w:t>
            </w:r>
          </w:p>
          <w:p w:rsidR="00F0720D" w:rsidRPr="00E3423E" w:rsidRDefault="00AB1288" w:rsidP="00977A45">
            <w:pPr>
              <w:snapToGrid w:val="0"/>
              <w:rPr>
                <w:sz w:val="20"/>
              </w:rPr>
            </w:pPr>
            <w:r>
              <w:rPr>
                <w:sz w:val="20"/>
              </w:rPr>
              <w:t>R04</w:t>
            </w:r>
            <w:r w:rsidR="00977A45">
              <w:rPr>
                <w:sz w:val="20"/>
              </w:rPr>
              <w:t>0</w:t>
            </w:r>
            <w:r>
              <w:rPr>
                <w:sz w:val="20"/>
              </w:rPr>
              <w:t>0/C0050</w:t>
            </w:r>
            <w:r w:rsidR="00F0720D" w:rsidRPr="00E3423E">
              <w:rPr>
                <w:sz w:val="20"/>
              </w:rPr>
              <w:t xml:space="preserve"> (premier tableau) = </w:t>
            </w:r>
            <w:r>
              <w:rPr>
                <w:sz w:val="20"/>
              </w:rPr>
              <w:t>R0</w:t>
            </w:r>
            <w:r w:rsidR="00977A45">
              <w:rPr>
                <w:sz w:val="20"/>
              </w:rPr>
              <w:t>8</w:t>
            </w:r>
            <w:r>
              <w:rPr>
                <w:sz w:val="20"/>
              </w:rPr>
              <w:t>00/C0060</w:t>
            </w:r>
            <w:r w:rsidR="00F0720D" w:rsidRPr="00E3423E">
              <w:rPr>
                <w:sz w:val="20"/>
              </w:rPr>
              <w:t xml:space="preserve"> (deuxième tableau)</w:t>
            </w:r>
          </w:p>
        </w:tc>
      </w:tr>
      <w:tr w:rsidR="00F0720D" w:rsidRPr="00E3423E" w:rsidTr="00AD55D6">
        <w:tc>
          <w:tcPr>
            <w:tcW w:w="2127" w:type="dxa"/>
          </w:tcPr>
          <w:p w:rsidR="00F0720D" w:rsidRPr="00E3423E" w:rsidRDefault="00F0720D" w:rsidP="008F0CA4">
            <w:pPr>
              <w:snapToGrid w:val="0"/>
              <w:jc w:val="left"/>
              <w:rPr>
                <w:sz w:val="20"/>
              </w:rPr>
            </w:pPr>
            <w:r w:rsidRPr="00E3423E">
              <w:rPr>
                <w:sz w:val="20"/>
              </w:rPr>
              <w:t>Vérification de la cohérence des données renseignées avec le bilan (contrôles inter-états)</w:t>
            </w:r>
          </w:p>
        </w:tc>
        <w:tc>
          <w:tcPr>
            <w:tcW w:w="1842" w:type="dxa"/>
          </w:tcPr>
          <w:p w:rsidR="00F0720D" w:rsidRPr="00E3423E" w:rsidRDefault="00AB1288" w:rsidP="00977A45">
            <w:pPr>
              <w:jc w:val="left"/>
              <w:rPr>
                <w:sz w:val="20"/>
              </w:rPr>
            </w:pPr>
            <w:r>
              <w:rPr>
                <w:sz w:val="20"/>
              </w:rPr>
              <w:t>R0</w:t>
            </w:r>
            <w:r w:rsidR="00977A45">
              <w:rPr>
                <w:sz w:val="20"/>
              </w:rPr>
              <w:t>4</w:t>
            </w:r>
            <w:r>
              <w:rPr>
                <w:sz w:val="20"/>
              </w:rPr>
              <w:t>40/C0010</w:t>
            </w:r>
            <w:r w:rsidR="00F0720D" w:rsidRPr="00E3423E">
              <w:rPr>
                <w:sz w:val="20"/>
              </w:rPr>
              <w:t xml:space="preserve">, </w:t>
            </w:r>
            <w:r>
              <w:rPr>
                <w:sz w:val="20"/>
              </w:rPr>
              <w:t>R0</w:t>
            </w:r>
            <w:r w:rsidR="00977A45">
              <w:rPr>
                <w:sz w:val="20"/>
              </w:rPr>
              <w:t>4</w:t>
            </w:r>
            <w:r>
              <w:rPr>
                <w:sz w:val="20"/>
              </w:rPr>
              <w:t>40/C0050</w:t>
            </w:r>
            <w:r w:rsidR="00F0720D" w:rsidRPr="00E3423E">
              <w:rPr>
                <w:sz w:val="20"/>
              </w:rPr>
              <w:t xml:space="preserve"> (premier tableau)</w:t>
            </w:r>
          </w:p>
        </w:tc>
        <w:tc>
          <w:tcPr>
            <w:tcW w:w="5245" w:type="dxa"/>
          </w:tcPr>
          <w:p w:rsidR="00F0720D" w:rsidRPr="00E3423E" w:rsidRDefault="00F0720D" w:rsidP="008F0CA4">
            <w:pPr>
              <w:rPr>
                <w:sz w:val="20"/>
              </w:rPr>
            </w:pPr>
            <w:r w:rsidRPr="00E3423E">
              <w:rPr>
                <w:sz w:val="20"/>
              </w:rPr>
              <w:t>Le total des passifs subordonnés apparaissant dans cet état est égal à celui enregistré au passif du bilan :</w:t>
            </w:r>
          </w:p>
          <w:p w:rsidR="00AB1288" w:rsidRDefault="00AB1288" w:rsidP="00AB1288">
            <w:pPr>
              <w:rPr>
                <w:sz w:val="20"/>
              </w:rPr>
            </w:pPr>
            <w:r>
              <w:rPr>
                <w:sz w:val="20"/>
              </w:rPr>
              <w:t>R0040/C0010</w:t>
            </w:r>
            <w:r w:rsidR="00F0720D" w:rsidRPr="00E3423E">
              <w:rPr>
                <w:sz w:val="20"/>
              </w:rPr>
              <w:t xml:space="preserve"> = </w:t>
            </w:r>
            <w:r w:rsidR="0059700F">
              <w:rPr>
                <w:sz w:val="20"/>
              </w:rPr>
              <w:t>R0540/C0020</w:t>
            </w:r>
            <w:r w:rsidR="00F0720D" w:rsidRPr="00E3423E">
              <w:rPr>
                <w:sz w:val="20"/>
              </w:rPr>
              <w:t xml:space="preserve"> de l’état « Bilan »</w:t>
            </w:r>
            <w:r>
              <w:rPr>
                <w:sz w:val="20"/>
              </w:rPr>
              <w:t>,</w:t>
            </w:r>
          </w:p>
          <w:p w:rsidR="00F0720D" w:rsidRPr="00E3423E" w:rsidRDefault="00AB1288" w:rsidP="0059700F">
            <w:pPr>
              <w:rPr>
                <w:sz w:val="20"/>
              </w:rPr>
            </w:pPr>
            <w:r>
              <w:rPr>
                <w:sz w:val="20"/>
              </w:rPr>
              <w:t>R0040/C0050</w:t>
            </w:r>
            <w:r w:rsidR="00F0720D" w:rsidRPr="00E3423E">
              <w:rPr>
                <w:sz w:val="20"/>
              </w:rPr>
              <w:t xml:space="preserve"> = </w:t>
            </w:r>
            <w:r w:rsidR="0059700F">
              <w:rPr>
                <w:sz w:val="20"/>
              </w:rPr>
              <w:t>R0540/C0010</w:t>
            </w:r>
            <w:r w:rsidR="00F0720D" w:rsidRPr="00E3423E">
              <w:rPr>
                <w:sz w:val="20"/>
              </w:rPr>
              <w:t xml:space="preserve"> de l’état « Bilan »</w:t>
            </w:r>
          </w:p>
        </w:tc>
      </w:tr>
    </w:tbl>
    <w:p w:rsidR="00F0720D" w:rsidRPr="00391D8D" w:rsidRDefault="00F0720D" w:rsidP="00F0720D">
      <w:pPr>
        <w:rPr>
          <w:b/>
          <w:i/>
        </w:rPr>
        <w:sectPr w:rsidR="00F0720D" w:rsidRPr="00391D8D" w:rsidSect="003104D9">
          <w:footnotePr>
            <w:numFmt w:val="chicago"/>
          </w:footnotePr>
          <w:type w:val="continuous"/>
          <w:pgSz w:w="11906" w:h="16838"/>
          <w:pgMar w:top="1417" w:right="1417" w:bottom="1417" w:left="1417" w:header="708" w:footer="708" w:gutter="0"/>
          <w:cols w:space="708"/>
        </w:sectPr>
      </w:pPr>
    </w:p>
    <w:p w:rsidR="00F0720D" w:rsidRPr="003D4BA8" w:rsidRDefault="00F0720D" w:rsidP="00F0720D">
      <w:pPr>
        <w:pStyle w:val="Paragraphedeliste"/>
        <w:pageBreakBefor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Tableaux</w:t>
      </w:r>
      <w:r w:rsidRPr="00467B9C">
        <w:rPr>
          <w:rFonts w:ascii="Times New Roman" w:hAnsi="Times New Roman" w:cs="Times New Roman"/>
          <w:b/>
          <w:sz w:val="28"/>
          <w:szCs w:val="28"/>
          <w:u w:val="single"/>
        </w:rPr>
        <w:t xml:space="preserve"> de l’état</w:t>
      </w:r>
      <w:r>
        <w:rPr>
          <w:rFonts w:ascii="Times New Roman" w:hAnsi="Times New Roman" w:cs="Times New Roman"/>
          <w:b/>
          <w:sz w:val="28"/>
          <w:szCs w:val="28"/>
          <w:u w:val="single"/>
        </w:rPr>
        <w:t xml:space="preserve"> </w:t>
      </w:r>
    </w:p>
    <w:p w:rsidR="00B020B9" w:rsidRDefault="00B020B9" w:rsidP="00391D8D"/>
    <w:p w:rsidR="00390CD6" w:rsidRDefault="00390CD6" w:rsidP="00390CD6">
      <w:pPr>
        <w:pStyle w:val="Paragraphedeliste"/>
        <w:numPr>
          <w:ilvl w:val="0"/>
          <w:numId w:val="33"/>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 de variation des capitaux / fonds propres (FR.04.01, FR.04.02, FR.04.03)</w:t>
      </w:r>
    </w:p>
    <w:p w:rsidR="00390CD6" w:rsidRDefault="00390CD6" w:rsidP="00391D8D"/>
    <w:p w:rsidR="00390CD6" w:rsidRPr="00506B2D" w:rsidRDefault="00390CD6" w:rsidP="00390CD6">
      <w:pPr>
        <w:pStyle w:val="Paragraphedeliste"/>
        <w:numPr>
          <w:ilvl w:val="0"/>
          <w:numId w:val="34"/>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p w:rsidR="00390CD6" w:rsidRDefault="00BE3999" w:rsidP="00391D8D">
      <w:r w:rsidRPr="00BE3999">
        <w:rPr>
          <w:noProof/>
        </w:rPr>
        <w:drawing>
          <wp:inline distT="0" distB="0" distL="0" distR="0" wp14:anchorId="259573C8" wp14:editId="71877EE5">
            <wp:extent cx="6912000" cy="4665600"/>
            <wp:effectExtent l="0" t="0" r="3175"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12000" cy="4665600"/>
                    </a:xfrm>
                    <a:prstGeom prst="rect">
                      <a:avLst/>
                    </a:prstGeom>
                    <a:noFill/>
                    <a:ln>
                      <a:noFill/>
                    </a:ln>
                  </pic:spPr>
                </pic:pic>
              </a:graphicData>
            </a:graphic>
          </wp:inline>
        </w:drawing>
      </w:r>
    </w:p>
    <w:p w:rsidR="00550957" w:rsidRPr="000E2244" w:rsidRDefault="00F43941">
      <w:pPr>
        <w:pStyle w:val="Paragraphedeliste"/>
        <w:numPr>
          <w:ilvl w:val="0"/>
          <w:numId w:val="34"/>
        </w:numPr>
        <w:rPr>
          <w:rFonts w:ascii="Times New Roman" w:hAnsi="Times New Roman" w:cs="Times New Roman"/>
          <w:b/>
          <w:i/>
        </w:rPr>
      </w:pPr>
      <w:r>
        <w:rPr>
          <w:b/>
          <w:i/>
          <w:highlight w:val="lightGray"/>
        </w:rPr>
        <w:br w:type="page"/>
      </w:r>
      <w:r w:rsidR="00550957" w:rsidRPr="000E2244">
        <w:rPr>
          <w:rFonts w:ascii="Times New Roman" w:hAnsi="Times New Roman" w:cs="Times New Roman"/>
          <w:b/>
          <w:i/>
        </w:rPr>
        <w:lastRenderedPageBreak/>
        <w:t xml:space="preserve">Organismes </w:t>
      </w:r>
      <w:r w:rsidR="00BB4167" w:rsidRPr="000E2244">
        <w:rPr>
          <w:rFonts w:ascii="Times New Roman" w:hAnsi="Times New Roman" w:cs="Times New Roman"/>
          <w:b/>
          <w:i/>
        </w:rPr>
        <w:t>relevant d</w:t>
      </w:r>
      <w:r w:rsidR="00550957" w:rsidRPr="000E2244">
        <w:rPr>
          <w:rFonts w:ascii="Times New Roman" w:hAnsi="Times New Roman" w:cs="Times New Roman"/>
          <w:b/>
          <w:i/>
        </w:rPr>
        <w:t>u Code de la mutualité</w:t>
      </w:r>
    </w:p>
    <w:p w:rsidR="00390CD6" w:rsidRDefault="00DA42D0" w:rsidP="00391D8D">
      <w:r w:rsidRPr="00DA42D0">
        <w:rPr>
          <w:noProof/>
        </w:rPr>
        <w:drawing>
          <wp:inline distT="0" distB="0" distL="0" distR="0" wp14:anchorId="29602856" wp14:editId="68F83DA9">
            <wp:extent cx="7837200" cy="534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37200" cy="5342400"/>
                    </a:xfrm>
                    <a:prstGeom prst="rect">
                      <a:avLst/>
                    </a:prstGeom>
                    <a:noFill/>
                    <a:ln>
                      <a:noFill/>
                    </a:ln>
                  </pic:spPr>
                </pic:pic>
              </a:graphicData>
            </a:graphic>
          </wp:inline>
        </w:drawing>
      </w:r>
    </w:p>
    <w:p w:rsidR="00025E59" w:rsidRPr="00506B2D" w:rsidRDefault="00025E59" w:rsidP="00025E59">
      <w:pPr>
        <w:pStyle w:val="Paragraphedeliste"/>
        <w:pageBreakBefore/>
        <w:numPr>
          <w:ilvl w:val="0"/>
          <w:numId w:val="34"/>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p w:rsidR="00025E59" w:rsidRDefault="00D767DB" w:rsidP="000E2244">
      <w:pPr>
        <w:ind w:left="360"/>
      </w:pPr>
      <w:r w:rsidRPr="00D767DB">
        <w:rPr>
          <w:noProof/>
        </w:rPr>
        <w:drawing>
          <wp:inline distT="0" distB="0" distL="0" distR="0" wp14:anchorId="2B158802" wp14:editId="740F73BD">
            <wp:extent cx="8891270" cy="5366769"/>
            <wp:effectExtent l="0" t="0" r="508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1270" cy="5366769"/>
                    </a:xfrm>
                    <a:prstGeom prst="rect">
                      <a:avLst/>
                    </a:prstGeom>
                    <a:noFill/>
                    <a:ln>
                      <a:noFill/>
                    </a:ln>
                  </pic:spPr>
                </pic:pic>
              </a:graphicData>
            </a:graphic>
          </wp:inline>
        </w:drawing>
      </w:r>
    </w:p>
    <w:p w:rsidR="000536DB" w:rsidRDefault="000536DB" w:rsidP="000536DB">
      <w:pPr>
        <w:pStyle w:val="Paragraphedeliste"/>
        <w:pageBreakBefore/>
        <w:numPr>
          <w:ilvl w:val="0"/>
          <w:numId w:val="33"/>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rsidR="000536DB" w:rsidRDefault="000536DB" w:rsidP="000536DB">
      <w:pPr>
        <w:ind w:firstLine="360"/>
        <w:rPr>
          <w:b/>
          <w:i/>
        </w:rPr>
      </w:pPr>
      <w:r w:rsidRPr="00062CB6">
        <w:rPr>
          <w:b/>
          <w:i/>
        </w:rPr>
        <w:t>(pour les organismes ne relevant pas du régime dit “Solvabilité II” uniquement)</w:t>
      </w:r>
    </w:p>
    <w:p w:rsidR="00095491" w:rsidRDefault="00095491" w:rsidP="000536DB">
      <w:pPr>
        <w:ind w:firstLine="360"/>
        <w:rPr>
          <w:b/>
          <w:i/>
        </w:rPr>
      </w:pPr>
    </w:p>
    <w:p w:rsidR="00095491" w:rsidRPr="00062CB6" w:rsidRDefault="00095491" w:rsidP="000536DB">
      <w:pPr>
        <w:ind w:firstLine="360"/>
        <w:rPr>
          <w:b/>
          <w:i/>
        </w:rPr>
      </w:pPr>
    </w:p>
    <w:p w:rsidR="000536DB" w:rsidRDefault="000536DB" w:rsidP="00391D8D"/>
    <w:p w:rsidR="000536DB" w:rsidRDefault="00095491" w:rsidP="00391D8D">
      <w:r w:rsidRPr="00095491">
        <w:rPr>
          <w:noProof/>
        </w:rPr>
        <w:drawing>
          <wp:inline distT="0" distB="0" distL="0" distR="0" wp14:anchorId="0F2060EE" wp14:editId="6833473A">
            <wp:extent cx="8891270" cy="2199422"/>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1270" cy="2199422"/>
                    </a:xfrm>
                    <a:prstGeom prst="rect">
                      <a:avLst/>
                    </a:prstGeom>
                    <a:noFill/>
                    <a:ln>
                      <a:noFill/>
                    </a:ln>
                  </pic:spPr>
                </pic:pic>
              </a:graphicData>
            </a:graphic>
          </wp:inline>
        </w:drawing>
      </w:r>
    </w:p>
    <w:p w:rsidR="00095491" w:rsidRDefault="00095491" w:rsidP="00391D8D"/>
    <w:p w:rsidR="00095491" w:rsidRDefault="00095491" w:rsidP="00391D8D"/>
    <w:p w:rsidR="00095491" w:rsidRDefault="00786534" w:rsidP="00095491">
      <w:pPr>
        <w:pageBreakBefore/>
      </w:pPr>
      <w:r w:rsidRPr="00786534">
        <w:rPr>
          <w:noProof/>
        </w:rPr>
        <w:lastRenderedPageBreak/>
        <w:drawing>
          <wp:inline distT="0" distB="0" distL="0" distR="0" wp14:anchorId="53F48A1A" wp14:editId="6762EBEC">
            <wp:extent cx="8891270" cy="2416250"/>
            <wp:effectExtent l="0" t="0" r="508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1270" cy="2416250"/>
                    </a:xfrm>
                    <a:prstGeom prst="rect">
                      <a:avLst/>
                    </a:prstGeom>
                    <a:noFill/>
                    <a:ln>
                      <a:noFill/>
                    </a:ln>
                  </pic:spPr>
                </pic:pic>
              </a:graphicData>
            </a:graphic>
          </wp:inline>
        </w:drawing>
      </w:r>
    </w:p>
    <w:sectPr w:rsidR="00095491" w:rsidSect="00550957">
      <w:footnotePr>
        <w:numFmt w:val="chicago"/>
      </w:footnotePr>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499" w:rsidRDefault="00421499" w:rsidP="009C4801">
      <w:r>
        <w:separator/>
      </w:r>
    </w:p>
  </w:endnote>
  <w:endnote w:type="continuationSeparator" w:id="0">
    <w:p w:rsidR="00421499" w:rsidRDefault="00421499"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223010"/>
      <w:docPartObj>
        <w:docPartGallery w:val="Page Numbers (Bottom of Page)"/>
        <w:docPartUnique/>
      </w:docPartObj>
    </w:sdtPr>
    <w:sdtEndPr/>
    <w:sdtContent>
      <w:p w:rsidR="00390CD6" w:rsidRDefault="00390CD6">
        <w:pPr>
          <w:pStyle w:val="Pieddepage"/>
          <w:jc w:val="right"/>
        </w:pPr>
        <w:r>
          <w:fldChar w:fldCharType="begin"/>
        </w:r>
        <w:r>
          <w:instrText>PAGE   \* MERGEFORMAT</w:instrText>
        </w:r>
        <w:r>
          <w:fldChar w:fldCharType="separate"/>
        </w:r>
        <w:r w:rsidR="00F66575">
          <w:rPr>
            <w:noProof/>
          </w:rPr>
          <w:t>1</w:t>
        </w:r>
        <w:r>
          <w:fldChar w:fldCharType="end"/>
        </w:r>
      </w:p>
    </w:sdtContent>
  </w:sdt>
  <w:p w:rsidR="00390CD6" w:rsidRDefault="00390CD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499" w:rsidRDefault="00421499" w:rsidP="009C4801">
      <w:r>
        <w:separator/>
      </w:r>
    </w:p>
  </w:footnote>
  <w:footnote w:type="continuationSeparator" w:id="0">
    <w:p w:rsidR="00421499" w:rsidRDefault="00421499" w:rsidP="009C4801">
      <w:r>
        <w:continuationSeparator/>
      </w:r>
    </w:p>
  </w:footnote>
  <w:footnote w:id="1">
    <w:p w:rsidR="00421499" w:rsidRPr="003104D9" w:rsidRDefault="00421499" w:rsidP="003104D9">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99" w:rsidRDefault="00421499" w:rsidP="00AA3E80">
    <w:pPr>
      <w:pStyle w:val="En-tt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nsid w:val="008360D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15A6F6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751E44"/>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7">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B9C38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5">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6">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56B057B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BC259E2"/>
    <w:multiLevelType w:val="hybridMultilevel"/>
    <w:tmpl w:val="1670142C"/>
    <w:lvl w:ilvl="0" w:tplc="808E6D4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ECF73E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53869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6">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758E07D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F50FC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25"/>
  </w:num>
  <w:num w:numId="4">
    <w:abstractNumId w:val="25"/>
  </w:num>
  <w:num w:numId="5">
    <w:abstractNumId w:val="25"/>
  </w:num>
  <w:num w:numId="6">
    <w:abstractNumId w:val="6"/>
  </w:num>
  <w:num w:numId="7">
    <w:abstractNumId w:val="14"/>
  </w:num>
  <w:num w:numId="8">
    <w:abstractNumId w:val="7"/>
  </w:num>
  <w:num w:numId="9">
    <w:abstractNumId w:val="8"/>
  </w:num>
  <w:num w:numId="10">
    <w:abstractNumId w:val="5"/>
  </w:num>
  <w:num w:numId="11">
    <w:abstractNumId w:val="17"/>
  </w:num>
  <w:num w:numId="12">
    <w:abstractNumId w:val="23"/>
  </w:num>
  <w:num w:numId="13">
    <w:abstractNumId w:val="9"/>
  </w:num>
  <w:num w:numId="14">
    <w:abstractNumId w:val="0"/>
  </w:num>
  <w:num w:numId="15">
    <w:abstractNumId w:val="15"/>
  </w:num>
  <w:num w:numId="16">
    <w:abstractNumId w:val="18"/>
  </w:num>
  <w:num w:numId="17">
    <w:abstractNumId w:val="13"/>
  </w:num>
  <w:num w:numId="18">
    <w:abstractNumId w:val="29"/>
  </w:num>
  <w:num w:numId="19">
    <w:abstractNumId w:val="20"/>
  </w:num>
  <w:num w:numId="20">
    <w:abstractNumId w:val="31"/>
  </w:num>
  <w:num w:numId="21">
    <w:abstractNumId w:val="16"/>
  </w:num>
  <w:num w:numId="22">
    <w:abstractNumId w:val="11"/>
  </w:num>
  <w:num w:numId="23">
    <w:abstractNumId w:val="30"/>
  </w:num>
  <w:num w:numId="24">
    <w:abstractNumId w:val="10"/>
  </w:num>
  <w:num w:numId="25">
    <w:abstractNumId w:val="3"/>
  </w:num>
  <w:num w:numId="26">
    <w:abstractNumId w:val="22"/>
  </w:num>
  <w:num w:numId="27">
    <w:abstractNumId w:val="2"/>
  </w:num>
  <w:num w:numId="28">
    <w:abstractNumId w:val="24"/>
  </w:num>
  <w:num w:numId="29">
    <w:abstractNumId w:val="19"/>
  </w:num>
  <w:num w:numId="30">
    <w:abstractNumId w:val="26"/>
  </w:num>
  <w:num w:numId="31">
    <w:abstractNumId w:val="27"/>
  </w:num>
  <w:num w:numId="32">
    <w:abstractNumId w:val="12"/>
  </w:num>
  <w:num w:numId="33">
    <w:abstractNumId w:val="21"/>
  </w:num>
  <w:num w:numId="34">
    <w:abstractNumId w:val="1"/>
  </w:num>
  <w:num w:numId="35">
    <w:abstractNumId w:val="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47DD"/>
    <w:rsid w:val="00005261"/>
    <w:rsid w:val="00006CE0"/>
    <w:rsid w:val="00017875"/>
    <w:rsid w:val="0002006B"/>
    <w:rsid w:val="00020204"/>
    <w:rsid w:val="00020EC0"/>
    <w:rsid w:val="00025E59"/>
    <w:rsid w:val="00026223"/>
    <w:rsid w:val="0002698B"/>
    <w:rsid w:val="00026DD4"/>
    <w:rsid w:val="00027041"/>
    <w:rsid w:val="00032639"/>
    <w:rsid w:val="000525F4"/>
    <w:rsid w:val="00053045"/>
    <w:rsid w:val="000536DB"/>
    <w:rsid w:val="00062CB6"/>
    <w:rsid w:val="00075233"/>
    <w:rsid w:val="0007618C"/>
    <w:rsid w:val="00077C85"/>
    <w:rsid w:val="00081279"/>
    <w:rsid w:val="00083716"/>
    <w:rsid w:val="00091CDD"/>
    <w:rsid w:val="00095491"/>
    <w:rsid w:val="000A2B7D"/>
    <w:rsid w:val="000A3776"/>
    <w:rsid w:val="000A733C"/>
    <w:rsid w:val="000B0226"/>
    <w:rsid w:val="000B20DE"/>
    <w:rsid w:val="000B7197"/>
    <w:rsid w:val="000B7535"/>
    <w:rsid w:val="000C2976"/>
    <w:rsid w:val="000C3928"/>
    <w:rsid w:val="000C6933"/>
    <w:rsid w:val="000D1BCF"/>
    <w:rsid w:val="000D252D"/>
    <w:rsid w:val="000D4207"/>
    <w:rsid w:val="000D4A2A"/>
    <w:rsid w:val="000D7489"/>
    <w:rsid w:val="000E2244"/>
    <w:rsid w:val="000E43A4"/>
    <w:rsid w:val="000E7256"/>
    <w:rsid w:val="000E7EFD"/>
    <w:rsid w:val="000F0D4F"/>
    <w:rsid w:val="000F30CF"/>
    <w:rsid w:val="000F49A0"/>
    <w:rsid w:val="00114CC2"/>
    <w:rsid w:val="00117777"/>
    <w:rsid w:val="00121A23"/>
    <w:rsid w:val="00123709"/>
    <w:rsid w:val="001238CA"/>
    <w:rsid w:val="001268B4"/>
    <w:rsid w:val="00134EBF"/>
    <w:rsid w:val="00140229"/>
    <w:rsid w:val="00141519"/>
    <w:rsid w:val="001441D6"/>
    <w:rsid w:val="00147818"/>
    <w:rsid w:val="001519E2"/>
    <w:rsid w:val="0015522E"/>
    <w:rsid w:val="0016013B"/>
    <w:rsid w:val="00163A32"/>
    <w:rsid w:val="00164F3A"/>
    <w:rsid w:val="001712DA"/>
    <w:rsid w:val="00180E4B"/>
    <w:rsid w:val="001840E1"/>
    <w:rsid w:val="001959C0"/>
    <w:rsid w:val="001A027C"/>
    <w:rsid w:val="001A46DC"/>
    <w:rsid w:val="001B083E"/>
    <w:rsid w:val="001B28EF"/>
    <w:rsid w:val="001B68CB"/>
    <w:rsid w:val="001C29FB"/>
    <w:rsid w:val="001C2F58"/>
    <w:rsid w:val="001C648B"/>
    <w:rsid w:val="001D261F"/>
    <w:rsid w:val="001E016F"/>
    <w:rsid w:val="001F0DC4"/>
    <w:rsid w:val="001F30C0"/>
    <w:rsid w:val="001F3E28"/>
    <w:rsid w:val="00213214"/>
    <w:rsid w:val="002159B0"/>
    <w:rsid w:val="00216717"/>
    <w:rsid w:val="00222F75"/>
    <w:rsid w:val="00224F4D"/>
    <w:rsid w:val="00245E48"/>
    <w:rsid w:val="00245EFA"/>
    <w:rsid w:val="0024753A"/>
    <w:rsid w:val="00251EAC"/>
    <w:rsid w:val="0025215C"/>
    <w:rsid w:val="00257DBE"/>
    <w:rsid w:val="00263B70"/>
    <w:rsid w:val="00276C04"/>
    <w:rsid w:val="0027747A"/>
    <w:rsid w:val="002828B3"/>
    <w:rsid w:val="002848FA"/>
    <w:rsid w:val="002907C3"/>
    <w:rsid w:val="002908AC"/>
    <w:rsid w:val="0029650C"/>
    <w:rsid w:val="002976C9"/>
    <w:rsid w:val="002979FF"/>
    <w:rsid w:val="002A2F5E"/>
    <w:rsid w:val="002A776E"/>
    <w:rsid w:val="002B478C"/>
    <w:rsid w:val="002C1FA6"/>
    <w:rsid w:val="002D6CC4"/>
    <w:rsid w:val="002D755E"/>
    <w:rsid w:val="002E268D"/>
    <w:rsid w:val="002F0A73"/>
    <w:rsid w:val="002F3737"/>
    <w:rsid w:val="002F568B"/>
    <w:rsid w:val="003003C4"/>
    <w:rsid w:val="003047A2"/>
    <w:rsid w:val="0031026E"/>
    <w:rsid w:val="003104D9"/>
    <w:rsid w:val="00310D48"/>
    <w:rsid w:val="00313376"/>
    <w:rsid w:val="00313E02"/>
    <w:rsid w:val="00315BF3"/>
    <w:rsid w:val="00316A49"/>
    <w:rsid w:val="00320960"/>
    <w:rsid w:val="00320B6B"/>
    <w:rsid w:val="00320CDC"/>
    <w:rsid w:val="00321C43"/>
    <w:rsid w:val="00326209"/>
    <w:rsid w:val="00326643"/>
    <w:rsid w:val="00330AEB"/>
    <w:rsid w:val="0033214F"/>
    <w:rsid w:val="00334113"/>
    <w:rsid w:val="00345C16"/>
    <w:rsid w:val="0035002A"/>
    <w:rsid w:val="0035032B"/>
    <w:rsid w:val="00351EDF"/>
    <w:rsid w:val="00352620"/>
    <w:rsid w:val="00354C7E"/>
    <w:rsid w:val="00360AFA"/>
    <w:rsid w:val="0036236A"/>
    <w:rsid w:val="003655A0"/>
    <w:rsid w:val="00371CDD"/>
    <w:rsid w:val="00373788"/>
    <w:rsid w:val="00374580"/>
    <w:rsid w:val="00375EE0"/>
    <w:rsid w:val="00376C1F"/>
    <w:rsid w:val="00380A90"/>
    <w:rsid w:val="003819D0"/>
    <w:rsid w:val="00384EC1"/>
    <w:rsid w:val="00385586"/>
    <w:rsid w:val="00390CD6"/>
    <w:rsid w:val="00391D8D"/>
    <w:rsid w:val="003A0109"/>
    <w:rsid w:val="003A70AA"/>
    <w:rsid w:val="003A7BFB"/>
    <w:rsid w:val="003B2EC4"/>
    <w:rsid w:val="003B4617"/>
    <w:rsid w:val="003B4DDA"/>
    <w:rsid w:val="003C3613"/>
    <w:rsid w:val="003D289E"/>
    <w:rsid w:val="003D4BA8"/>
    <w:rsid w:val="003F126B"/>
    <w:rsid w:val="003F3A65"/>
    <w:rsid w:val="003F67BF"/>
    <w:rsid w:val="00401EF1"/>
    <w:rsid w:val="00405F0A"/>
    <w:rsid w:val="00407B2B"/>
    <w:rsid w:val="00411065"/>
    <w:rsid w:val="00413D8B"/>
    <w:rsid w:val="0041404E"/>
    <w:rsid w:val="00421499"/>
    <w:rsid w:val="0042606F"/>
    <w:rsid w:val="0042666B"/>
    <w:rsid w:val="00426878"/>
    <w:rsid w:val="004300C9"/>
    <w:rsid w:val="00433560"/>
    <w:rsid w:val="00437E72"/>
    <w:rsid w:val="004504B7"/>
    <w:rsid w:val="0045234D"/>
    <w:rsid w:val="00457830"/>
    <w:rsid w:val="0046049D"/>
    <w:rsid w:val="00463F9F"/>
    <w:rsid w:val="00467B9C"/>
    <w:rsid w:val="00470BE7"/>
    <w:rsid w:val="00480714"/>
    <w:rsid w:val="00482CD2"/>
    <w:rsid w:val="00483156"/>
    <w:rsid w:val="004868DA"/>
    <w:rsid w:val="00493FAD"/>
    <w:rsid w:val="004970C5"/>
    <w:rsid w:val="004A19FB"/>
    <w:rsid w:val="004B61CC"/>
    <w:rsid w:val="004C09BD"/>
    <w:rsid w:val="004C20AC"/>
    <w:rsid w:val="004C6981"/>
    <w:rsid w:val="004D7613"/>
    <w:rsid w:val="004E4024"/>
    <w:rsid w:val="00501502"/>
    <w:rsid w:val="00506B2D"/>
    <w:rsid w:val="00510E5B"/>
    <w:rsid w:val="00511F77"/>
    <w:rsid w:val="00513912"/>
    <w:rsid w:val="00513E93"/>
    <w:rsid w:val="00521AA6"/>
    <w:rsid w:val="00522BF7"/>
    <w:rsid w:val="00524553"/>
    <w:rsid w:val="00524F34"/>
    <w:rsid w:val="005306D0"/>
    <w:rsid w:val="0053306A"/>
    <w:rsid w:val="00534619"/>
    <w:rsid w:val="00550957"/>
    <w:rsid w:val="0055177A"/>
    <w:rsid w:val="00554788"/>
    <w:rsid w:val="00560EAE"/>
    <w:rsid w:val="00561887"/>
    <w:rsid w:val="005647AB"/>
    <w:rsid w:val="0057338D"/>
    <w:rsid w:val="00574713"/>
    <w:rsid w:val="00574AE2"/>
    <w:rsid w:val="00575792"/>
    <w:rsid w:val="00575B8D"/>
    <w:rsid w:val="00580F17"/>
    <w:rsid w:val="00581B67"/>
    <w:rsid w:val="00584D8A"/>
    <w:rsid w:val="00594AC2"/>
    <w:rsid w:val="0059700F"/>
    <w:rsid w:val="005A63E9"/>
    <w:rsid w:val="005A738F"/>
    <w:rsid w:val="005B00E4"/>
    <w:rsid w:val="005B01BF"/>
    <w:rsid w:val="005C0255"/>
    <w:rsid w:val="005C0409"/>
    <w:rsid w:val="005C3000"/>
    <w:rsid w:val="005C3DFA"/>
    <w:rsid w:val="005C3FC0"/>
    <w:rsid w:val="005C6BF6"/>
    <w:rsid w:val="005F274F"/>
    <w:rsid w:val="005F280F"/>
    <w:rsid w:val="005F41D8"/>
    <w:rsid w:val="00601717"/>
    <w:rsid w:val="00604B82"/>
    <w:rsid w:val="0060511C"/>
    <w:rsid w:val="00607D16"/>
    <w:rsid w:val="00611775"/>
    <w:rsid w:val="0061247F"/>
    <w:rsid w:val="00616E8D"/>
    <w:rsid w:val="006201F7"/>
    <w:rsid w:val="00620E58"/>
    <w:rsid w:val="00623054"/>
    <w:rsid w:val="006248BC"/>
    <w:rsid w:val="006326FF"/>
    <w:rsid w:val="00633436"/>
    <w:rsid w:val="00636541"/>
    <w:rsid w:val="00636D06"/>
    <w:rsid w:val="00654574"/>
    <w:rsid w:val="00654A2E"/>
    <w:rsid w:val="0066544A"/>
    <w:rsid w:val="00666AC8"/>
    <w:rsid w:val="00675420"/>
    <w:rsid w:val="006756EE"/>
    <w:rsid w:val="0068210A"/>
    <w:rsid w:val="006827E0"/>
    <w:rsid w:val="00683384"/>
    <w:rsid w:val="006841A8"/>
    <w:rsid w:val="00685516"/>
    <w:rsid w:val="0068730E"/>
    <w:rsid w:val="00690F1E"/>
    <w:rsid w:val="00693726"/>
    <w:rsid w:val="006964DD"/>
    <w:rsid w:val="006A257F"/>
    <w:rsid w:val="006B0057"/>
    <w:rsid w:val="006B2CDF"/>
    <w:rsid w:val="006B3260"/>
    <w:rsid w:val="006C1C60"/>
    <w:rsid w:val="006C766A"/>
    <w:rsid w:val="006D1E9C"/>
    <w:rsid w:val="006D2FFD"/>
    <w:rsid w:val="006D6212"/>
    <w:rsid w:val="006E4FF9"/>
    <w:rsid w:val="006E5B37"/>
    <w:rsid w:val="006F5345"/>
    <w:rsid w:val="006F66F4"/>
    <w:rsid w:val="00700AB1"/>
    <w:rsid w:val="00702961"/>
    <w:rsid w:val="00706032"/>
    <w:rsid w:val="007138E3"/>
    <w:rsid w:val="007316E4"/>
    <w:rsid w:val="007317E0"/>
    <w:rsid w:val="00731D6E"/>
    <w:rsid w:val="00733C16"/>
    <w:rsid w:val="007346F7"/>
    <w:rsid w:val="00742759"/>
    <w:rsid w:val="0074766C"/>
    <w:rsid w:val="0075732B"/>
    <w:rsid w:val="007621C0"/>
    <w:rsid w:val="007700B9"/>
    <w:rsid w:val="00773FD3"/>
    <w:rsid w:val="00780D3A"/>
    <w:rsid w:val="007819FB"/>
    <w:rsid w:val="00781F72"/>
    <w:rsid w:val="00786534"/>
    <w:rsid w:val="0079107E"/>
    <w:rsid w:val="00794D02"/>
    <w:rsid w:val="007A0606"/>
    <w:rsid w:val="007A15AF"/>
    <w:rsid w:val="007B205A"/>
    <w:rsid w:val="007C2FE5"/>
    <w:rsid w:val="007C5459"/>
    <w:rsid w:val="007C666F"/>
    <w:rsid w:val="007D32E6"/>
    <w:rsid w:val="007D331C"/>
    <w:rsid w:val="007D4293"/>
    <w:rsid w:val="007D5166"/>
    <w:rsid w:val="007D657D"/>
    <w:rsid w:val="007D65B5"/>
    <w:rsid w:val="007D7C51"/>
    <w:rsid w:val="007E1F85"/>
    <w:rsid w:val="007F0697"/>
    <w:rsid w:val="007F7F97"/>
    <w:rsid w:val="00801A09"/>
    <w:rsid w:val="00804309"/>
    <w:rsid w:val="00805893"/>
    <w:rsid w:val="00814400"/>
    <w:rsid w:val="00817E86"/>
    <w:rsid w:val="00822BCE"/>
    <w:rsid w:val="008263B8"/>
    <w:rsid w:val="008303C2"/>
    <w:rsid w:val="008322DE"/>
    <w:rsid w:val="00837446"/>
    <w:rsid w:val="008374AA"/>
    <w:rsid w:val="00840181"/>
    <w:rsid w:val="008417A5"/>
    <w:rsid w:val="00842CE9"/>
    <w:rsid w:val="00853B4E"/>
    <w:rsid w:val="0086319B"/>
    <w:rsid w:val="00867939"/>
    <w:rsid w:val="00872812"/>
    <w:rsid w:val="00875A44"/>
    <w:rsid w:val="00884FB2"/>
    <w:rsid w:val="00886B4C"/>
    <w:rsid w:val="0089205E"/>
    <w:rsid w:val="00892343"/>
    <w:rsid w:val="00892FC4"/>
    <w:rsid w:val="00895FBF"/>
    <w:rsid w:val="008A0CE7"/>
    <w:rsid w:val="008A1833"/>
    <w:rsid w:val="008B4AAD"/>
    <w:rsid w:val="008C088B"/>
    <w:rsid w:val="008D2ADB"/>
    <w:rsid w:val="008D6D92"/>
    <w:rsid w:val="008D7BBD"/>
    <w:rsid w:val="008E7BF8"/>
    <w:rsid w:val="008E7C38"/>
    <w:rsid w:val="008F0CA4"/>
    <w:rsid w:val="008F2AC4"/>
    <w:rsid w:val="008F7568"/>
    <w:rsid w:val="009064F2"/>
    <w:rsid w:val="00906B12"/>
    <w:rsid w:val="00915949"/>
    <w:rsid w:val="00917716"/>
    <w:rsid w:val="00922FFE"/>
    <w:rsid w:val="00931D2B"/>
    <w:rsid w:val="00933E96"/>
    <w:rsid w:val="009363BF"/>
    <w:rsid w:val="00936CCD"/>
    <w:rsid w:val="009446A9"/>
    <w:rsid w:val="0094479A"/>
    <w:rsid w:val="00945898"/>
    <w:rsid w:val="009525D0"/>
    <w:rsid w:val="009541E5"/>
    <w:rsid w:val="009755FB"/>
    <w:rsid w:val="00977A45"/>
    <w:rsid w:val="00980524"/>
    <w:rsid w:val="009816E5"/>
    <w:rsid w:val="00981C88"/>
    <w:rsid w:val="00993039"/>
    <w:rsid w:val="009977C0"/>
    <w:rsid w:val="009A478C"/>
    <w:rsid w:val="009A6A5C"/>
    <w:rsid w:val="009B4BE8"/>
    <w:rsid w:val="009B5301"/>
    <w:rsid w:val="009B55A8"/>
    <w:rsid w:val="009C034D"/>
    <w:rsid w:val="009C4801"/>
    <w:rsid w:val="009E71FC"/>
    <w:rsid w:val="009E7DBF"/>
    <w:rsid w:val="00A002F8"/>
    <w:rsid w:val="00A012F9"/>
    <w:rsid w:val="00A1146D"/>
    <w:rsid w:val="00A11BDF"/>
    <w:rsid w:val="00A20601"/>
    <w:rsid w:val="00A242CD"/>
    <w:rsid w:val="00A2552D"/>
    <w:rsid w:val="00A2645E"/>
    <w:rsid w:val="00A31157"/>
    <w:rsid w:val="00A3187A"/>
    <w:rsid w:val="00A50FE6"/>
    <w:rsid w:val="00A6171C"/>
    <w:rsid w:val="00A670F8"/>
    <w:rsid w:val="00A672CC"/>
    <w:rsid w:val="00A73492"/>
    <w:rsid w:val="00A75B79"/>
    <w:rsid w:val="00A76366"/>
    <w:rsid w:val="00A76400"/>
    <w:rsid w:val="00A77DBD"/>
    <w:rsid w:val="00A823ED"/>
    <w:rsid w:val="00A87E90"/>
    <w:rsid w:val="00AA1331"/>
    <w:rsid w:val="00AA3E80"/>
    <w:rsid w:val="00AA5CB3"/>
    <w:rsid w:val="00AB0A0E"/>
    <w:rsid w:val="00AB1288"/>
    <w:rsid w:val="00AB3DDB"/>
    <w:rsid w:val="00AB4D69"/>
    <w:rsid w:val="00AB7E0F"/>
    <w:rsid w:val="00AD55D6"/>
    <w:rsid w:val="00AE0E7F"/>
    <w:rsid w:val="00AE3644"/>
    <w:rsid w:val="00AE6FA4"/>
    <w:rsid w:val="00AF0603"/>
    <w:rsid w:val="00AF0AAB"/>
    <w:rsid w:val="00AF414F"/>
    <w:rsid w:val="00AF5A7E"/>
    <w:rsid w:val="00AF777F"/>
    <w:rsid w:val="00B020B9"/>
    <w:rsid w:val="00B118CA"/>
    <w:rsid w:val="00B11AFC"/>
    <w:rsid w:val="00B13421"/>
    <w:rsid w:val="00B1568A"/>
    <w:rsid w:val="00B25789"/>
    <w:rsid w:val="00B27DC5"/>
    <w:rsid w:val="00B36705"/>
    <w:rsid w:val="00B50447"/>
    <w:rsid w:val="00B569B0"/>
    <w:rsid w:val="00B56B5F"/>
    <w:rsid w:val="00B62534"/>
    <w:rsid w:val="00B6362E"/>
    <w:rsid w:val="00B63EAA"/>
    <w:rsid w:val="00B659DA"/>
    <w:rsid w:val="00B73043"/>
    <w:rsid w:val="00B745B3"/>
    <w:rsid w:val="00B7699E"/>
    <w:rsid w:val="00B815EA"/>
    <w:rsid w:val="00B81AD5"/>
    <w:rsid w:val="00B834B2"/>
    <w:rsid w:val="00B837D3"/>
    <w:rsid w:val="00B85A1E"/>
    <w:rsid w:val="00B878B2"/>
    <w:rsid w:val="00B9199B"/>
    <w:rsid w:val="00BB153C"/>
    <w:rsid w:val="00BB2583"/>
    <w:rsid w:val="00BB32E6"/>
    <w:rsid w:val="00BB4167"/>
    <w:rsid w:val="00BB67C9"/>
    <w:rsid w:val="00BC232F"/>
    <w:rsid w:val="00BD0638"/>
    <w:rsid w:val="00BD0FCF"/>
    <w:rsid w:val="00BD2583"/>
    <w:rsid w:val="00BD3838"/>
    <w:rsid w:val="00BD70A5"/>
    <w:rsid w:val="00BE3999"/>
    <w:rsid w:val="00BE6462"/>
    <w:rsid w:val="00BE678E"/>
    <w:rsid w:val="00BF5322"/>
    <w:rsid w:val="00C026B9"/>
    <w:rsid w:val="00C048FF"/>
    <w:rsid w:val="00C04DCC"/>
    <w:rsid w:val="00C0615F"/>
    <w:rsid w:val="00C168AD"/>
    <w:rsid w:val="00C16E9F"/>
    <w:rsid w:val="00C265A5"/>
    <w:rsid w:val="00C33CE0"/>
    <w:rsid w:val="00C34FD4"/>
    <w:rsid w:val="00C377B9"/>
    <w:rsid w:val="00C378F2"/>
    <w:rsid w:val="00C41D63"/>
    <w:rsid w:val="00C44DAA"/>
    <w:rsid w:val="00C544BA"/>
    <w:rsid w:val="00C572F9"/>
    <w:rsid w:val="00C62721"/>
    <w:rsid w:val="00C63BBB"/>
    <w:rsid w:val="00C66590"/>
    <w:rsid w:val="00C66C4F"/>
    <w:rsid w:val="00C730B2"/>
    <w:rsid w:val="00C77128"/>
    <w:rsid w:val="00C77B9C"/>
    <w:rsid w:val="00C83ACE"/>
    <w:rsid w:val="00C85986"/>
    <w:rsid w:val="00C8761E"/>
    <w:rsid w:val="00C9174F"/>
    <w:rsid w:val="00C917FA"/>
    <w:rsid w:val="00CA3F82"/>
    <w:rsid w:val="00CA4A26"/>
    <w:rsid w:val="00CA7AB0"/>
    <w:rsid w:val="00CB479B"/>
    <w:rsid w:val="00CC00B2"/>
    <w:rsid w:val="00CC15A7"/>
    <w:rsid w:val="00CD0E3F"/>
    <w:rsid w:val="00CD1A99"/>
    <w:rsid w:val="00CE566B"/>
    <w:rsid w:val="00CE7534"/>
    <w:rsid w:val="00CF32A0"/>
    <w:rsid w:val="00CF5805"/>
    <w:rsid w:val="00D0080A"/>
    <w:rsid w:val="00D0607E"/>
    <w:rsid w:val="00D10B53"/>
    <w:rsid w:val="00D12F45"/>
    <w:rsid w:val="00D16C79"/>
    <w:rsid w:val="00D2668C"/>
    <w:rsid w:val="00D26FDD"/>
    <w:rsid w:val="00D37B86"/>
    <w:rsid w:val="00D42C08"/>
    <w:rsid w:val="00D44314"/>
    <w:rsid w:val="00D4449B"/>
    <w:rsid w:val="00D5672F"/>
    <w:rsid w:val="00D70CF1"/>
    <w:rsid w:val="00D723BC"/>
    <w:rsid w:val="00D767DB"/>
    <w:rsid w:val="00D86A91"/>
    <w:rsid w:val="00D927D9"/>
    <w:rsid w:val="00D92CBE"/>
    <w:rsid w:val="00D93431"/>
    <w:rsid w:val="00D93D25"/>
    <w:rsid w:val="00D96A4F"/>
    <w:rsid w:val="00D96F58"/>
    <w:rsid w:val="00DA37F2"/>
    <w:rsid w:val="00DA42D0"/>
    <w:rsid w:val="00DA5439"/>
    <w:rsid w:val="00DA5AEA"/>
    <w:rsid w:val="00DB02EB"/>
    <w:rsid w:val="00DB47CB"/>
    <w:rsid w:val="00DB611C"/>
    <w:rsid w:val="00DB6D55"/>
    <w:rsid w:val="00DC26C6"/>
    <w:rsid w:val="00DC2947"/>
    <w:rsid w:val="00DC7E39"/>
    <w:rsid w:val="00DD1C27"/>
    <w:rsid w:val="00DD22A2"/>
    <w:rsid w:val="00DD39C5"/>
    <w:rsid w:val="00DD446F"/>
    <w:rsid w:val="00DE06B3"/>
    <w:rsid w:val="00DE3E59"/>
    <w:rsid w:val="00DE4B67"/>
    <w:rsid w:val="00DE631B"/>
    <w:rsid w:val="00DE69C9"/>
    <w:rsid w:val="00DE79B9"/>
    <w:rsid w:val="00DF4239"/>
    <w:rsid w:val="00DF5C70"/>
    <w:rsid w:val="00DF76A0"/>
    <w:rsid w:val="00E03D99"/>
    <w:rsid w:val="00E063FD"/>
    <w:rsid w:val="00E13030"/>
    <w:rsid w:val="00E13211"/>
    <w:rsid w:val="00E133D1"/>
    <w:rsid w:val="00E13491"/>
    <w:rsid w:val="00E1478A"/>
    <w:rsid w:val="00E3423E"/>
    <w:rsid w:val="00E37E11"/>
    <w:rsid w:val="00E41B3A"/>
    <w:rsid w:val="00E47F62"/>
    <w:rsid w:val="00E60F0D"/>
    <w:rsid w:val="00E633C0"/>
    <w:rsid w:val="00E65004"/>
    <w:rsid w:val="00E67CA8"/>
    <w:rsid w:val="00E7666E"/>
    <w:rsid w:val="00E777CC"/>
    <w:rsid w:val="00E810A9"/>
    <w:rsid w:val="00E83FE3"/>
    <w:rsid w:val="00E861C8"/>
    <w:rsid w:val="00E87AC1"/>
    <w:rsid w:val="00E9335F"/>
    <w:rsid w:val="00EA0320"/>
    <w:rsid w:val="00EA0612"/>
    <w:rsid w:val="00EA3B4B"/>
    <w:rsid w:val="00EB1726"/>
    <w:rsid w:val="00EB363F"/>
    <w:rsid w:val="00EB7ED1"/>
    <w:rsid w:val="00EC509D"/>
    <w:rsid w:val="00ED332C"/>
    <w:rsid w:val="00ED565F"/>
    <w:rsid w:val="00EE0EDC"/>
    <w:rsid w:val="00EE0F88"/>
    <w:rsid w:val="00EF0E1A"/>
    <w:rsid w:val="00EF3087"/>
    <w:rsid w:val="00F044C6"/>
    <w:rsid w:val="00F04608"/>
    <w:rsid w:val="00F05581"/>
    <w:rsid w:val="00F0720D"/>
    <w:rsid w:val="00F10C90"/>
    <w:rsid w:val="00F13C44"/>
    <w:rsid w:val="00F1445C"/>
    <w:rsid w:val="00F16764"/>
    <w:rsid w:val="00F167DC"/>
    <w:rsid w:val="00F20DE9"/>
    <w:rsid w:val="00F21CFE"/>
    <w:rsid w:val="00F2314F"/>
    <w:rsid w:val="00F26252"/>
    <w:rsid w:val="00F42335"/>
    <w:rsid w:val="00F43703"/>
    <w:rsid w:val="00F437D7"/>
    <w:rsid w:val="00F43941"/>
    <w:rsid w:val="00F44705"/>
    <w:rsid w:val="00F517D6"/>
    <w:rsid w:val="00F56CD5"/>
    <w:rsid w:val="00F57086"/>
    <w:rsid w:val="00F63394"/>
    <w:rsid w:val="00F66575"/>
    <w:rsid w:val="00F72D5F"/>
    <w:rsid w:val="00F75CD2"/>
    <w:rsid w:val="00F76861"/>
    <w:rsid w:val="00F77AC3"/>
    <w:rsid w:val="00F8466F"/>
    <w:rsid w:val="00FC16E2"/>
    <w:rsid w:val="00FC43C4"/>
    <w:rsid w:val="00FC742E"/>
    <w:rsid w:val="00FD14A6"/>
    <w:rsid w:val="00FD486B"/>
    <w:rsid w:val="00FD5193"/>
    <w:rsid w:val="00FD7D1E"/>
    <w:rsid w:val="00FD7E34"/>
    <w:rsid w:val="00FE293E"/>
    <w:rsid w:val="00FE44A1"/>
    <w:rsid w:val="00FE559B"/>
    <w:rsid w:val="00FE7F23"/>
    <w:rsid w:val="00FF0898"/>
    <w:rsid w:val="00FF0CD5"/>
    <w:rsid w:val="00FF28CA"/>
    <w:rsid w:val="00FF3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343285479">
      <w:bodyDiv w:val="1"/>
      <w:marLeft w:val="0"/>
      <w:marRight w:val="0"/>
      <w:marTop w:val="0"/>
      <w:marBottom w:val="0"/>
      <w:divBdr>
        <w:top w:val="none" w:sz="0" w:space="0" w:color="auto"/>
        <w:left w:val="none" w:sz="0" w:space="0" w:color="auto"/>
        <w:bottom w:val="none" w:sz="0" w:space="0" w:color="auto"/>
        <w:right w:val="none" w:sz="0" w:space="0" w:color="auto"/>
      </w:divBdr>
    </w:div>
    <w:div w:id="388722845">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45491894">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19170333">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 w:id="1781996716">
      <w:bodyDiv w:val="1"/>
      <w:marLeft w:val="0"/>
      <w:marRight w:val="0"/>
      <w:marTop w:val="0"/>
      <w:marBottom w:val="0"/>
      <w:divBdr>
        <w:top w:val="none" w:sz="0" w:space="0" w:color="auto"/>
        <w:left w:val="none" w:sz="0" w:space="0" w:color="auto"/>
        <w:bottom w:val="none" w:sz="0" w:space="0" w:color="auto"/>
        <w:right w:val="none" w:sz="0" w:space="0" w:color="auto"/>
      </w:divBdr>
    </w:div>
    <w:div w:id="1849175782">
      <w:bodyDiv w:val="1"/>
      <w:marLeft w:val="0"/>
      <w:marRight w:val="0"/>
      <w:marTop w:val="0"/>
      <w:marBottom w:val="0"/>
      <w:divBdr>
        <w:top w:val="none" w:sz="0" w:space="0" w:color="auto"/>
        <w:left w:val="none" w:sz="0" w:space="0" w:color="auto"/>
        <w:bottom w:val="none" w:sz="0" w:space="0" w:color="auto"/>
        <w:right w:val="none" w:sz="0" w:space="0" w:color="auto"/>
      </w:divBdr>
    </w:div>
    <w:div w:id="189438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FDE3F-737B-41AF-AA0F-EF2C511B1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6DF15741.dotm</Template>
  <TotalTime>0</TotalTime>
  <Pages>18</Pages>
  <Words>4818</Words>
  <Characters>27274</Characters>
  <Application>Microsoft Office Word</Application>
  <DocSecurity>4</DocSecurity>
  <Lines>227</Lines>
  <Paragraphs>64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G550212</cp:lastModifiedBy>
  <cp:revision>2</cp:revision>
  <cp:lastPrinted>2016-04-28T14:38:00Z</cp:lastPrinted>
  <dcterms:created xsi:type="dcterms:W3CDTF">2018-09-26T11:18:00Z</dcterms:created>
  <dcterms:modified xsi:type="dcterms:W3CDTF">2018-09-26T11:18:00Z</dcterms:modified>
</cp:coreProperties>
</file>