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CD1" w:rsidRDefault="00B24CD1" w:rsidP="0052756F">
      <w:pPr>
        <w:rPr>
          <w:rFonts w:ascii="Times New Roman" w:hAnsi="Times New Roman" w:cs="Times New Roman"/>
        </w:rPr>
      </w:pPr>
    </w:p>
    <w:p w:rsidR="0052756F" w:rsidRPr="008B22F2" w:rsidRDefault="0052756F" w:rsidP="0052756F">
      <w:pPr>
        <w:rPr>
          <w:rFonts w:ascii="Times New Roman" w:hAnsi="Times New Roman" w:cs="Times New Roman"/>
        </w:rPr>
      </w:pPr>
      <w:r w:rsidRPr="008B22F2">
        <w:rPr>
          <w:rFonts w:ascii="Times New Roman" w:hAnsi="Times New Roman" w:cs="Times New Roman"/>
          <w:noProof/>
          <w:lang w:eastAsia="fr-FR"/>
        </w:rPr>
        <w:drawing>
          <wp:inline distT="0" distB="0" distL="0" distR="0" wp14:anchorId="439A5609" wp14:editId="12E36AE5">
            <wp:extent cx="1129336" cy="1009015"/>
            <wp:effectExtent l="19050" t="0" r="0" b="0"/>
            <wp:docPr id="1"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7"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52756F" w:rsidRPr="008B22F2" w:rsidRDefault="0052756F" w:rsidP="0052756F">
      <w:pPr>
        <w:rPr>
          <w:rFonts w:ascii="Times New Roman" w:hAnsi="Times New Roman" w:cs="Times New Roman"/>
        </w:rPr>
      </w:pPr>
    </w:p>
    <w:p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Guide méthodologique</w:t>
      </w:r>
    </w:p>
    <w:p w:rsidR="0052756F" w:rsidRPr="008B22F2" w:rsidRDefault="0052756F" w:rsidP="0052756F">
      <w:pPr>
        <w:jc w:val="center"/>
        <w:rPr>
          <w:rFonts w:ascii="Times New Roman" w:hAnsi="Times New Roman" w:cs="Times New Roman"/>
          <w:b/>
          <w:color w:val="003B8E"/>
          <w:sz w:val="32"/>
          <w:szCs w:val="32"/>
        </w:rPr>
      </w:pPr>
      <w:r w:rsidRPr="008B22F2">
        <w:rPr>
          <w:rFonts w:ascii="Times New Roman" w:hAnsi="Times New Roman" w:cs="Times New Roman"/>
          <w:b/>
          <w:color w:val="003B8E"/>
          <w:sz w:val="32"/>
          <w:szCs w:val="32"/>
        </w:rPr>
        <w:t>Utilisation de</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état</w:t>
      </w:r>
      <w:r w:rsidR="006A5DB1">
        <w:rPr>
          <w:rFonts w:ascii="Times New Roman" w:hAnsi="Times New Roman" w:cs="Times New Roman"/>
          <w:b/>
          <w:color w:val="003B8E"/>
          <w:sz w:val="32"/>
          <w:szCs w:val="32"/>
        </w:rPr>
        <w:t>s</w:t>
      </w:r>
      <w:r w:rsidRPr="008B22F2">
        <w:rPr>
          <w:rFonts w:ascii="Times New Roman" w:hAnsi="Times New Roman" w:cs="Times New Roman"/>
          <w:b/>
          <w:color w:val="003B8E"/>
          <w:sz w:val="32"/>
          <w:szCs w:val="32"/>
        </w:rPr>
        <w:t xml:space="preserve"> </w:t>
      </w:r>
      <w:r w:rsidR="006A5DB1">
        <w:rPr>
          <w:rFonts w:ascii="Times New Roman" w:hAnsi="Times New Roman" w:cs="Times New Roman"/>
          <w:b/>
          <w:color w:val="003B8E"/>
          <w:sz w:val="32"/>
          <w:szCs w:val="32"/>
        </w:rPr>
        <w:t>« B</w:t>
      </w:r>
      <w:r>
        <w:rPr>
          <w:rFonts w:ascii="Times New Roman" w:hAnsi="Times New Roman" w:cs="Times New Roman"/>
          <w:b/>
          <w:color w:val="003B8E"/>
          <w:sz w:val="32"/>
          <w:szCs w:val="32"/>
        </w:rPr>
        <w:t>ilan</w:t>
      </w:r>
      <w:r w:rsidR="006A5DB1">
        <w:rPr>
          <w:rFonts w:ascii="Times New Roman" w:hAnsi="Times New Roman" w:cs="Times New Roman"/>
          <w:b/>
          <w:color w:val="003B8E"/>
          <w:sz w:val="32"/>
          <w:szCs w:val="32"/>
        </w:rPr>
        <w:t> »</w:t>
      </w:r>
      <w:r>
        <w:rPr>
          <w:rFonts w:ascii="Times New Roman" w:hAnsi="Times New Roman" w:cs="Times New Roman"/>
          <w:b/>
          <w:color w:val="003B8E"/>
          <w:sz w:val="32"/>
          <w:szCs w:val="32"/>
        </w:rPr>
        <w:t xml:space="preserve"> </w:t>
      </w:r>
      <w:r w:rsidR="006A5DB1" w:rsidRPr="008B22F2">
        <w:rPr>
          <w:rFonts w:ascii="Times New Roman" w:hAnsi="Times New Roman" w:cs="Times New Roman"/>
          <w:b/>
          <w:color w:val="003B8E"/>
          <w:sz w:val="32"/>
          <w:szCs w:val="32"/>
        </w:rPr>
        <w:t xml:space="preserve">par </w:t>
      </w:r>
      <w:r w:rsidR="006A5DB1">
        <w:rPr>
          <w:rFonts w:ascii="Times New Roman" w:hAnsi="Times New Roman" w:cs="Times New Roman"/>
          <w:b/>
          <w:color w:val="003B8E"/>
          <w:sz w:val="32"/>
          <w:szCs w:val="32"/>
        </w:rPr>
        <w:t xml:space="preserve">canton (FC.02.01) et pour le fonds général (FG.02.01) </w:t>
      </w:r>
      <w:r>
        <w:rPr>
          <w:rFonts w:ascii="Times New Roman" w:hAnsi="Times New Roman" w:cs="Times New Roman"/>
          <w:b/>
          <w:color w:val="003B8E"/>
          <w:sz w:val="32"/>
          <w:szCs w:val="32"/>
        </w:rPr>
        <w:t xml:space="preserve">et </w:t>
      </w:r>
      <w:r w:rsidR="00F57981">
        <w:rPr>
          <w:rFonts w:ascii="Times New Roman" w:hAnsi="Times New Roman" w:cs="Times New Roman"/>
          <w:b/>
          <w:color w:val="003B8E"/>
          <w:sz w:val="32"/>
          <w:szCs w:val="32"/>
        </w:rPr>
        <w:t xml:space="preserve">des états </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R</w:t>
      </w:r>
      <w:r w:rsidRPr="008B22F2">
        <w:rPr>
          <w:rFonts w:ascii="Times New Roman" w:hAnsi="Times New Roman" w:cs="Times New Roman"/>
          <w:b/>
          <w:color w:val="003B8E"/>
          <w:sz w:val="32"/>
          <w:szCs w:val="32"/>
        </w:rPr>
        <w:t>ésultat</w:t>
      </w:r>
      <w:r w:rsidR="006A5DB1">
        <w:rPr>
          <w:rFonts w:ascii="Times New Roman" w:hAnsi="Times New Roman" w:cs="Times New Roman"/>
          <w:b/>
          <w:color w:val="003B8E"/>
          <w:sz w:val="32"/>
          <w:szCs w:val="32"/>
        </w:rPr>
        <w:t> </w:t>
      </w:r>
      <w:r w:rsidR="00F57981">
        <w:rPr>
          <w:rFonts w:ascii="Times New Roman" w:hAnsi="Times New Roman" w:cs="Times New Roman"/>
          <w:b/>
          <w:color w:val="003B8E"/>
          <w:sz w:val="32"/>
          <w:szCs w:val="32"/>
        </w:rPr>
        <w:t xml:space="preserve">technique des opérations Vie </w:t>
      </w:r>
      <w:r w:rsidR="006A5DB1">
        <w:rPr>
          <w:rFonts w:ascii="Times New Roman" w:hAnsi="Times New Roman" w:cs="Times New Roman"/>
          <w:b/>
          <w:color w:val="003B8E"/>
          <w:sz w:val="32"/>
          <w:szCs w:val="32"/>
        </w:rPr>
        <w:t>»</w:t>
      </w:r>
      <w:r w:rsidRPr="008B22F2">
        <w:rPr>
          <w:rFonts w:ascii="Times New Roman" w:hAnsi="Times New Roman" w:cs="Times New Roman"/>
          <w:b/>
          <w:color w:val="003B8E"/>
          <w:sz w:val="32"/>
          <w:szCs w:val="32"/>
        </w:rPr>
        <w:t xml:space="preserve"> </w:t>
      </w:r>
      <w:r w:rsidR="00F57981">
        <w:rPr>
          <w:rFonts w:ascii="Times New Roman" w:hAnsi="Times New Roman" w:cs="Times New Roman"/>
          <w:b/>
          <w:color w:val="003B8E"/>
          <w:sz w:val="32"/>
          <w:szCs w:val="32"/>
        </w:rPr>
        <w:t xml:space="preserve">et « Résultat non technique » </w:t>
      </w:r>
      <w:r w:rsidRPr="008B22F2">
        <w:rPr>
          <w:rFonts w:ascii="Times New Roman" w:hAnsi="Times New Roman" w:cs="Times New Roman"/>
          <w:b/>
          <w:color w:val="003B8E"/>
          <w:sz w:val="32"/>
          <w:szCs w:val="32"/>
        </w:rPr>
        <w:t xml:space="preserve">par </w:t>
      </w:r>
      <w:r>
        <w:rPr>
          <w:rFonts w:ascii="Times New Roman" w:hAnsi="Times New Roman" w:cs="Times New Roman"/>
          <w:b/>
          <w:color w:val="003B8E"/>
          <w:sz w:val="32"/>
          <w:szCs w:val="32"/>
        </w:rPr>
        <w:t>canton</w:t>
      </w:r>
      <w:r w:rsidR="00C0743A">
        <w:rPr>
          <w:rFonts w:ascii="Times New Roman" w:hAnsi="Times New Roman" w:cs="Times New Roman"/>
          <w:b/>
          <w:color w:val="003B8E"/>
          <w:sz w:val="32"/>
          <w:szCs w:val="32"/>
        </w:rPr>
        <w:t xml:space="preserve"> (FC.03.01 et F</w:t>
      </w:r>
      <w:r w:rsidR="00990B74">
        <w:rPr>
          <w:rFonts w:ascii="Times New Roman" w:hAnsi="Times New Roman" w:cs="Times New Roman"/>
          <w:b/>
          <w:color w:val="003B8E"/>
          <w:sz w:val="32"/>
          <w:szCs w:val="32"/>
        </w:rPr>
        <w:t>C</w:t>
      </w:r>
      <w:r w:rsidR="00C0743A">
        <w:rPr>
          <w:rFonts w:ascii="Times New Roman" w:hAnsi="Times New Roman" w:cs="Times New Roman"/>
          <w:b/>
          <w:color w:val="003B8E"/>
          <w:sz w:val="32"/>
          <w:szCs w:val="32"/>
        </w:rPr>
        <w:t>.03.0</w:t>
      </w:r>
      <w:r w:rsidR="00990B74">
        <w:rPr>
          <w:rFonts w:ascii="Times New Roman" w:hAnsi="Times New Roman" w:cs="Times New Roman"/>
          <w:b/>
          <w:color w:val="003B8E"/>
          <w:sz w:val="32"/>
          <w:szCs w:val="32"/>
        </w:rPr>
        <w:t>3</w:t>
      </w:r>
      <w:r w:rsidR="00C0743A">
        <w:rPr>
          <w:rFonts w:ascii="Times New Roman" w:hAnsi="Times New Roman" w:cs="Times New Roman"/>
          <w:b/>
          <w:color w:val="003B8E"/>
          <w:sz w:val="32"/>
          <w:szCs w:val="32"/>
        </w:rPr>
        <w:t>)</w:t>
      </w:r>
    </w:p>
    <w:p w:rsidR="0052756F" w:rsidRDefault="0052756F" w:rsidP="0052756F">
      <w:pPr>
        <w:pStyle w:val="Paragraphedeliste1"/>
        <w:spacing w:before="120" w:after="120"/>
        <w:ind w:left="0"/>
      </w:pPr>
    </w:p>
    <w:p w:rsidR="006A5DB1" w:rsidRDefault="0052756F" w:rsidP="0052756F">
      <w:pPr>
        <w:pStyle w:val="Paragraphedeliste1"/>
        <w:spacing w:before="120" w:after="120"/>
        <w:ind w:left="0"/>
      </w:pPr>
      <w:r>
        <w:t>L'objectif de ce</w:t>
      </w:r>
      <w:r w:rsidR="006A5DB1">
        <w:t>s</w:t>
      </w:r>
      <w:r>
        <w:t xml:space="preserve"> état</w:t>
      </w:r>
      <w:r w:rsidR="006A5DB1">
        <w:t>s</w:t>
      </w:r>
      <w:r>
        <w:t xml:space="preserve"> est de présenter</w:t>
      </w:r>
      <w:r w:rsidR="006A5DB1">
        <w:t> :</w:t>
      </w:r>
    </w:p>
    <w:p w:rsidR="006A5DB1" w:rsidRDefault="0052756F" w:rsidP="006A5DB1">
      <w:pPr>
        <w:pStyle w:val="Paragraphedeliste1"/>
        <w:numPr>
          <w:ilvl w:val="0"/>
          <w:numId w:val="26"/>
        </w:numPr>
        <w:spacing w:before="120" w:after="120"/>
      </w:pPr>
      <w:r>
        <w:t>la situation patrimoniale</w:t>
      </w:r>
      <w:r w:rsidR="00BB1345">
        <w:t xml:space="preserve"> </w:t>
      </w:r>
      <w:r w:rsidR="0096057A">
        <w:t>d</w:t>
      </w:r>
      <w:r w:rsidR="006A5DB1">
        <w:t>u fonds</w:t>
      </w:r>
      <w:r w:rsidR="0096057A">
        <w:t xml:space="preserve"> général et</w:t>
      </w:r>
      <w:r w:rsidR="0007015F">
        <w:t xml:space="preserve"> </w:t>
      </w:r>
      <w:r w:rsidR="0096057A">
        <w:t>de</w:t>
      </w:r>
      <w:r w:rsidR="0007015F">
        <w:t xml:space="preserve"> chacun de</w:t>
      </w:r>
      <w:r w:rsidR="0009535F">
        <w:t>s</w:t>
      </w:r>
      <w:r w:rsidR="0007015F">
        <w:t xml:space="preserve"> cantons légaux</w:t>
      </w:r>
      <w:r w:rsidR="00CC6BF7">
        <w:t xml:space="preserve"> </w:t>
      </w:r>
      <w:r>
        <w:t xml:space="preserve">à la clôture de l’exercice </w:t>
      </w:r>
      <w:r w:rsidR="006A5DB1">
        <w:t xml:space="preserve">sur lequel porte le </w:t>
      </w:r>
      <w:proofErr w:type="spellStart"/>
      <w:r w:rsidR="006A5DB1">
        <w:t>reporting</w:t>
      </w:r>
      <w:proofErr w:type="spellEnd"/>
      <w:r w:rsidR="006A5DB1">
        <w:t> ;</w:t>
      </w:r>
    </w:p>
    <w:p w:rsidR="006A5DB1" w:rsidRDefault="006A5DB1" w:rsidP="006A5DB1">
      <w:pPr>
        <w:pStyle w:val="Paragraphedeliste1"/>
        <w:numPr>
          <w:ilvl w:val="0"/>
          <w:numId w:val="26"/>
        </w:numPr>
        <w:spacing w:before="120" w:after="120"/>
      </w:pPr>
      <w:r>
        <w:t>l</w:t>
      </w:r>
      <w:r w:rsidR="003B7FFB">
        <w:t>e compte de résultat technique des opérations d’assurance</w:t>
      </w:r>
      <w:r>
        <w:t xml:space="preserve"> vie</w:t>
      </w:r>
      <w:r w:rsidR="003B7FFB">
        <w:t xml:space="preserve"> et le compte de résultat non technique</w:t>
      </w:r>
      <w:r>
        <w:t xml:space="preserve">, </w:t>
      </w:r>
      <w:r w:rsidR="003B7FFB">
        <w:t>pour chacun des cantons légaux de l’organi</w:t>
      </w:r>
      <w:r>
        <w:t>sme</w:t>
      </w:r>
      <w:r w:rsidR="003B7FFB">
        <w:t>.</w:t>
      </w:r>
    </w:p>
    <w:p w:rsidR="003B7FFB" w:rsidRDefault="003B7FFB" w:rsidP="003B7FFB">
      <w:pPr>
        <w:pStyle w:val="Paragraphedeliste1"/>
        <w:spacing w:before="120" w:after="120"/>
        <w:ind w:left="0"/>
      </w:pPr>
    </w:p>
    <w:p w:rsidR="00F57981" w:rsidRDefault="00762CE0" w:rsidP="00762CE0">
      <w:pPr>
        <w:pStyle w:val="Paragraphedeliste1"/>
        <w:spacing w:before="120" w:after="120"/>
        <w:ind w:left="0"/>
      </w:pPr>
      <w:r>
        <w:t>Ce</w:t>
      </w:r>
      <w:r w:rsidR="00C20A84">
        <w:t>s</w:t>
      </w:r>
      <w:r>
        <w:t xml:space="preserve"> état</w:t>
      </w:r>
      <w:r w:rsidR="00C20A84">
        <w:t>s</w:t>
      </w:r>
      <w:r>
        <w:t xml:space="preserve"> </w:t>
      </w:r>
      <w:r w:rsidR="00C20A84">
        <w:t>ne concernent que</w:t>
      </w:r>
      <w:r>
        <w:t xml:space="preserve"> les organismes disposant de cantons légaux.</w:t>
      </w:r>
      <w:r w:rsidR="00F57981">
        <w:t xml:space="preserve"> </w:t>
      </w:r>
    </w:p>
    <w:p w:rsidR="00F57981" w:rsidRDefault="00F57981" w:rsidP="00762CE0">
      <w:pPr>
        <w:pStyle w:val="Paragraphedeliste1"/>
        <w:spacing w:before="120" w:after="120"/>
        <w:ind w:left="0"/>
      </w:pPr>
    </w:p>
    <w:p w:rsidR="00762CE0" w:rsidRDefault="00F57981" w:rsidP="00762CE0">
      <w:pPr>
        <w:pStyle w:val="Paragraphedeliste1"/>
        <w:spacing w:before="120" w:after="120"/>
        <w:ind w:left="0"/>
      </w:pPr>
      <w:r>
        <w:t xml:space="preserve">L’organisme doit renseigner un état « Bilan » (FC.02.01), un état « Résultat technique des opérations Vie » (FC.03.01) et un état « Résultat non technique (FC.03.03) pour chaque canton légal dont il dispose ; il aura ainsi renseigné autant des états « Canton » qu’il </w:t>
      </w:r>
      <w:r w:rsidR="00600515">
        <w:t>a</w:t>
      </w:r>
      <w:r>
        <w:t xml:space="preserve"> de</w:t>
      </w:r>
      <w:r w:rsidR="00600515">
        <w:t xml:space="preserve"> cantons légaux</w:t>
      </w:r>
      <w:r>
        <w:t xml:space="preserve">. </w:t>
      </w:r>
      <w:r w:rsidR="000E3702">
        <w:t>Par ailleurs, l’organisme disposant de cantons légaux doit renseigner</w:t>
      </w:r>
      <w:r>
        <w:t xml:space="preserve"> </w:t>
      </w:r>
      <w:r w:rsidR="000E3702">
        <w:t>u</w:t>
      </w:r>
      <w:r>
        <w:t xml:space="preserve">n </w:t>
      </w:r>
      <w:r w:rsidR="00D63306">
        <w:t xml:space="preserve">état « Bilan </w:t>
      </w:r>
      <w:r w:rsidR="000E3702">
        <w:t>– Fonds général</w:t>
      </w:r>
      <w:r w:rsidR="00D63306">
        <w:t>» (FG.02.01).</w:t>
      </w:r>
    </w:p>
    <w:p w:rsidR="0052756F" w:rsidRDefault="0052756F" w:rsidP="0052756F">
      <w:pPr>
        <w:pStyle w:val="Paragraphedeliste1"/>
        <w:spacing w:before="120" w:after="120"/>
        <w:ind w:left="0"/>
      </w:pPr>
    </w:p>
    <w:p w:rsidR="0052756F" w:rsidRDefault="0052756F" w:rsidP="0052756F">
      <w:pPr>
        <w:pStyle w:val="Paragraphedeliste1"/>
        <w:spacing w:before="120" w:after="120"/>
        <w:ind w:left="0"/>
      </w:pPr>
      <w:r>
        <w:t>Le modèle d’état étant commun à tous les organismes :</w:t>
      </w:r>
    </w:p>
    <w:p w:rsidR="0052756F" w:rsidRDefault="0052756F" w:rsidP="0052756F">
      <w:pPr>
        <w:pStyle w:val="Paragraphedeliste1"/>
        <w:spacing w:before="120" w:after="120"/>
        <w:ind w:left="0"/>
      </w:pPr>
      <w:r>
        <w:t xml:space="preserve"> </w:t>
      </w:r>
    </w:p>
    <w:p w:rsidR="0052756F" w:rsidRDefault="0052756F" w:rsidP="0052756F">
      <w:pPr>
        <w:pStyle w:val="Paragraphedeliste1"/>
        <w:numPr>
          <w:ilvl w:val="0"/>
          <w:numId w:val="2"/>
        </w:numPr>
        <w:spacing w:before="120" w:after="120"/>
      </w:pPr>
      <w:r>
        <w:t>des différences de libellés de postes peuvent se présenter par rapport aux modèles d’états propres à certains organismes ;</w:t>
      </w:r>
    </w:p>
    <w:p w:rsidR="0052756F" w:rsidRDefault="0052756F" w:rsidP="0052756F">
      <w:pPr>
        <w:pStyle w:val="Paragraphedeliste1"/>
        <w:numPr>
          <w:ilvl w:val="0"/>
          <w:numId w:val="2"/>
        </w:numPr>
        <w:spacing w:before="120" w:after="120"/>
      </w:pPr>
      <w:r>
        <w:t>certains postes sont spécifiques aux mutuelles et aux institutions de prévoyance.</w:t>
      </w:r>
    </w:p>
    <w:p w:rsidR="001C4228" w:rsidRDefault="001C4228" w:rsidP="001C4228">
      <w:pPr>
        <w:pStyle w:val="Paragraphedeliste1"/>
        <w:spacing w:before="120" w:after="120"/>
        <w:ind w:left="0"/>
      </w:pPr>
    </w:p>
    <w:p w:rsidR="000035DF" w:rsidRDefault="000035DF" w:rsidP="000035DF">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0035DF" w:rsidRDefault="000035DF" w:rsidP="000035DF">
      <w:pPr>
        <w:pStyle w:val="Paragraphedeliste1"/>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111849" w:rsidRDefault="00111849" w:rsidP="001C4228">
      <w:pPr>
        <w:pStyle w:val="Paragraphedeliste1"/>
        <w:spacing w:before="120" w:after="120"/>
        <w:ind w:left="0"/>
      </w:pPr>
    </w:p>
    <w:p w:rsidR="00111849" w:rsidRPr="00111849" w:rsidRDefault="00111849" w:rsidP="001C4228">
      <w:pPr>
        <w:pStyle w:val="Paragraphedeliste1"/>
        <w:spacing w:before="120" w:after="120"/>
        <w:ind w:left="0"/>
      </w:pPr>
      <w:r w:rsidRPr="00111849">
        <w:rPr>
          <w:iCs/>
          <w:color w:val="000000"/>
        </w:rPr>
        <w:t>Organismes S</w:t>
      </w:r>
      <w:r w:rsidR="00FC6EE0">
        <w:rPr>
          <w:iCs/>
          <w:color w:val="000000"/>
        </w:rPr>
        <w:t xml:space="preserve"> </w:t>
      </w:r>
      <w:r w:rsidRPr="00111849">
        <w:rPr>
          <w:iCs/>
          <w:color w:val="000000"/>
        </w:rPr>
        <w:t>I et S</w:t>
      </w:r>
      <w:r w:rsidR="00FC6EE0">
        <w:rPr>
          <w:iCs/>
          <w:color w:val="000000"/>
        </w:rPr>
        <w:t xml:space="preserve"> </w:t>
      </w:r>
      <w:r w:rsidRPr="00111849">
        <w:rPr>
          <w:iCs/>
          <w:color w:val="000000"/>
        </w:rPr>
        <w:t xml:space="preserve">II (remettant en XBRL) : les montants sont exprimés </w:t>
      </w:r>
      <w:r w:rsidR="0003501D">
        <w:rPr>
          <w:iCs/>
          <w:color w:val="000000"/>
        </w:rPr>
        <w:t xml:space="preserve">en </w:t>
      </w:r>
      <w:r w:rsidRPr="00111849">
        <w:rPr>
          <w:iCs/>
          <w:color w:val="000000"/>
        </w:rPr>
        <w:t>euros sans être arrondis.</w:t>
      </w:r>
    </w:p>
    <w:p w:rsidR="00CB51C5" w:rsidRDefault="00CB51C5">
      <w:r>
        <w:br w:type="page"/>
      </w:r>
    </w:p>
    <w:p w:rsidR="00CB51C5" w:rsidRPr="006255CA" w:rsidRDefault="00CB51C5" w:rsidP="00CB51C5">
      <w:pPr>
        <w:pStyle w:val="Paragraphedeliste"/>
        <w:numPr>
          <w:ilvl w:val="0"/>
          <w:numId w:val="3"/>
        </w:numPr>
        <w:suppressAutoHyphens/>
        <w:spacing w:after="0" w:line="240" w:lineRule="auto"/>
        <w:rPr>
          <w:rFonts w:ascii="Times New Roman" w:hAnsi="Times New Roman" w:cs="Times New Roman"/>
          <w:b/>
          <w:sz w:val="28"/>
          <w:szCs w:val="28"/>
          <w:u w:val="single"/>
        </w:rPr>
      </w:pPr>
      <w:r w:rsidRPr="006255CA">
        <w:rPr>
          <w:rFonts w:ascii="Times New Roman" w:hAnsi="Times New Roman" w:cs="Times New Roman"/>
          <w:b/>
          <w:sz w:val="28"/>
          <w:szCs w:val="28"/>
          <w:u w:val="single"/>
        </w:rPr>
        <w:lastRenderedPageBreak/>
        <w:t>Utilisation de</w:t>
      </w:r>
      <w:r w:rsidR="009B1E0A">
        <w:rPr>
          <w:rFonts w:ascii="Times New Roman" w:hAnsi="Times New Roman" w:cs="Times New Roman"/>
          <w:b/>
          <w:sz w:val="28"/>
          <w:szCs w:val="28"/>
          <w:u w:val="single"/>
        </w:rPr>
        <w:t xml:space="preserve">s </w:t>
      </w:r>
      <w:r w:rsidRPr="006255CA">
        <w:rPr>
          <w:rFonts w:ascii="Times New Roman" w:hAnsi="Times New Roman" w:cs="Times New Roman"/>
          <w:b/>
          <w:sz w:val="28"/>
          <w:szCs w:val="28"/>
          <w:u w:val="single"/>
        </w:rPr>
        <w:t>état</w:t>
      </w:r>
      <w:r w:rsidR="009B1E0A">
        <w:rPr>
          <w:rFonts w:ascii="Times New Roman" w:hAnsi="Times New Roman" w:cs="Times New Roman"/>
          <w:b/>
          <w:sz w:val="28"/>
          <w:szCs w:val="28"/>
          <w:u w:val="single"/>
        </w:rPr>
        <w:t>s</w:t>
      </w:r>
    </w:p>
    <w:p w:rsidR="00A45259" w:rsidRDefault="00A45259" w:rsidP="00A45259"/>
    <w:p w:rsidR="00A45259" w:rsidRPr="00A45259" w:rsidRDefault="00A45259" w:rsidP="00A45259">
      <w:pPr>
        <w:pStyle w:val="Paragraphedeliste"/>
        <w:numPr>
          <w:ilvl w:val="0"/>
          <w:numId w:val="4"/>
        </w:numPr>
        <w:ind w:left="720"/>
        <w:jc w:val="both"/>
        <w:rPr>
          <w:rFonts w:ascii="Times New Roman" w:hAnsi="Times New Roman" w:cs="Times New Roman"/>
          <w:b/>
        </w:rPr>
      </w:pPr>
      <w:r w:rsidRPr="00A45259">
        <w:rPr>
          <w:rFonts w:ascii="Times New Roman" w:hAnsi="Times New Roman" w:cs="Times New Roman"/>
          <w:b/>
        </w:rPr>
        <w:t>Bilan</w:t>
      </w:r>
      <w:r w:rsidR="009B1E0A">
        <w:rPr>
          <w:rFonts w:ascii="Times New Roman" w:hAnsi="Times New Roman" w:cs="Times New Roman"/>
          <w:b/>
        </w:rPr>
        <w:t> : cantons et fonds général</w:t>
      </w:r>
    </w:p>
    <w:p w:rsidR="00A45259" w:rsidRDefault="00A45259" w:rsidP="00A45259">
      <w:pPr>
        <w:pStyle w:val="Paragraphedeliste"/>
        <w:spacing w:after="0" w:line="240" w:lineRule="auto"/>
        <w:ind w:left="1440"/>
        <w:rPr>
          <w:rFonts w:ascii="Times New Roman" w:eastAsia="Times New Roman" w:hAnsi="Times New Roman" w:cs="Times New Roman"/>
          <w:b/>
          <w:szCs w:val="20"/>
          <w:lang w:eastAsia="fr-FR"/>
        </w:rPr>
      </w:pPr>
    </w:p>
    <w:p w:rsidR="00A43746" w:rsidRPr="00A43746" w:rsidRDefault="00A43746" w:rsidP="003B7FFB">
      <w:pPr>
        <w:pStyle w:val="Paragraphedeliste1"/>
        <w:spacing w:before="120" w:after="120"/>
        <w:ind w:left="0"/>
        <w:rPr>
          <w:b/>
          <w:i/>
          <w:u w:val="single"/>
        </w:rPr>
      </w:pPr>
      <w:r w:rsidRPr="00A43746">
        <w:rPr>
          <w:b/>
          <w:i/>
          <w:u w:val="single"/>
        </w:rPr>
        <w:t>Colonnes</w:t>
      </w:r>
    </w:p>
    <w:p w:rsidR="00A43746" w:rsidRDefault="00A43746" w:rsidP="003B7FFB">
      <w:pPr>
        <w:pStyle w:val="Paragraphedeliste1"/>
        <w:spacing w:before="120" w:after="120"/>
        <w:ind w:left="0"/>
      </w:pPr>
    </w:p>
    <w:p w:rsidR="009B1E0A" w:rsidRDefault="009B1E0A" w:rsidP="003B7FFB">
      <w:pPr>
        <w:pStyle w:val="Paragraphedeliste1"/>
        <w:spacing w:before="120" w:after="120"/>
        <w:ind w:left="0"/>
      </w:pPr>
      <w:r>
        <w:t>Le</w:t>
      </w:r>
      <w:r w:rsidR="002861B2">
        <w:t>s</w:t>
      </w:r>
      <w:r>
        <w:t xml:space="preserve"> tableau</w:t>
      </w:r>
      <w:r w:rsidR="002861B2">
        <w:t>x</w:t>
      </w:r>
      <w:r>
        <w:t xml:space="preserve"> </w:t>
      </w:r>
      <w:r w:rsidR="002861B2">
        <w:t xml:space="preserve">de ces états </w:t>
      </w:r>
      <w:r>
        <w:t>présente</w:t>
      </w:r>
      <w:r w:rsidR="002861B2">
        <w:t>nt</w:t>
      </w:r>
      <w:r>
        <w:t xml:space="preserve"> une seule colonne qui correspond aux montants à la clôture de l’exercice sur lequel porte le </w:t>
      </w:r>
      <w:proofErr w:type="spellStart"/>
      <w:r>
        <w:t>reporting</w:t>
      </w:r>
      <w:proofErr w:type="spellEnd"/>
      <w:r>
        <w:t xml:space="preserve"> (exercice N). </w:t>
      </w:r>
    </w:p>
    <w:p w:rsidR="009B1E0A" w:rsidRDefault="009B1E0A" w:rsidP="003B7FFB">
      <w:pPr>
        <w:pStyle w:val="Paragraphedeliste1"/>
        <w:spacing w:before="120" w:after="120"/>
        <w:ind w:left="0"/>
      </w:pPr>
    </w:p>
    <w:p w:rsidR="00A43746" w:rsidRPr="00A43746" w:rsidRDefault="00A43746" w:rsidP="00A43746">
      <w:pPr>
        <w:pStyle w:val="Paragraphedeliste1"/>
        <w:spacing w:before="120" w:after="120"/>
        <w:ind w:left="0"/>
        <w:rPr>
          <w:b/>
          <w:i/>
          <w:u w:val="single"/>
        </w:rPr>
      </w:pPr>
      <w:r>
        <w:rPr>
          <w:b/>
          <w:i/>
          <w:u w:val="single"/>
        </w:rPr>
        <w:t>Lign</w:t>
      </w:r>
      <w:r w:rsidRPr="00A43746">
        <w:rPr>
          <w:b/>
          <w:i/>
          <w:u w:val="single"/>
        </w:rPr>
        <w:t>es</w:t>
      </w:r>
    </w:p>
    <w:p w:rsidR="00A43746" w:rsidRDefault="00A43746" w:rsidP="003B7FFB">
      <w:pPr>
        <w:pStyle w:val="Paragraphedeliste1"/>
        <w:spacing w:before="120" w:after="120"/>
        <w:ind w:left="0"/>
      </w:pPr>
    </w:p>
    <w:p w:rsidR="00A43746" w:rsidRDefault="00A43746" w:rsidP="00C62070">
      <w:pPr>
        <w:pStyle w:val="Paragraphedeliste1"/>
        <w:spacing w:before="120" w:after="180"/>
        <w:ind w:left="0"/>
        <w:contextualSpacing w:val="0"/>
      </w:pPr>
      <w:r>
        <w:t xml:space="preserve">À l’exception </w:t>
      </w:r>
      <w:r w:rsidR="00F57981">
        <w:t>des lignes Z0020</w:t>
      </w:r>
      <w:r w:rsidR="00D63306">
        <w:t>,</w:t>
      </w:r>
      <w:r w:rsidR="00F57981">
        <w:t xml:space="preserve"> R0010 à R0050 </w:t>
      </w:r>
      <w:r w:rsidR="00D63306">
        <w:t>et R1</w:t>
      </w:r>
      <w:r w:rsidR="00C315AD">
        <w:t>66</w:t>
      </w:r>
      <w:r w:rsidR="00D63306">
        <w:t>0 à R1</w:t>
      </w:r>
      <w:r w:rsidR="00C315AD">
        <w:t>690</w:t>
      </w:r>
      <w:r w:rsidR="00D63306">
        <w:t xml:space="preserve"> </w:t>
      </w:r>
      <w:r w:rsidR="00F57981">
        <w:t xml:space="preserve">de l’état FC.02.01 </w:t>
      </w:r>
      <w:r w:rsidR="00396560">
        <w:t>destiné</w:t>
      </w:r>
      <w:r w:rsidR="008B428C">
        <w:t>e</w:t>
      </w:r>
      <w:r w:rsidR="00396560">
        <w:t>s à fo</w:t>
      </w:r>
      <w:r w:rsidR="004A56B9">
        <w:t>u</w:t>
      </w:r>
      <w:r w:rsidR="00396560">
        <w:t xml:space="preserve">rnir des </w:t>
      </w:r>
      <w:r w:rsidR="00F57981">
        <w:t xml:space="preserve">informations </w:t>
      </w:r>
      <w:r w:rsidR="00D63306">
        <w:t xml:space="preserve">qualitatives </w:t>
      </w:r>
      <w:r w:rsidR="00396560">
        <w:t xml:space="preserve">sur </w:t>
      </w:r>
      <w:r w:rsidR="00F57981">
        <w:t>le canton concerné, l</w:t>
      </w:r>
      <w:r w:rsidR="00D63306">
        <w:t>a structure des états « Bilan » pour les cantons et pour le fonds général est identique.</w:t>
      </w:r>
      <w:r w:rsidR="00396560">
        <w:t xml:space="preserve"> </w:t>
      </w:r>
      <w:r w:rsidR="004A56B9">
        <w:t>Les commentaires, formules de calcul et co</w:t>
      </w:r>
      <w:r w:rsidR="008B428C">
        <w:t>ntrôle</w:t>
      </w:r>
      <w:r w:rsidR="004A56B9">
        <w:t xml:space="preserve">s figurant dans le tableau ci-dessous </w:t>
      </w:r>
      <w:r w:rsidR="00167946">
        <w:t>portent</w:t>
      </w:r>
      <w:r w:rsidR="004A56B9">
        <w:t xml:space="preserve"> à la fois </w:t>
      </w:r>
      <w:r w:rsidR="00167946">
        <w:t xml:space="preserve">sur </w:t>
      </w:r>
      <w:r w:rsidR="004A56B9">
        <w:t>l’état « Bilan </w:t>
      </w:r>
      <w:r w:rsidR="006C44C7">
        <w:t xml:space="preserve"> - Canton </w:t>
      </w:r>
      <w:r w:rsidR="004A56B9">
        <w:t xml:space="preserve">» </w:t>
      </w:r>
      <w:r w:rsidR="006C44C7">
        <w:t xml:space="preserve">(FC.02.01) </w:t>
      </w:r>
      <w:r w:rsidR="004A56B9">
        <w:t xml:space="preserve">et </w:t>
      </w:r>
      <w:r w:rsidR="00167946">
        <w:t xml:space="preserve">sur </w:t>
      </w:r>
      <w:r w:rsidR="006C44C7">
        <w:t>l’état « Bilan -</w:t>
      </w:r>
      <w:r w:rsidR="004A56B9">
        <w:t xml:space="preserve"> </w:t>
      </w:r>
      <w:r w:rsidR="006C44C7">
        <w:t>F</w:t>
      </w:r>
      <w:r w:rsidR="004A56B9">
        <w:t>onds général</w:t>
      </w:r>
      <w:r w:rsidR="006C44C7">
        <w:t> » (FG.02.01)</w:t>
      </w:r>
      <w:r w:rsidR="004A56B9">
        <w:t>.</w:t>
      </w:r>
      <w:r w:rsidR="00C315AD">
        <w:t xml:space="preserve"> Il est à noter que certaines lignes ne sont applicables que pour l’état « Bilan – Canton » et d’autres que pour l’état « Bilan – Fonds général ».</w:t>
      </w:r>
    </w:p>
    <w:p w:rsidR="00CA1A00" w:rsidRPr="00612623" w:rsidRDefault="00CA1A00" w:rsidP="00C62070">
      <w:pPr>
        <w:pStyle w:val="Paragraphedeliste1"/>
        <w:spacing w:after="180"/>
        <w:ind w:left="0"/>
        <w:contextualSpacing w:val="0"/>
      </w:pPr>
      <w:r w:rsidRPr="00612623">
        <w:t>L’encha</w:t>
      </w:r>
      <w:r>
        <w:t>î</w:t>
      </w:r>
      <w:r w:rsidRPr="00612623">
        <w:t>nement des lignes de</w:t>
      </w:r>
      <w:r w:rsidR="00F90F05">
        <w:t xml:space="preserve"> ce</w:t>
      </w:r>
      <w:r w:rsidR="006753A4">
        <w:t>s</w:t>
      </w:r>
      <w:r w:rsidRPr="00612623">
        <w:t xml:space="preserve"> état</w:t>
      </w:r>
      <w:r w:rsidR="006753A4">
        <w:t>s</w:t>
      </w:r>
      <w:r w:rsidRPr="00612623">
        <w:t xml:space="preserve"> suit globalement le modèle des comptes annuels et les règles de raccordement des comptes aux états de synthèse tels que définis dans le Règlement de l’ANC N° 2015-11 du 26 novembre 2015 relatif aux comptes annuels des entreprises d’assurance</w:t>
      </w:r>
      <w:r>
        <w:t>, même si l’ordre d’apparition des lignes peut être différent de l’enchaînement</w:t>
      </w:r>
      <w:r w:rsidR="006753A4">
        <w:t xml:space="preserve"> des comptes dans le plan comptable</w:t>
      </w:r>
      <w:r w:rsidRPr="00612623">
        <w:t>.</w:t>
      </w:r>
    </w:p>
    <w:p w:rsidR="00605F37" w:rsidRDefault="00605F37" w:rsidP="00C62070">
      <w:pPr>
        <w:pStyle w:val="Paragraphedeliste1"/>
        <w:spacing w:before="120" w:after="180"/>
        <w:ind w:left="0"/>
        <w:contextualSpacing w:val="0"/>
      </w:pPr>
      <w:r>
        <w:t>Compte tenu de l’information disponible dans les guides méthodologiques des états « Immobilisations » (FR.05.01) et Bilan (FR.02.01</w:t>
      </w:r>
      <w:r w:rsidR="00E13FCA">
        <w:t>)</w:t>
      </w:r>
      <w:r>
        <w:t>, le tableau ci-dessous fournit les règles de raccordement détaillées uniquement pour les postes des provisions techniques brutes au passif ; pour les autres postes, il convient de consulter les guides méthodologiques susmentionnés.</w:t>
      </w:r>
    </w:p>
    <w:p w:rsidR="001643F1" w:rsidRDefault="00E13FCA" w:rsidP="003B7FFB">
      <w:pPr>
        <w:pStyle w:val="Paragraphedeliste1"/>
        <w:spacing w:before="120" w:after="120"/>
        <w:ind w:left="0"/>
      </w:pPr>
      <w:r>
        <w:t>Ainsi, p</w:t>
      </w:r>
      <w:r w:rsidR="001643F1">
        <w:t>our</w:t>
      </w:r>
      <w:r w:rsidR="006C44C7">
        <w:t xml:space="preserve"> connaître </w:t>
      </w:r>
      <w:r w:rsidR="001643F1">
        <w:t xml:space="preserve">les </w:t>
      </w:r>
      <w:r w:rsidR="006753A4">
        <w:t xml:space="preserve">règles de raccordement des comptes aux </w:t>
      </w:r>
      <w:r w:rsidR="001643F1">
        <w:t>lignes des</w:t>
      </w:r>
      <w:r w:rsidR="00736F03">
        <w:t xml:space="preserve"> états</w:t>
      </w:r>
      <w:r w:rsidR="001643F1">
        <w:t xml:space="preserve"> il convient de se référer :</w:t>
      </w:r>
    </w:p>
    <w:p w:rsidR="00736F03" w:rsidRDefault="001E1A5E" w:rsidP="00736F03">
      <w:pPr>
        <w:pStyle w:val="Paragraphedeliste1"/>
        <w:numPr>
          <w:ilvl w:val="0"/>
          <w:numId w:val="26"/>
        </w:numPr>
        <w:spacing w:before="120" w:after="120"/>
      </w:pPr>
      <w:r>
        <w:t xml:space="preserve">au guide méthodologique de l’état </w:t>
      </w:r>
      <w:r w:rsidR="00736F03">
        <w:t xml:space="preserve">« Immobilisations » (FR.05.01) pour les postes de l’actif relatifs aux </w:t>
      </w:r>
      <w:r w:rsidR="00E3204C">
        <w:t>investissem</w:t>
      </w:r>
      <w:r>
        <w:t>ents</w:t>
      </w:r>
      <w:r w:rsidR="00736F03">
        <w:t> </w:t>
      </w:r>
      <w:r w:rsidR="00586569">
        <w:t>(lignes R0060 à</w:t>
      </w:r>
      <w:r w:rsidR="00586569" w:rsidRPr="00C315AD">
        <w:t xml:space="preserve"> R11</w:t>
      </w:r>
      <w:r w:rsidR="00C315AD" w:rsidRPr="00C315AD">
        <w:t>3</w:t>
      </w:r>
      <w:r w:rsidR="00586569" w:rsidRPr="00C315AD">
        <w:t xml:space="preserve">0 </w:t>
      </w:r>
      <w:r w:rsidR="005B2744" w:rsidRPr="00C315AD">
        <w:t>et R0010 à R1</w:t>
      </w:r>
      <w:r w:rsidR="00C315AD" w:rsidRPr="00C315AD">
        <w:t>08</w:t>
      </w:r>
      <w:r w:rsidR="005B2744" w:rsidRPr="00C315AD">
        <w:t xml:space="preserve">0 </w:t>
      </w:r>
      <w:r w:rsidR="005B2744">
        <w:t xml:space="preserve">des états FC.02.01 et FG.02.01 respectivement) </w:t>
      </w:r>
      <w:r w:rsidR="00736F03">
        <w:t>;</w:t>
      </w:r>
    </w:p>
    <w:p w:rsidR="00736F03" w:rsidRDefault="001E1A5E" w:rsidP="00C315AD">
      <w:pPr>
        <w:pStyle w:val="Paragraphedeliste1"/>
        <w:numPr>
          <w:ilvl w:val="0"/>
          <w:numId w:val="26"/>
        </w:numPr>
        <w:spacing w:before="120" w:after="120"/>
      </w:pPr>
      <w:r>
        <w:t xml:space="preserve">au tableau ci-dessous pour les postes relatifs aux provisions techniques brutes au passif du bilan </w:t>
      </w:r>
      <w:r w:rsidR="005B2744">
        <w:t>(lignes</w:t>
      </w:r>
      <w:r w:rsidR="005B2744" w:rsidRPr="00C315AD">
        <w:t xml:space="preserve"> R1</w:t>
      </w:r>
      <w:r w:rsidR="00C315AD" w:rsidRPr="00C315AD">
        <w:t>28</w:t>
      </w:r>
      <w:r w:rsidR="005B2744" w:rsidRPr="00C315AD">
        <w:t>0 à R1</w:t>
      </w:r>
      <w:r w:rsidR="00C315AD" w:rsidRPr="00C315AD">
        <w:t>57</w:t>
      </w:r>
      <w:r w:rsidR="005B2744" w:rsidRPr="00C315AD">
        <w:t>0</w:t>
      </w:r>
      <w:r w:rsidR="00A76D19" w:rsidRPr="00C315AD">
        <w:t xml:space="preserve"> </w:t>
      </w:r>
      <w:r w:rsidR="00A76D19" w:rsidRPr="00A76D19">
        <w:t>de l’état FC.02.01 et</w:t>
      </w:r>
      <w:r w:rsidR="00A76D19" w:rsidRPr="00C315AD">
        <w:rPr>
          <w:color w:val="FF0000"/>
        </w:rPr>
        <w:t xml:space="preserve"> </w:t>
      </w:r>
      <w:r w:rsidR="00A76D19" w:rsidRPr="00C315AD">
        <w:t>R12</w:t>
      </w:r>
      <w:r w:rsidR="00C315AD" w:rsidRPr="00C315AD">
        <w:t>9</w:t>
      </w:r>
      <w:r w:rsidR="00A76D19" w:rsidRPr="00C315AD">
        <w:t>0 à R17</w:t>
      </w:r>
      <w:r w:rsidR="00C315AD" w:rsidRPr="00C315AD">
        <w:t>4</w:t>
      </w:r>
      <w:r w:rsidR="00A76D19" w:rsidRPr="00C315AD">
        <w:t>0</w:t>
      </w:r>
      <w:r w:rsidR="00E966A1" w:rsidRPr="00C315AD">
        <w:t xml:space="preserve"> d</w:t>
      </w:r>
      <w:r w:rsidR="00E966A1" w:rsidRPr="00E966A1">
        <w:t>e</w:t>
      </w:r>
      <w:r w:rsidR="00E966A1">
        <w:t xml:space="preserve"> l’état FG.02.01</w:t>
      </w:r>
      <w:r w:rsidR="005B2744">
        <w:t>)</w:t>
      </w:r>
      <w:r w:rsidR="009C29B2">
        <w:t xml:space="preserve"> </w:t>
      </w:r>
      <w:r>
        <w:t>;</w:t>
      </w:r>
    </w:p>
    <w:p w:rsidR="006753A4" w:rsidRDefault="001E1A5E" w:rsidP="00736F03">
      <w:pPr>
        <w:pStyle w:val="Paragraphedeliste1"/>
        <w:numPr>
          <w:ilvl w:val="0"/>
          <w:numId w:val="26"/>
        </w:numPr>
        <w:spacing w:before="120" w:after="120"/>
      </w:pPr>
      <w:r>
        <w:t xml:space="preserve">au guide méthodologique de l’état </w:t>
      </w:r>
      <w:r w:rsidR="001643F1">
        <w:t>« Bilan » (FR.02.01)</w:t>
      </w:r>
      <w:r w:rsidR="00736F03">
        <w:t> </w:t>
      </w:r>
      <w:r>
        <w:t xml:space="preserve">pour les autres postes. </w:t>
      </w:r>
      <w:r w:rsidR="001643F1">
        <w:t xml:space="preserve"> </w:t>
      </w:r>
    </w:p>
    <w:p w:rsidR="001E1A5E" w:rsidRDefault="001E1A5E" w:rsidP="00C62070">
      <w:pPr>
        <w:pStyle w:val="Paragraphedeliste1"/>
        <w:spacing w:before="120" w:after="180"/>
        <w:ind w:left="0"/>
        <w:contextualSpacing w:val="0"/>
      </w:pPr>
      <w:r>
        <w:t xml:space="preserve">Les règles de raccordement font référence aux numéros des comptes et </w:t>
      </w:r>
      <w:proofErr w:type="spellStart"/>
      <w:r>
        <w:t>sous-comptes</w:t>
      </w:r>
      <w:proofErr w:type="spellEnd"/>
      <w:r>
        <w:t xml:space="preserve"> figurant dans le plan des comptes tel que défini dans le Règlement de l’ANC N°2015-11. Pour chaque canton légal et pour le fonds général, l’organisme doit utiliser les </w:t>
      </w:r>
      <w:proofErr w:type="spellStart"/>
      <w:r>
        <w:t>sous-comptes</w:t>
      </w:r>
      <w:proofErr w:type="spellEnd"/>
      <w:r>
        <w:t xml:space="preserve"> correspondants qu’il a créés dans son plan de comptes dans le cadre de la tenue d’une comptabilité auxiliaire d’affectation. </w:t>
      </w:r>
    </w:p>
    <w:p w:rsidR="00F168AF" w:rsidRDefault="00F168AF" w:rsidP="00C62070">
      <w:pPr>
        <w:pStyle w:val="Paragraphedeliste1"/>
        <w:spacing w:before="120" w:after="180"/>
        <w:ind w:left="0"/>
        <w:contextualSpacing w:val="0"/>
      </w:pPr>
      <w:r>
        <w:t>Les contrôles inter-états présentés dans le tableau ci-dessous s’opèrent de la manière suivante : pour chaque ligne</w:t>
      </w:r>
      <w:r w:rsidR="00C315AD">
        <w:t xml:space="preserve"> donnée</w:t>
      </w:r>
      <w:r>
        <w:t xml:space="preserve">, la somme des montants enregistrés dans les états « Bilan – Canton » (FC.02.01) et du montant enregistré dans l’état « Bilan – Fonds général » (FG.02.01) est égale au montant figurant dans la ligne correspondante de l’état « Bilan » (FR.02.01) et / ou d’autres états de </w:t>
      </w:r>
      <w:proofErr w:type="spellStart"/>
      <w:r>
        <w:t>reporting</w:t>
      </w:r>
      <w:proofErr w:type="spellEnd"/>
      <w:r>
        <w:t>. Dans les cas où l’organisme possède plusieurs cantons légaux, tous les cantons doivent être pris en compte.</w:t>
      </w:r>
    </w:p>
    <w:p w:rsidR="00F168AF" w:rsidRDefault="00F168AF" w:rsidP="00C62070">
      <w:pPr>
        <w:pStyle w:val="Paragraphedeliste1"/>
        <w:spacing w:before="120" w:after="180"/>
        <w:ind w:left="0"/>
        <w:contextualSpacing w:val="0"/>
      </w:pPr>
      <w:r>
        <w:t>Ces contrôles sont formalisés de la manière suivante :</w:t>
      </w:r>
    </w:p>
    <w:p w:rsidR="00F168AF" w:rsidRPr="00F168AF" w:rsidRDefault="00F168AF" w:rsidP="00C62070">
      <w:pPr>
        <w:pStyle w:val="Paragraphedeliste1"/>
        <w:spacing w:before="120" w:after="180"/>
        <w:ind w:left="0"/>
        <w:contextualSpacing w:val="0"/>
      </w:pPr>
      <w:r w:rsidRPr="00F168AF">
        <w:t xml:space="preserve">∑ Cellule A (FC.02.01) + Cellule B (FG.02.01) = Cellule C (FR.02.01) = </w:t>
      </w:r>
      <w:r>
        <w:t>Cellule D</w:t>
      </w:r>
      <w:r w:rsidRPr="00F168AF">
        <w:t xml:space="preserve"> (FR.05.01)</w:t>
      </w:r>
    </w:p>
    <w:p w:rsidR="00285E50" w:rsidRPr="00F168AF" w:rsidRDefault="00B35CCD" w:rsidP="00C62070">
      <w:pPr>
        <w:spacing w:afterLines="180" w:after="432" w:line="240" w:lineRule="auto"/>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contrôles inter-états dans le tableau ci-dessous ne sont présentés que pour les lignes correspondant aux totaux et sous-totaux. Des contrôles identiques, non présentés dans le tableau, peuvent être établis pour les lignes constituant ces totaux et sous-totaux. </w:t>
      </w:r>
    </w:p>
    <w:p w:rsidR="00F85011" w:rsidRDefault="00F85011" w:rsidP="009D0FDD">
      <w:pPr>
        <w:pageBreakBefore/>
        <w:sectPr w:rsidR="00F85011" w:rsidSect="00895A85">
          <w:pgSz w:w="11906" w:h="16838"/>
          <w:pgMar w:top="1417" w:right="1417" w:bottom="1417" w:left="1417" w:header="708" w:footer="708" w:gutter="0"/>
          <w:cols w:space="708"/>
          <w:docGrid w:linePitch="360"/>
        </w:sectPr>
      </w:pPr>
    </w:p>
    <w:p w:rsidR="00A45259" w:rsidRDefault="00A45259" w:rsidP="00F85011">
      <w:pPr>
        <w:pStyle w:val="Paragraphedeliste"/>
        <w:pageBreakBefore/>
        <w:ind w:left="4321" w:hanging="3459"/>
      </w:pPr>
    </w:p>
    <w:tbl>
      <w:tblPr>
        <w:tblStyle w:val="Grilledutableau"/>
        <w:tblW w:w="14601" w:type="dxa"/>
        <w:tblInd w:w="-176" w:type="dxa"/>
        <w:tblLook w:val="04A0" w:firstRow="1" w:lastRow="0" w:firstColumn="1" w:lastColumn="0" w:noHBand="0" w:noVBand="1"/>
      </w:tblPr>
      <w:tblGrid>
        <w:gridCol w:w="3306"/>
        <w:gridCol w:w="1127"/>
        <w:gridCol w:w="1129"/>
        <w:gridCol w:w="4220"/>
        <w:gridCol w:w="4819"/>
      </w:tblGrid>
      <w:tr w:rsidR="000A33A2" w:rsidRPr="00E037B8" w:rsidTr="00CC2303">
        <w:trPr>
          <w:cantSplit/>
          <w:tblHeader/>
        </w:trPr>
        <w:tc>
          <w:tcPr>
            <w:tcW w:w="3306" w:type="dxa"/>
            <w:vAlign w:val="center"/>
          </w:tcPr>
          <w:p w:rsidR="00F85011" w:rsidRPr="00E037B8" w:rsidRDefault="00303CE9" w:rsidP="00D362C8">
            <w:pPr>
              <w:pStyle w:val="Paragraphedeliste"/>
              <w:spacing w:before="120" w:after="120"/>
              <w:ind w:left="0"/>
              <w:rPr>
                <w:b/>
                <w:sz w:val="22"/>
                <w:szCs w:val="22"/>
              </w:rPr>
            </w:pPr>
            <w:r w:rsidRPr="00E037B8">
              <w:rPr>
                <w:b/>
                <w:sz w:val="22"/>
                <w:szCs w:val="22"/>
              </w:rPr>
              <w:t>Intitulé</w:t>
            </w:r>
          </w:p>
        </w:tc>
        <w:tc>
          <w:tcPr>
            <w:tcW w:w="1127" w:type="dxa"/>
            <w:vAlign w:val="center"/>
          </w:tcPr>
          <w:p w:rsidR="00F85011" w:rsidRPr="00E037B8" w:rsidRDefault="00E037B8" w:rsidP="00D362C8">
            <w:pPr>
              <w:pStyle w:val="Paragraphedeliste"/>
              <w:spacing w:before="120" w:after="120"/>
              <w:ind w:left="0"/>
              <w:rPr>
                <w:b/>
                <w:sz w:val="22"/>
                <w:szCs w:val="22"/>
              </w:rPr>
            </w:pPr>
            <w:r w:rsidRPr="00E037B8">
              <w:rPr>
                <w:b/>
                <w:sz w:val="22"/>
                <w:szCs w:val="22"/>
              </w:rPr>
              <w:t>Ligne</w:t>
            </w:r>
            <w:r w:rsidR="00303CE9" w:rsidRPr="00E037B8">
              <w:rPr>
                <w:b/>
                <w:sz w:val="22"/>
                <w:szCs w:val="22"/>
              </w:rPr>
              <w:t xml:space="preserve"> </w:t>
            </w:r>
            <w:r w:rsidRPr="00E037B8">
              <w:rPr>
                <w:b/>
                <w:sz w:val="22"/>
                <w:szCs w:val="22"/>
              </w:rPr>
              <w:t>FC.02.01</w:t>
            </w:r>
          </w:p>
        </w:tc>
        <w:tc>
          <w:tcPr>
            <w:tcW w:w="1129" w:type="dxa"/>
            <w:vAlign w:val="center"/>
          </w:tcPr>
          <w:p w:rsidR="00F85011" w:rsidRPr="00E037B8" w:rsidRDefault="00E037B8" w:rsidP="00D362C8">
            <w:pPr>
              <w:pStyle w:val="Paragraphedeliste"/>
              <w:spacing w:before="120" w:after="120"/>
              <w:ind w:left="0"/>
              <w:rPr>
                <w:b/>
                <w:sz w:val="22"/>
                <w:szCs w:val="22"/>
              </w:rPr>
            </w:pPr>
            <w:r w:rsidRPr="00E037B8">
              <w:rPr>
                <w:b/>
                <w:sz w:val="22"/>
                <w:szCs w:val="22"/>
              </w:rPr>
              <w:t>Ligne FG.02.01</w:t>
            </w:r>
          </w:p>
        </w:tc>
        <w:tc>
          <w:tcPr>
            <w:tcW w:w="4220" w:type="dxa"/>
            <w:vAlign w:val="center"/>
          </w:tcPr>
          <w:p w:rsidR="00F85011" w:rsidRPr="00E037B8" w:rsidRDefault="00E037B8" w:rsidP="00D362C8">
            <w:pPr>
              <w:pStyle w:val="Paragraphedeliste"/>
              <w:spacing w:before="120" w:after="120"/>
              <w:ind w:left="0"/>
              <w:rPr>
                <w:b/>
                <w:sz w:val="22"/>
                <w:szCs w:val="22"/>
              </w:rPr>
            </w:pPr>
            <w:r>
              <w:rPr>
                <w:b/>
                <w:sz w:val="22"/>
                <w:szCs w:val="22"/>
              </w:rPr>
              <w:t>Définition et formule</w:t>
            </w:r>
          </w:p>
        </w:tc>
        <w:tc>
          <w:tcPr>
            <w:tcW w:w="4819" w:type="dxa"/>
            <w:vAlign w:val="center"/>
          </w:tcPr>
          <w:p w:rsidR="00F85011" w:rsidRPr="00E037B8" w:rsidRDefault="00E037B8" w:rsidP="00D362C8">
            <w:pPr>
              <w:pStyle w:val="Paragraphedeliste"/>
              <w:spacing w:before="120" w:after="120"/>
              <w:ind w:left="0"/>
              <w:rPr>
                <w:b/>
                <w:sz w:val="22"/>
                <w:szCs w:val="22"/>
              </w:rPr>
            </w:pPr>
            <w:r>
              <w:rPr>
                <w:b/>
                <w:sz w:val="22"/>
                <w:szCs w:val="22"/>
              </w:rPr>
              <w:t>Contrôles inter-états</w:t>
            </w:r>
          </w:p>
        </w:tc>
      </w:tr>
      <w:tr w:rsidR="000A33A2" w:rsidTr="00CC2303">
        <w:trPr>
          <w:cantSplit/>
        </w:trPr>
        <w:tc>
          <w:tcPr>
            <w:tcW w:w="3306" w:type="dxa"/>
            <w:vAlign w:val="center"/>
          </w:tcPr>
          <w:p w:rsidR="00877C4F" w:rsidRPr="00021D38" w:rsidRDefault="00877C4F" w:rsidP="00D362C8">
            <w:pPr>
              <w:snapToGrid w:val="0"/>
              <w:spacing w:before="120" w:after="120"/>
              <w:contextualSpacing/>
            </w:pPr>
            <w:r>
              <w:t>Code du fonds</w:t>
            </w:r>
          </w:p>
        </w:tc>
        <w:tc>
          <w:tcPr>
            <w:tcW w:w="1127" w:type="dxa"/>
            <w:vAlign w:val="center"/>
          </w:tcPr>
          <w:p w:rsidR="00877C4F" w:rsidRDefault="00877C4F" w:rsidP="00D362C8">
            <w:pPr>
              <w:snapToGrid w:val="0"/>
              <w:spacing w:before="120" w:after="120"/>
              <w:contextualSpacing/>
            </w:pPr>
            <w:r w:rsidRPr="008A4DEC">
              <w:t>Z0020</w:t>
            </w:r>
          </w:p>
        </w:tc>
        <w:tc>
          <w:tcPr>
            <w:tcW w:w="1129" w:type="dxa"/>
            <w:vAlign w:val="center"/>
          </w:tcPr>
          <w:p w:rsidR="00877C4F" w:rsidRDefault="00877C4F" w:rsidP="00D362C8">
            <w:pPr>
              <w:pStyle w:val="Paragraphedeliste"/>
              <w:spacing w:before="120" w:after="120"/>
              <w:ind w:left="0"/>
            </w:pPr>
            <w:r>
              <w:t>NA</w:t>
            </w:r>
          </w:p>
        </w:tc>
        <w:tc>
          <w:tcPr>
            <w:tcW w:w="4220" w:type="dxa"/>
            <w:vAlign w:val="center"/>
          </w:tcPr>
          <w:p w:rsidR="00877C4F" w:rsidRPr="00877C4F" w:rsidRDefault="00877C4F" w:rsidP="004F0663">
            <w:pPr>
              <w:pStyle w:val="Default"/>
              <w:rPr>
                <w:sz w:val="20"/>
                <w:szCs w:val="20"/>
              </w:rPr>
            </w:pPr>
            <w:r>
              <w:rPr>
                <w:sz w:val="20"/>
                <w:szCs w:val="20"/>
              </w:rPr>
              <w:t>Code</w:t>
            </w:r>
            <w:r w:rsidRPr="00845BDF">
              <w:rPr>
                <w:sz w:val="20"/>
                <w:szCs w:val="20"/>
              </w:rPr>
              <w:t xml:space="preserve"> attribué par l’organisme correspondant</w:t>
            </w:r>
            <w:r>
              <w:rPr>
                <w:sz w:val="20"/>
                <w:szCs w:val="20"/>
              </w:rPr>
              <w:t xml:space="preserve"> au fonds renseigné</w:t>
            </w:r>
            <w:r w:rsidR="004F0663">
              <w:rPr>
                <w:sz w:val="20"/>
                <w:szCs w:val="20"/>
              </w:rPr>
              <w:t> ; il</w:t>
            </w:r>
            <w:r>
              <w:rPr>
                <w:sz w:val="20"/>
                <w:szCs w:val="20"/>
              </w:rPr>
              <w:t xml:space="preserve"> doit être cohérent dans le temps et ne doit pas être réutilisé pour un autre fonds.</w:t>
            </w:r>
          </w:p>
        </w:tc>
        <w:tc>
          <w:tcPr>
            <w:tcW w:w="4819" w:type="dxa"/>
            <w:vAlign w:val="center"/>
          </w:tcPr>
          <w:p w:rsidR="00877C4F" w:rsidRDefault="00877C4F" w:rsidP="00D362C8">
            <w:pPr>
              <w:pStyle w:val="Paragraphedeliste"/>
              <w:spacing w:before="120" w:after="120"/>
              <w:ind w:left="0"/>
            </w:pPr>
          </w:p>
        </w:tc>
      </w:tr>
      <w:tr w:rsidR="000A33A2" w:rsidTr="00CC2303">
        <w:trPr>
          <w:cantSplit/>
        </w:trPr>
        <w:tc>
          <w:tcPr>
            <w:tcW w:w="3306" w:type="dxa"/>
            <w:vAlign w:val="center"/>
          </w:tcPr>
          <w:p w:rsidR="00877C4F" w:rsidRPr="00021D38" w:rsidRDefault="00A12FAB" w:rsidP="00D362C8">
            <w:pPr>
              <w:snapToGrid w:val="0"/>
              <w:spacing w:before="120" w:after="120"/>
              <w:contextualSpacing/>
            </w:pPr>
            <w:r>
              <w:t>PERP</w:t>
            </w:r>
          </w:p>
        </w:tc>
        <w:tc>
          <w:tcPr>
            <w:tcW w:w="1127" w:type="dxa"/>
            <w:vAlign w:val="center"/>
          </w:tcPr>
          <w:p w:rsidR="00877C4F" w:rsidRPr="00076B25" w:rsidRDefault="00877C4F" w:rsidP="00D362C8">
            <w:pPr>
              <w:snapToGrid w:val="0"/>
              <w:spacing w:before="120" w:after="120"/>
              <w:contextualSpacing/>
            </w:pPr>
            <w:r>
              <w:t>R0010</w:t>
            </w:r>
          </w:p>
        </w:tc>
        <w:tc>
          <w:tcPr>
            <w:tcW w:w="1129" w:type="dxa"/>
            <w:vAlign w:val="center"/>
          </w:tcPr>
          <w:p w:rsidR="00877C4F" w:rsidRDefault="00877C4F" w:rsidP="00D362C8">
            <w:pPr>
              <w:pStyle w:val="Paragraphedeliste"/>
              <w:spacing w:before="120" w:after="120"/>
              <w:ind w:left="0"/>
            </w:pPr>
            <w:r>
              <w:t>NA</w:t>
            </w:r>
          </w:p>
        </w:tc>
        <w:tc>
          <w:tcPr>
            <w:tcW w:w="4220" w:type="dxa"/>
            <w:vAlign w:val="center"/>
          </w:tcPr>
          <w:p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rsidR="003E2A42" w:rsidRDefault="00877C4F" w:rsidP="003E2A42">
            <w:pPr>
              <w:pStyle w:val="Default"/>
              <w:numPr>
                <w:ilvl w:val="0"/>
                <w:numId w:val="26"/>
              </w:numPr>
              <w:rPr>
                <w:sz w:val="20"/>
                <w:szCs w:val="20"/>
              </w:rPr>
            </w:pPr>
            <w:r>
              <w:rPr>
                <w:sz w:val="20"/>
                <w:szCs w:val="20"/>
              </w:rPr>
              <w:t xml:space="preserve">« Oui » </w:t>
            </w:r>
          </w:p>
          <w:p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rsidR="00877C4F" w:rsidRDefault="00877C4F" w:rsidP="00D362C8">
            <w:pPr>
              <w:pStyle w:val="Paragraphedeliste"/>
              <w:spacing w:before="120" w:after="120"/>
              <w:ind w:left="0"/>
            </w:pPr>
          </w:p>
        </w:tc>
      </w:tr>
      <w:tr w:rsidR="00877C4F" w:rsidTr="00CC2303">
        <w:trPr>
          <w:cantSplit/>
        </w:trPr>
        <w:tc>
          <w:tcPr>
            <w:tcW w:w="3306" w:type="dxa"/>
            <w:vAlign w:val="center"/>
          </w:tcPr>
          <w:p w:rsidR="00877C4F" w:rsidRPr="00021D38" w:rsidRDefault="00A12FAB" w:rsidP="00D362C8">
            <w:pPr>
              <w:snapToGrid w:val="0"/>
              <w:spacing w:before="120" w:after="120"/>
              <w:contextualSpacing/>
            </w:pPr>
            <w:r>
              <w:t>BRANCHE 26</w:t>
            </w:r>
          </w:p>
        </w:tc>
        <w:tc>
          <w:tcPr>
            <w:tcW w:w="1127" w:type="dxa"/>
            <w:vAlign w:val="center"/>
          </w:tcPr>
          <w:p w:rsidR="00877C4F" w:rsidRPr="00076B25" w:rsidRDefault="00877C4F" w:rsidP="00D362C8">
            <w:pPr>
              <w:snapToGrid w:val="0"/>
              <w:spacing w:before="120" w:after="120"/>
              <w:contextualSpacing/>
            </w:pPr>
            <w:r>
              <w:t>R0020</w:t>
            </w:r>
          </w:p>
        </w:tc>
        <w:tc>
          <w:tcPr>
            <w:tcW w:w="1129" w:type="dxa"/>
            <w:vAlign w:val="center"/>
          </w:tcPr>
          <w:p w:rsidR="00877C4F" w:rsidRDefault="00877C4F" w:rsidP="00D362C8">
            <w:pPr>
              <w:pStyle w:val="Paragraphedeliste"/>
              <w:spacing w:before="120" w:after="120"/>
              <w:ind w:left="0"/>
            </w:pPr>
            <w:r>
              <w:t>NA</w:t>
            </w:r>
          </w:p>
        </w:tc>
        <w:tc>
          <w:tcPr>
            <w:tcW w:w="4220" w:type="dxa"/>
            <w:vAlign w:val="center"/>
          </w:tcPr>
          <w:p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rsidR="003E2A42" w:rsidRDefault="00877C4F" w:rsidP="003E2A42">
            <w:pPr>
              <w:pStyle w:val="Default"/>
              <w:numPr>
                <w:ilvl w:val="0"/>
                <w:numId w:val="26"/>
              </w:numPr>
              <w:rPr>
                <w:sz w:val="20"/>
                <w:szCs w:val="20"/>
              </w:rPr>
            </w:pPr>
            <w:r>
              <w:rPr>
                <w:sz w:val="20"/>
                <w:szCs w:val="20"/>
              </w:rPr>
              <w:t>« Oui »</w:t>
            </w:r>
          </w:p>
          <w:p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rsidR="00877C4F" w:rsidRDefault="00877C4F" w:rsidP="00D362C8">
            <w:pPr>
              <w:pStyle w:val="Paragraphedeliste"/>
              <w:spacing w:before="120" w:after="120"/>
              <w:ind w:left="0"/>
            </w:pPr>
          </w:p>
        </w:tc>
      </w:tr>
      <w:tr w:rsidR="00877C4F" w:rsidTr="00CC2303">
        <w:trPr>
          <w:cantSplit/>
        </w:trPr>
        <w:tc>
          <w:tcPr>
            <w:tcW w:w="3306" w:type="dxa"/>
            <w:vAlign w:val="center"/>
          </w:tcPr>
          <w:p w:rsidR="00877C4F" w:rsidRPr="00021D38" w:rsidRDefault="00A12FAB" w:rsidP="00D362C8">
            <w:pPr>
              <w:snapToGrid w:val="0"/>
              <w:spacing w:before="120" w:after="120"/>
              <w:contextualSpacing/>
            </w:pPr>
            <w:r>
              <w:t>RPS</w:t>
            </w:r>
          </w:p>
        </w:tc>
        <w:tc>
          <w:tcPr>
            <w:tcW w:w="1127" w:type="dxa"/>
            <w:vAlign w:val="center"/>
          </w:tcPr>
          <w:p w:rsidR="00877C4F" w:rsidRPr="008232FA" w:rsidRDefault="00877C4F" w:rsidP="00D362C8">
            <w:pPr>
              <w:snapToGrid w:val="0"/>
              <w:spacing w:before="120" w:after="120"/>
              <w:contextualSpacing/>
            </w:pPr>
            <w:r>
              <w:t>R0030</w:t>
            </w:r>
          </w:p>
        </w:tc>
        <w:tc>
          <w:tcPr>
            <w:tcW w:w="1129" w:type="dxa"/>
            <w:vAlign w:val="center"/>
          </w:tcPr>
          <w:p w:rsidR="00877C4F" w:rsidRDefault="00877C4F" w:rsidP="00D362C8">
            <w:pPr>
              <w:pStyle w:val="Paragraphedeliste"/>
              <w:spacing w:before="120" w:after="120"/>
              <w:ind w:left="0"/>
            </w:pPr>
            <w:r>
              <w:t>NA</w:t>
            </w:r>
          </w:p>
        </w:tc>
        <w:tc>
          <w:tcPr>
            <w:tcW w:w="4220" w:type="dxa"/>
            <w:vAlign w:val="center"/>
          </w:tcPr>
          <w:p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rsidR="003E2A42" w:rsidRDefault="00877C4F" w:rsidP="003E2A42">
            <w:pPr>
              <w:pStyle w:val="Default"/>
              <w:numPr>
                <w:ilvl w:val="0"/>
                <w:numId w:val="26"/>
              </w:numPr>
              <w:rPr>
                <w:sz w:val="20"/>
                <w:szCs w:val="20"/>
              </w:rPr>
            </w:pPr>
            <w:r>
              <w:rPr>
                <w:sz w:val="20"/>
                <w:szCs w:val="20"/>
              </w:rPr>
              <w:t>« Oui »</w:t>
            </w:r>
          </w:p>
          <w:p w:rsidR="00877C4F" w:rsidRPr="00877C4F" w:rsidRDefault="00877C4F" w:rsidP="003E2A42">
            <w:pPr>
              <w:pStyle w:val="Default"/>
              <w:numPr>
                <w:ilvl w:val="0"/>
                <w:numId w:val="26"/>
              </w:numPr>
              <w:rPr>
                <w:sz w:val="20"/>
                <w:szCs w:val="20"/>
              </w:rPr>
            </w:pPr>
            <w:r>
              <w:rPr>
                <w:sz w:val="20"/>
                <w:szCs w:val="20"/>
              </w:rPr>
              <w:t>« Non »</w:t>
            </w:r>
          </w:p>
        </w:tc>
        <w:tc>
          <w:tcPr>
            <w:tcW w:w="4819" w:type="dxa"/>
            <w:vAlign w:val="center"/>
          </w:tcPr>
          <w:p w:rsidR="00877C4F" w:rsidRDefault="00877C4F" w:rsidP="00D362C8">
            <w:pPr>
              <w:pStyle w:val="Paragraphedeliste"/>
              <w:spacing w:before="120" w:after="120"/>
              <w:ind w:left="0"/>
            </w:pPr>
          </w:p>
        </w:tc>
      </w:tr>
      <w:tr w:rsidR="00877C4F" w:rsidTr="00CC2303">
        <w:trPr>
          <w:cantSplit/>
        </w:trPr>
        <w:tc>
          <w:tcPr>
            <w:tcW w:w="3306" w:type="dxa"/>
            <w:tcBorders>
              <w:bottom w:val="single" w:sz="4" w:space="0" w:color="auto"/>
            </w:tcBorders>
            <w:vAlign w:val="center"/>
          </w:tcPr>
          <w:p w:rsidR="00877C4F" w:rsidRPr="00021D38" w:rsidRDefault="00877C4F" w:rsidP="00A12FAB">
            <w:pPr>
              <w:snapToGrid w:val="0"/>
              <w:spacing w:before="120" w:after="120"/>
              <w:contextualSpacing/>
            </w:pPr>
            <w:proofErr w:type="spellStart"/>
            <w:r>
              <w:t>E</w:t>
            </w:r>
            <w:r w:rsidR="00A12FAB">
              <w:t>urocroissance</w:t>
            </w:r>
            <w:proofErr w:type="spellEnd"/>
          </w:p>
        </w:tc>
        <w:tc>
          <w:tcPr>
            <w:tcW w:w="1127" w:type="dxa"/>
            <w:tcBorders>
              <w:bottom w:val="single" w:sz="4" w:space="0" w:color="auto"/>
            </w:tcBorders>
            <w:vAlign w:val="center"/>
          </w:tcPr>
          <w:p w:rsidR="00877C4F" w:rsidRDefault="00877C4F" w:rsidP="00D362C8">
            <w:r>
              <w:t>R0040</w:t>
            </w:r>
          </w:p>
        </w:tc>
        <w:tc>
          <w:tcPr>
            <w:tcW w:w="1129" w:type="dxa"/>
            <w:tcBorders>
              <w:bottom w:val="single" w:sz="4" w:space="0" w:color="auto"/>
            </w:tcBorders>
            <w:vAlign w:val="center"/>
          </w:tcPr>
          <w:p w:rsidR="00877C4F" w:rsidRDefault="00877C4F" w:rsidP="00D362C8">
            <w:pPr>
              <w:pStyle w:val="Paragraphedeliste"/>
              <w:spacing w:before="120" w:after="120"/>
              <w:ind w:left="0"/>
            </w:pPr>
            <w:r>
              <w:t>NA</w:t>
            </w:r>
          </w:p>
        </w:tc>
        <w:tc>
          <w:tcPr>
            <w:tcW w:w="4220" w:type="dxa"/>
            <w:tcBorders>
              <w:bottom w:val="single" w:sz="4" w:space="0" w:color="auto"/>
            </w:tcBorders>
            <w:vAlign w:val="center"/>
          </w:tcPr>
          <w:p w:rsidR="003E2A42" w:rsidRDefault="00877C4F" w:rsidP="003731DA">
            <w:pPr>
              <w:pStyle w:val="Default"/>
              <w:rPr>
                <w:sz w:val="20"/>
                <w:szCs w:val="20"/>
              </w:rPr>
            </w:pPr>
            <w:r w:rsidRPr="00877C4F">
              <w:rPr>
                <w:sz w:val="20"/>
                <w:szCs w:val="20"/>
              </w:rPr>
              <w:t>Il convient de sélectionner l’un des choix suivants</w:t>
            </w:r>
            <w:r w:rsidR="003731DA">
              <w:rPr>
                <w:sz w:val="20"/>
                <w:szCs w:val="20"/>
              </w:rPr>
              <w:t xml:space="preserve"> </w:t>
            </w:r>
            <w:r w:rsidRPr="00877C4F">
              <w:rPr>
                <w:sz w:val="20"/>
                <w:szCs w:val="20"/>
              </w:rPr>
              <w:t>:</w:t>
            </w:r>
            <w:r>
              <w:rPr>
                <w:sz w:val="20"/>
                <w:szCs w:val="20"/>
              </w:rPr>
              <w:t xml:space="preserve"> </w:t>
            </w:r>
          </w:p>
          <w:p w:rsidR="003E2A42" w:rsidRDefault="00877C4F" w:rsidP="003E2A42">
            <w:pPr>
              <w:pStyle w:val="Default"/>
              <w:numPr>
                <w:ilvl w:val="0"/>
                <w:numId w:val="26"/>
              </w:numPr>
              <w:rPr>
                <w:sz w:val="20"/>
                <w:szCs w:val="20"/>
              </w:rPr>
            </w:pPr>
            <w:r>
              <w:rPr>
                <w:sz w:val="20"/>
                <w:szCs w:val="20"/>
              </w:rPr>
              <w:t>« Oui »</w:t>
            </w:r>
          </w:p>
          <w:p w:rsidR="00877C4F" w:rsidRPr="00877C4F" w:rsidRDefault="00877C4F" w:rsidP="003E2A42">
            <w:pPr>
              <w:pStyle w:val="Default"/>
              <w:numPr>
                <w:ilvl w:val="0"/>
                <w:numId w:val="26"/>
              </w:numPr>
              <w:rPr>
                <w:sz w:val="20"/>
                <w:szCs w:val="20"/>
              </w:rPr>
            </w:pPr>
            <w:r>
              <w:rPr>
                <w:sz w:val="20"/>
                <w:szCs w:val="20"/>
              </w:rPr>
              <w:t>« Non »</w:t>
            </w:r>
          </w:p>
        </w:tc>
        <w:tc>
          <w:tcPr>
            <w:tcW w:w="4819" w:type="dxa"/>
            <w:tcBorders>
              <w:bottom w:val="single" w:sz="4" w:space="0" w:color="auto"/>
            </w:tcBorders>
            <w:vAlign w:val="center"/>
          </w:tcPr>
          <w:p w:rsidR="00877C4F" w:rsidRDefault="00877C4F" w:rsidP="00D362C8">
            <w:pPr>
              <w:pStyle w:val="Paragraphedeliste"/>
              <w:spacing w:before="120" w:after="120"/>
              <w:ind w:left="0"/>
            </w:pPr>
          </w:p>
        </w:tc>
      </w:tr>
      <w:tr w:rsidR="00A12FAB" w:rsidTr="00CC2303">
        <w:trPr>
          <w:cantSplit/>
        </w:trPr>
        <w:tc>
          <w:tcPr>
            <w:tcW w:w="3306" w:type="dxa"/>
            <w:tcBorders>
              <w:bottom w:val="single" w:sz="4" w:space="0" w:color="auto"/>
            </w:tcBorders>
            <w:vAlign w:val="center"/>
          </w:tcPr>
          <w:p w:rsidR="00A12FAB" w:rsidRDefault="00A12FAB" w:rsidP="00003860">
            <w:pPr>
              <w:snapToGrid w:val="0"/>
              <w:spacing w:before="120" w:after="120"/>
              <w:contextualSpacing/>
            </w:pPr>
            <w:r>
              <w:t>Nom du produit</w:t>
            </w:r>
          </w:p>
        </w:tc>
        <w:tc>
          <w:tcPr>
            <w:tcW w:w="1127" w:type="dxa"/>
            <w:tcBorders>
              <w:bottom w:val="single" w:sz="4" w:space="0" w:color="auto"/>
            </w:tcBorders>
            <w:vAlign w:val="center"/>
          </w:tcPr>
          <w:p w:rsidR="00A12FAB" w:rsidRPr="00076B25" w:rsidRDefault="00A12FAB" w:rsidP="00003860">
            <w:pPr>
              <w:snapToGrid w:val="0"/>
              <w:spacing w:before="120" w:after="120"/>
              <w:contextualSpacing/>
            </w:pPr>
            <w:r>
              <w:t>R0050</w:t>
            </w:r>
          </w:p>
        </w:tc>
        <w:tc>
          <w:tcPr>
            <w:tcW w:w="1129" w:type="dxa"/>
            <w:tcBorders>
              <w:bottom w:val="single" w:sz="4" w:space="0" w:color="auto"/>
            </w:tcBorders>
            <w:vAlign w:val="center"/>
          </w:tcPr>
          <w:p w:rsidR="00A12FAB" w:rsidRDefault="00A12FAB" w:rsidP="00003860">
            <w:pPr>
              <w:pStyle w:val="Paragraphedeliste"/>
              <w:spacing w:before="120" w:after="120"/>
              <w:ind w:left="0"/>
            </w:pPr>
            <w:r>
              <w:t>NA</w:t>
            </w:r>
          </w:p>
        </w:tc>
        <w:tc>
          <w:tcPr>
            <w:tcW w:w="4220" w:type="dxa"/>
            <w:tcBorders>
              <w:bottom w:val="single" w:sz="4" w:space="0" w:color="auto"/>
            </w:tcBorders>
            <w:vAlign w:val="center"/>
          </w:tcPr>
          <w:p w:rsidR="00A12FAB" w:rsidRPr="00845BDF" w:rsidRDefault="00A12FAB" w:rsidP="00003860">
            <w:pPr>
              <w:pStyle w:val="Default"/>
              <w:jc w:val="both"/>
              <w:rPr>
                <w:sz w:val="20"/>
                <w:szCs w:val="20"/>
              </w:rPr>
            </w:pPr>
            <w:r w:rsidRPr="00845BDF">
              <w:rPr>
                <w:sz w:val="20"/>
                <w:szCs w:val="20"/>
              </w:rPr>
              <w:t xml:space="preserve">Le </w:t>
            </w:r>
            <w:r>
              <w:rPr>
                <w:sz w:val="20"/>
                <w:szCs w:val="20"/>
              </w:rPr>
              <w:t>n</w:t>
            </w:r>
            <w:r w:rsidRPr="00845BDF">
              <w:rPr>
                <w:sz w:val="20"/>
                <w:szCs w:val="20"/>
              </w:rPr>
              <w:t>om du produit est à renseigner, il doit être cohérent dans le temps et ne doit pas être réutilisé pour un autre produit.</w:t>
            </w:r>
          </w:p>
        </w:tc>
        <w:tc>
          <w:tcPr>
            <w:tcW w:w="4819" w:type="dxa"/>
            <w:tcBorders>
              <w:bottom w:val="single" w:sz="4" w:space="0" w:color="auto"/>
            </w:tcBorders>
            <w:vAlign w:val="center"/>
          </w:tcPr>
          <w:p w:rsidR="00A12FAB" w:rsidRDefault="00A12FAB" w:rsidP="00003860">
            <w:pPr>
              <w:pStyle w:val="Paragraphedeliste"/>
              <w:spacing w:before="120" w:after="120"/>
              <w:ind w:left="0"/>
            </w:pPr>
          </w:p>
        </w:tc>
      </w:tr>
      <w:tr w:rsidR="00A12FAB" w:rsidTr="00CC2303">
        <w:trPr>
          <w:cantSplit/>
        </w:trPr>
        <w:tc>
          <w:tcPr>
            <w:tcW w:w="14601" w:type="dxa"/>
            <w:gridSpan w:val="5"/>
            <w:shd w:val="clear" w:color="auto" w:fill="B8CCE4" w:themeFill="accent1" w:themeFillTint="66"/>
            <w:vAlign w:val="center"/>
          </w:tcPr>
          <w:p w:rsidR="00A12FAB" w:rsidRPr="00046C67" w:rsidRDefault="00A12FAB" w:rsidP="00046C67">
            <w:pPr>
              <w:pStyle w:val="Paragraphedeliste"/>
              <w:ind w:left="0"/>
              <w:rPr>
                <w:b/>
              </w:rPr>
            </w:pPr>
            <w:r w:rsidRPr="00046C67">
              <w:rPr>
                <w:b/>
              </w:rPr>
              <w:t>ACTIF</w:t>
            </w:r>
          </w:p>
        </w:tc>
      </w:tr>
      <w:tr w:rsidR="00A12FAB" w:rsidRPr="009D7D06" w:rsidTr="00CC2303">
        <w:trPr>
          <w:cantSplit/>
        </w:trPr>
        <w:tc>
          <w:tcPr>
            <w:tcW w:w="3306" w:type="dxa"/>
            <w:vAlign w:val="center"/>
          </w:tcPr>
          <w:p w:rsidR="00F536DB" w:rsidRDefault="00A12FAB" w:rsidP="00003860">
            <w:pPr>
              <w:snapToGrid w:val="0"/>
            </w:pPr>
            <w:r>
              <w:t>Capital souscrit non appelé</w:t>
            </w:r>
            <w:r w:rsidR="00F536DB">
              <w:t xml:space="preserve"> ou compte de liaison avec le siège</w:t>
            </w:r>
          </w:p>
        </w:tc>
        <w:tc>
          <w:tcPr>
            <w:tcW w:w="1127" w:type="dxa"/>
            <w:vAlign w:val="center"/>
          </w:tcPr>
          <w:p w:rsidR="00A12FAB" w:rsidRPr="00583E34" w:rsidRDefault="00A12FAB" w:rsidP="0055054E">
            <w:r>
              <w:t>R0060</w:t>
            </w:r>
          </w:p>
        </w:tc>
        <w:tc>
          <w:tcPr>
            <w:tcW w:w="1129" w:type="dxa"/>
            <w:vAlign w:val="center"/>
          </w:tcPr>
          <w:p w:rsidR="00A12FAB" w:rsidRDefault="00A12FAB" w:rsidP="0055054E">
            <w:pPr>
              <w:pStyle w:val="Paragraphedeliste"/>
              <w:ind w:left="0"/>
            </w:pPr>
            <w:r>
              <w:t>R0010</w:t>
            </w:r>
          </w:p>
        </w:tc>
        <w:tc>
          <w:tcPr>
            <w:tcW w:w="4220" w:type="dxa"/>
            <w:vAlign w:val="center"/>
          </w:tcPr>
          <w:p w:rsidR="00A12FAB" w:rsidRDefault="00A12FAB" w:rsidP="00D362C8">
            <w:pPr>
              <w:pStyle w:val="Paragraphedeliste"/>
              <w:spacing w:before="120" w:after="120"/>
              <w:ind w:left="0"/>
            </w:pPr>
          </w:p>
        </w:tc>
        <w:tc>
          <w:tcPr>
            <w:tcW w:w="4819" w:type="dxa"/>
            <w:vAlign w:val="center"/>
          </w:tcPr>
          <w:p w:rsidR="00A12FAB" w:rsidRPr="009D7D06" w:rsidRDefault="009D7D06" w:rsidP="002318C6">
            <w:pPr>
              <w:pStyle w:val="Paragraphedeliste"/>
              <w:ind w:left="0"/>
            </w:pPr>
            <w:r w:rsidRPr="009D7D06">
              <w:t xml:space="preserve">∑ </w:t>
            </w:r>
            <w:r w:rsidR="00A12FAB" w:rsidRPr="009D7D06">
              <w:t>R0060 (FC.02.01) + R0010 (FG.02.01) = R0010/C0010 (FR.02.01) = R0010/C0150 (FR.05.01)</w:t>
            </w:r>
          </w:p>
        </w:tc>
      </w:tr>
      <w:tr w:rsidR="00A12FAB" w:rsidRPr="00B1356C" w:rsidTr="00CC2303">
        <w:trPr>
          <w:cantSplit/>
        </w:trPr>
        <w:tc>
          <w:tcPr>
            <w:tcW w:w="3306" w:type="dxa"/>
            <w:vAlign w:val="center"/>
          </w:tcPr>
          <w:p w:rsidR="00A12FAB" w:rsidRPr="002318C6" w:rsidRDefault="00A12FAB" w:rsidP="00003860">
            <w:pPr>
              <w:snapToGrid w:val="0"/>
              <w:rPr>
                <w:lang w:val="en-US"/>
              </w:rPr>
            </w:pPr>
            <w:r>
              <w:t>Actifs incorporels</w:t>
            </w:r>
          </w:p>
        </w:tc>
        <w:tc>
          <w:tcPr>
            <w:tcW w:w="1127" w:type="dxa"/>
            <w:vAlign w:val="center"/>
          </w:tcPr>
          <w:p w:rsidR="00A12FAB" w:rsidRPr="002318C6" w:rsidRDefault="00A12FAB" w:rsidP="00D45058">
            <w:pPr>
              <w:rPr>
                <w:lang w:val="en-US"/>
              </w:rPr>
            </w:pPr>
            <w:r>
              <w:rPr>
                <w:lang w:val="en-US"/>
              </w:rPr>
              <w:t>R00</w:t>
            </w:r>
            <w:r w:rsidR="00D45058">
              <w:rPr>
                <w:lang w:val="en-US"/>
              </w:rPr>
              <w:t>9</w:t>
            </w:r>
            <w:r>
              <w:rPr>
                <w:lang w:val="en-US"/>
              </w:rPr>
              <w:t>0</w:t>
            </w:r>
          </w:p>
        </w:tc>
        <w:tc>
          <w:tcPr>
            <w:tcW w:w="1129" w:type="dxa"/>
            <w:vAlign w:val="center"/>
          </w:tcPr>
          <w:p w:rsidR="00A12FAB" w:rsidRPr="002318C6" w:rsidRDefault="00A12FAB" w:rsidP="00CB0370">
            <w:pPr>
              <w:pStyle w:val="Paragraphedeliste"/>
              <w:ind w:left="0"/>
              <w:rPr>
                <w:lang w:val="en-US"/>
              </w:rPr>
            </w:pPr>
            <w:r>
              <w:rPr>
                <w:lang w:val="en-US"/>
              </w:rPr>
              <w:t>R0040</w:t>
            </w:r>
          </w:p>
        </w:tc>
        <w:tc>
          <w:tcPr>
            <w:tcW w:w="4220" w:type="dxa"/>
            <w:vAlign w:val="center"/>
          </w:tcPr>
          <w:p w:rsidR="00D45058" w:rsidRDefault="00D45058" w:rsidP="00D45058">
            <w:pPr>
              <w:pStyle w:val="Paragraphedeliste"/>
              <w:ind w:left="0"/>
              <w:rPr>
                <w:lang w:val="en-US"/>
              </w:rPr>
            </w:pPr>
            <w:r w:rsidRPr="006571D5">
              <w:rPr>
                <w:i/>
                <w:u w:val="single"/>
                <w:lang w:val="en-US"/>
              </w:rPr>
              <w:t>FC.02.01 :</w:t>
            </w:r>
            <w:r w:rsidRPr="006571D5">
              <w:rPr>
                <w:lang w:val="en-US"/>
              </w:rPr>
              <w:t xml:space="preserve"> </w:t>
            </w:r>
          </w:p>
          <w:p w:rsidR="00D45058" w:rsidRPr="006571D5" w:rsidRDefault="00D45058" w:rsidP="00D45058">
            <w:pPr>
              <w:pStyle w:val="Paragraphedeliste"/>
              <w:ind w:left="0"/>
              <w:rPr>
                <w:lang w:val="en-US"/>
              </w:rPr>
            </w:pPr>
            <w:r w:rsidRPr="006571D5">
              <w:rPr>
                <w:lang w:val="en-US"/>
              </w:rPr>
              <w:t>R00</w:t>
            </w:r>
            <w:r>
              <w:rPr>
                <w:lang w:val="en-US"/>
              </w:rPr>
              <w:t>90</w:t>
            </w:r>
            <w:r w:rsidRPr="006571D5">
              <w:rPr>
                <w:lang w:val="en-US"/>
              </w:rPr>
              <w:t xml:space="preserve"> = R0</w:t>
            </w:r>
            <w:r>
              <w:rPr>
                <w:lang w:val="en-US"/>
              </w:rPr>
              <w:t>07</w:t>
            </w:r>
            <w:r w:rsidRPr="006571D5">
              <w:rPr>
                <w:lang w:val="en-US"/>
              </w:rPr>
              <w:t>0 + R00</w:t>
            </w:r>
            <w:r>
              <w:rPr>
                <w:lang w:val="en-US"/>
              </w:rPr>
              <w:t>80</w:t>
            </w:r>
          </w:p>
          <w:p w:rsidR="00D45058" w:rsidRDefault="00D45058" w:rsidP="00D45058">
            <w:pPr>
              <w:pStyle w:val="Paragraphedeliste"/>
              <w:ind w:left="0"/>
              <w:rPr>
                <w:lang w:val="en-US"/>
              </w:rPr>
            </w:pPr>
            <w:r w:rsidRPr="006571D5">
              <w:rPr>
                <w:i/>
                <w:u w:val="single"/>
                <w:lang w:val="en-US"/>
              </w:rPr>
              <w:t>FG.02.01 :</w:t>
            </w:r>
            <w:r w:rsidRPr="006571D5">
              <w:rPr>
                <w:lang w:val="en-US"/>
              </w:rPr>
              <w:t xml:space="preserve"> </w:t>
            </w:r>
          </w:p>
          <w:p w:rsidR="00A12FAB" w:rsidRPr="002318C6" w:rsidRDefault="00D45058" w:rsidP="00D45058">
            <w:pPr>
              <w:pStyle w:val="Paragraphedeliste"/>
              <w:spacing w:before="120" w:after="120"/>
              <w:ind w:left="0"/>
              <w:rPr>
                <w:lang w:val="en-US"/>
              </w:rPr>
            </w:pPr>
            <w:r w:rsidRPr="006571D5">
              <w:rPr>
                <w:lang w:val="en-US"/>
              </w:rPr>
              <w:t>R0</w:t>
            </w:r>
            <w:r>
              <w:rPr>
                <w:lang w:val="en-US"/>
              </w:rPr>
              <w:t>04</w:t>
            </w:r>
            <w:r w:rsidRPr="006571D5">
              <w:rPr>
                <w:lang w:val="en-US"/>
              </w:rPr>
              <w:t>0 = R0</w:t>
            </w:r>
            <w:r>
              <w:rPr>
                <w:lang w:val="en-US"/>
              </w:rPr>
              <w:t>02</w:t>
            </w:r>
            <w:r w:rsidRPr="006571D5">
              <w:rPr>
                <w:lang w:val="en-US"/>
              </w:rPr>
              <w:t>0 + R00</w:t>
            </w:r>
            <w:r>
              <w:rPr>
                <w:lang w:val="en-US"/>
              </w:rPr>
              <w:t>30</w:t>
            </w:r>
          </w:p>
        </w:tc>
        <w:tc>
          <w:tcPr>
            <w:tcW w:w="4819" w:type="dxa"/>
            <w:vAlign w:val="center"/>
          </w:tcPr>
          <w:p w:rsidR="00A12FAB" w:rsidRPr="001A0991" w:rsidRDefault="009D7D06" w:rsidP="002318C6">
            <w:pPr>
              <w:pStyle w:val="Paragraphedeliste"/>
              <w:ind w:left="0"/>
              <w:rPr>
                <w:lang w:val="en-US"/>
              </w:rPr>
            </w:pPr>
            <w:r w:rsidRPr="007510D5">
              <w:rPr>
                <w:lang w:val="en-US"/>
              </w:rPr>
              <w:t xml:space="preserve">∑ </w:t>
            </w:r>
            <w:r w:rsidR="00A12FAB" w:rsidRPr="004A18B9">
              <w:rPr>
                <w:lang w:val="en-US"/>
              </w:rPr>
              <w:t>R0090 (FC.02.01</w:t>
            </w:r>
            <w:r w:rsidR="00A12FAB" w:rsidRPr="00866B9F">
              <w:rPr>
                <w:lang w:val="en-US"/>
              </w:rPr>
              <w:t xml:space="preserve">) </w:t>
            </w:r>
            <w:r w:rsidR="00A12FAB" w:rsidRPr="004A18B9">
              <w:rPr>
                <w:lang w:val="en-US"/>
              </w:rPr>
              <w:t>+ R0040 (FG.02.01) = R0020/C0010 (</w:t>
            </w:r>
            <w:r w:rsidR="00A12FAB" w:rsidRPr="00866B9F">
              <w:rPr>
                <w:lang w:val="en-US"/>
              </w:rPr>
              <w:t>FR.02.01) = R0040/C0150 (FR.05.01</w:t>
            </w:r>
            <w:r w:rsidR="00A12FAB" w:rsidRPr="004E21FF">
              <w:rPr>
                <w:lang w:val="en-US"/>
              </w:rPr>
              <w:t>)</w:t>
            </w:r>
          </w:p>
        </w:tc>
      </w:tr>
      <w:tr w:rsidR="00A12FAB" w:rsidRPr="00B1356C" w:rsidTr="00CC2303">
        <w:trPr>
          <w:cantSplit/>
        </w:trPr>
        <w:tc>
          <w:tcPr>
            <w:tcW w:w="3306" w:type="dxa"/>
            <w:vAlign w:val="center"/>
          </w:tcPr>
          <w:p w:rsidR="00A12FAB" w:rsidRPr="00021D38" w:rsidRDefault="00A12FAB" w:rsidP="00003860">
            <w:pPr>
              <w:snapToGrid w:val="0"/>
            </w:pPr>
            <w:r>
              <w:lastRenderedPageBreak/>
              <w:t>Placements immobiliers</w:t>
            </w:r>
          </w:p>
        </w:tc>
        <w:tc>
          <w:tcPr>
            <w:tcW w:w="1127" w:type="dxa"/>
            <w:vAlign w:val="center"/>
          </w:tcPr>
          <w:p w:rsidR="00A12FAB" w:rsidRPr="00254C91" w:rsidRDefault="00A12FAB" w:rsidP="00254C91">
            <w:pPr>
              <w:rPr>
                <w:lang w:val="en-US"/>
              </w:rPr>
            </w:pPr>
            <w:r w:rsidRPr="00254C91">
              <w:rPr>
                <w:lang w:val="en-US"/>
              </w:rPr>
              <w:t>R0220</w:t>
            </w:r>
          </w:p>
        </w:tc>
        <w:tc>
          <w:tcPr>
            <w:tcW w:w="1129" w:type="dxa"/>
            <w:vAlign w:val="center"/>
          </w:tcPr>
          <w:p w:rsidR="00A12FAB" w:rsidRPr="00254C91" w:rsidRDefault="00A12FAB" w:rsidP="00B1091E">
            <w:pPr>
              <w:rPr>
                <w:lang w:val="en-US"/>
              </w:rPr>
            </w:pPr>
            <w:r w:rsidRPr="00254C91">
              <w:rPr>
                <w:lang w:val="en-US"/>
              </w:rPr>
              <w:t>R0</w:t>
            </w:r>
            <w:r>
              <w:rPr>
                <w:lang w:val="en-US"/>
              </w:rPr>
              <w:t>17</w:t>
            </w:r>
            <w:r w:rsidRPr="00254C91">
              <w:rPr>
                <w:lang w:val="en-US"/>
              </w:rPr>
              <w:t>0</w:t>
            </w:r>
          </w:p>
        </w:tc>
        <w:tc>
          <w:tcPr>
            <w:tcW w:w="4220" w:type="dxa"/>
            <w:vAlign w:val="center"/>
          </w:tcPr>
          <w:p w:rsidR="00D24EF5" w:rsidRDefault="00D24EF5" w:rsidP="00D24EF5">
            <w:pPr>
              <w:pStyle w:val="Paragraphedeliste"/>
              <w:ind w:left="0"/>
              <w:rPr>
                <w:lang w:val="en-US"/>
              </w:rPr>
            </w:pPr>
            <w:r w:rsidRPr="006571D5">
              <w:rPr>
                <w:i/>
                <w:u w:val="single"/>
                <w:lang w:val="en-US"/>
              </w:rPr>
              <w:t>FC.02.01 :</w:t>
            </w:r>
            <w:r w:rsidRPr="006571D5">
              <w:rPr>
                <w:lang w:val="en-US"/>
              </w:rPr>
              <w:t xml:space="preserve"> </w:t>
            </w:r>
          </w:p>
          <w:p w:rsidR="00D24EF5" w:rsidRDefault="00D24EF5" w:rsidP="00D24EF5">
            <w:pPr>
              <w:pStyle w:val="Paragraphedeliste"/>
              <w:ind w:left="0"/>
              <w:rPr>
                <w:lang w:val="en-US"/>
              </w:rPr>
            </w:pPr>
            <w:r w:rsidRPr="006571D5">
              <w:rPr>
                <w:lang w:val="en-US"/>
              </w:rPr>
              <w:t>R0</w:t>
            </w:r>
            <w:r w:rsidR="00053EA2">
              <w:rPr>
                <w:lang w:val="en-US"/>
              </w:rPr>
              <w:t>22</w:t>
            </w:r>
            <w:r>
              <w:rPr>
                <w:lang w:val="en-US"/>
              </w:rPr>
              <w:t>0</w:t>
            </w:r>
            <w:r w:rsidRPr="006571D5">
              <w:rPr>
                <w:lang w:val="en-US"/>
              </w:rPr>
              <w:t xml:space="preserve"> = R0</w:t>
            </w:r>
            <w:r w:rsidR="002E2AB6">
              <w:rPr>
                <w:lang w:val="en-US"/>
              </w:rPr>
              <w:t>1</w:t>
            </w:r>
            <w:r>
              <w:rPr>
                <w:lang w:val="en-US"/>
              </w:rPr>
              <w:t>0</w:t>
            </w:r>
            <w:r w:rsidRPr="006571D5">
              <w:rPr>
                <w:lang w:val="en-US"/>
              </w:rPr>
              <w:t>0 + R0</w:t>
            </w:r>
            <w:r w:rsidR="002E2AB6">
              <w:rPr>
                <w:lang w:val="en-US"/>
              </w:rPr>
              <w:t>16</w:t>
            </w:r>
            <w:r>
              <w:rPr>
                <w:lang w:val="en-US"/>
              </w:rPr>
              <w:t>0</w:t>
            </w:r>
          </w:p>
          <w:p w:rsidR="002E2AB6" w:rsidRDefault="002E2AB6" w:rsidP="00D24EF5">
            <w:pPr>
              <w:pStyle w:val="Paragraphedeliste"/>
              <w:ind w:left="0"/>
              <w:rPr>
                <w:lang w:val="en-US"/>
              </w:rPr>
            </w:pPr>
            <w:r>
              <w:rPr>
                <w:lang w:val="en-US"/>
              </w:rPr>
              <w:t xml:space="preserve">R0100 = </w:t>
            </w:r>
            <w:r w:rsidRPr="007510D5">
              <w:rPr>
                <w:lang w:val="en-US"/>
              </w:rPr>
              <w:t>∑ (R0110 : R0150)</w:t>
            </w:r>
          </w:p>
          <w:p w:rsidR="001E17A2" w:rsidRDefault="002E2AB6" w:rsidP="001E17A2">
            <w:pPr>
              <w:pStyle w:val="Paragraphedeliste"/>
              <w:ind w:left="0"/>
              <w:rPr>
                <w:lang w:val="en-US"/>
              </w:rPr>
            </w:pPr>
            <w:r>
              <w:rPr>
                <w:lang w:val="en-US"/>
              </w:rPr>
              <w:t xml:space="preserve">R0160 = </w:t>
            </w:r>
            <w:r w:rsidR="001E17A2" w:rsidRPr="007510D5">
              <w:rPr>
                <w:lang w:val="en-US"/>
              </w:rPr>
              <w:t>∑ (R0170 : R0210)</w:t>
            </w:r>
          </w:p>
          <w:p w:rsidR="00D24EF5" w:rsidRDefault="00D24EF5" w:rsidP="00D24EF5">
            <w:pPr>
              <w:pStyle w:val="Paragraphedeliste"/>
              <w:ind w:left="0"/>
              <w:rPr>
                <w:lang w:val="en-US"/>
              </w:rPr>
            </w:pPr>
            <w:r w:rsidRPr="006571D5">
              <w:rPr>
                <w:i/>
                <w:u w:val="single"/>
                <w:lang w:val="en-US"/>
              </w:rPr>
              <w:t>FG.02.01 :</w:t>
            </w:r>
            <w:r w:rsidRPr="006571D5">
              <w:rPr>
                <w:lang w:val="en-US"/>
              </w:rPr>
              <w:t xml:space="preserve"> </w:t>
            </w:r>
          </w:p>
          <w:p w:rsidR="00A12FAB" w:rsidRDefault="00D24EF5" w:rsidP="007510D5">
            <w:pPr>
              <w:pStyle w:val="Paragraphedeliste"/>
              <w:spacing w:before="120" w:after="120"/>
              <w:ind w:left="0"/>
              <w:rPr>
                <w:lang w:val="en-US"/>
              </w:rPr>
            </w:pPr>
            <w:r w:rsidRPr="006571D5">
              <w:rPr>
                <w:lang w:val="en-US"/>
              </w:rPr>
              <w:t>R0</w:t>
            </w:r>
            <w:r w:rsidR="00053EA2">
              <w:rPr>
                <w:lang w:val="en-US"/>
              </w:rPr>
              <w:t>17</w:t>
            </w:r>
            <w:r w:rsidRPr="006571D5">
              <w:rPr>
                <w:lang w:val="en-US"/>
              </w:rPr>
              <w:t>0 = R0</w:t>
            </w:r>
            <w:r>
              <w:rPr>
                <w:lang w:val="en-US"/>
              </w:rPr>
              <w:t>0</w:t>
            </w:r>
            <w:r w:rsidR="00257C40">
              <w:rPr>
                <w:lang w:val="en-US"/>
              </w:rPr>
              <w:t>5</w:t>
            </w:r>
            <w:r w:rsidRPr="006571D5">
              <w:rPr>
                <w:lang w:val="en-US"/>
              </w:rPr>
              <w:t>0 + R0</w:t>
            </w:r>
            <w:r w:rsidR="007510D5">
              <w:rPr>
                <w:lang w:val="en-US"/>
              </w:rPr>
              <w:t>11</w:t>
            </w:r>
            <w:r>
              <w:rPr>
                <w:lang w:val="en-US"/>
              </w:rPr>
              <w:t>0</w:t>
            </w:r>
          </w:p>
          <w:p w:rsidR="007510D5" w:rsidRDefault="007510D5" w:rsidP="007510D5">
            <w:pPr>
              <w:pStyle w:val="Paragraphedeliste"/>
              <w:ind w:left="0"/>
              <w:rPr>
                <w:lang w:val="en-US"/>
              </w:rPr>
            </w:pPr>
            <w:r>
              <w:rPr>
                <w:lang w:val="en-US"/>
              </w:rPr>
              <w:t>R00</w:t>
            </w:r>
            <w:r w:rsidR="00257C40">
              <w:rPr>
                <w:lang w:val="en-US"/>
              </w:rPr>
              <w:t>5</w:t>
            </w:r>
            <w:r>
              <w:rPr>
                <w:lang w:val="en-US"/>
              </w:rPr>
              <w:t xml:space="preserve">0 = </w:t>
            </w:r>
            <w:r w:rsidRPr="007510D5">
              <w:rPr>
                <w:lang w:val="en-US"/>
              </w:rPr>
              <w:t>∑ (R0</w:t>
            </w:r>
            <w:r>
              <w:rPr>
                <w:lang w:val="en-US"/>
              </w:rPr>
              <w:t>0</w:t>
            </w:r>
            <w:r w:rsidR="00257C40">
              <w:rPr>
                <w:lang w:val="en-US"/>
              </w:rPr>
              <w:t>6</w:t>
            </w:r>
            <w:r w:rsidRPr="007510D5">
              <w:rPr>
                <w:lang w:val="en-US"/>
              </w:rPr>
              <w:t>0 : R01</w:t>
            </w:r>
            <w:r>
              <w:rPr>
                <w:lang w:val="en-US"/>
              </w:rPr>
              <w:t>0</w:t>
            </w:r>
            <w:r w:rsidRPr="007510D5">
              <w:rPr>
                <w:lang w:val="en-US"/>
              </w:rPr>
              <w:t>0)</w:t>
            </w:r>
          </w:p>
          <w:p w:rsidR="007510D5" w:rsidRPr="002318C6" w:rsidRDefault="007510D5" w:rsidP="00257C40">
            <w:pPr>
              <w:pStyle w:val="Paragraphedeliste"/>
              <w:ind w:left="0"/>
              <w:rPr>
                <w:lang w:val="en-US"/>
              </w:rPr>
            </w:pPr>
            <w:r>
              <w:rPr>
                <w:lang w:val="en-US"/>
              </w:rPr>
              <w:t xml:space="preserve">R0110 = </w:t>
            </w:r>
            <w:r w:rsidRPr="007510D5">
              <w:rPr>
                <w:lang w:val="en-US"/>
              </w:rPr>
              <w:t>∑ (R01</w:t>
            </w:r>
            <w:r>
              <w:rPr>
                <w:lang w:val="en-US"/>
              </w:rPr>
              <w:t>2</w:t>
            </w:r>
            <w:r w:rsidRPr="007510D5">
              <w:rPr>
                <w:lang w:val="en-US"/>
              </w:rPr>
              <w:t>0 : R01</w:t>
            </w:r>
            <w:r w:rsidR="00257C40">
              <w:rPr>
                <w:lang w:val="en-US"/>
              </w:rPr>
              <w:t>6</w:t>
            </w:r>
            <w:r w:rsidRPr="007510D5">
              <w:rPr>
                <w:lang w:val="en-US"/>
              </w:rPr>
              <w:t>0)</w:t>
            </w:r>
          </w:p>
        </w:tc>
        <w:tc>
          <w:tcPr>
            <w:tcW w:w="4819" w:type="dxa"/>
            <w:vAlign w:val="center"/>
          </w:tcPr>
          <w:p w:rsidR="00A12FAB" w:rsidRPr="004A18B9" w:rsidRDefault="009D7D06" w:rsidP="00B1091E">
            <w:pPr>
              <w:pStyle w:val="Paragraphedeliste"/>
              <w:ind w:left="0"/>
              <w:rPr>
                <w:lang w:val="en-US"/>
              </w:rPr>
            </w:pPr>
            <w:r w:rsidRPr="007510D5">
              <w:rPr>
                <w:lang w:val="en-US"/>
              </w:rPr>
              <w:t xml:space="preserve">∑ </w:t>
            </w:r>
            <w:r w:rsidR="00A12FAB" w:rsidRPr="00866B9F">
              <w:rPr>
                <w:lang w:val="en-US"/>
              </w:rPr>
              <w:t>R0</w:t>
            </w:r>
            <w:r w:rsidR="00A12FAB">
              <w:rPr>
                <w:lang w:val="en-US"/>
              </w:rPr>
              <w:t>2</w:t>
            </w:r>
            <w:r w:rsidR="00A12FAB" w:rsidRPr="00866B9F">
              <w:rPr>
                <w:lang w:val="en-US"/>
              </w:rPr>
              <w:t xml:space="preserve">20 (FC.02.01) + R0170 (FG.02.01) = R0040/C0010 (FR.02.01) = </w:t>
            </w:r>
            <w:r w:rsidR="00A12FAB">
              <w:rPr>
                <w:lang w:val="en-US"/>
              </w:rPr>
              <w:t>R</w:t>
            </w:r>
            <w:r w:rsidR="00A12FAB" w:rsidRPr="00866B9F">
              <w:rPr>
                <w:lang w:val="en-US"/>
              </w:rPr>
              <w:t>01</w:t>
            </w:r>
            <w:r w:rsidR="00A12FAB">
              <w:rPr>
                <w:lang w:val="en-US"/>
              </w:rPr>
              <w:t>7</w:t>
            </w:r>
            <w:r w:rsidR="00A12FAB" w:rsidRPr="00866B9F">
              <w:rPr>
                <w:lang w:val="en-US"/>
              </w:rPr>
              <w:t>0/</w:t>
            </w:r>
            <w:r w:rsidR="00A12FAB">
              <w:rPr>
                <w:lang w:val="en-US"/>
              </w:rPr>
              <w:t>C</w:t>
            </w:r>
            <w:r w:rsidR="00A12FAB" w:rsidRPr="00866B9F">
              <w:rPr>
                <w:lang w:val="en-US"/>
              </w:rPr>
              <w:t>01</w:t>
            </w:r>
            <w:r w:rsidR="00A12FAB">
              <w:rPr>
                <w:lang w:val="en-US"/>
              </w:rPr>
              <w:t>5</w:t>
            </w:r>
            <w:r w:rsidR="00A12FAB" w:rsidRPr="00866B9F">
              <w:rPr>
                <w:lang w:val="en-US"/>
              </w:rPr>
              <w:t>0 (FR.05.01)</w:t>
            </w:r>
          </w:p>
        </w:tc>
      </w:tr>
      <w:tr w:rsidR="00A12FAB" w:rsidRPr="003F147E" w:rsidTr="00CC2303">
        <w:trPr>
          <w:cantSplit/>
        </w:trPr>
        <w:tc>
          <w:tcPr>
            <w:tcW w:w="14601" w:type="dxa"/>
            <w:gridSpan w:val="5"/>
            <w:vAlign w:val="center"/>
          </w:tcPr>
          <w:p w:rsidR="00A12FAB" w:rsidRPr="005D7E36" w:rsidRDefault="00A12FAB" w:rsidP="00F82CBD">
            <w:pPr>
              <w:pStyle w:val="Paragraphedeliste"/>
              <w:ind w:left="0"/>
            </w:pPr>
            <w:r w:rsidRPr="005D7E36">
              <w:t>Placements financiers autres que les placements dans les entreprises liées et dans les entreprises avec lesquelles existe un lien de participation</w:t>
            </w:r>
            <w:r w:rsidRPr="005D7E36">
              <w:rPr>
                <w:color w:val="FF0000"/>
              </w:rPr>
              <w:t xml:space="preserve"> </w:t>
            </w:r>
          </w:p>
        </w:tc>
      </w:tr>
      <w:tr w:rsidR="00A12FAB" w:rsidRPr="00ED24DB" w:rsidTr="00CC2303">
        <w:trPr>
          <w:cantSplit/>
        </w:trPr>
        <w:tc>
          <w:tcPr>
            <w:tcW w:w="3306" w:type="dxa"/>
            <w:vAlign w:val="center"/>
          </w:tcPr>
          <w:p w:rsidR="00A12FAB" w:rsidRPr="007F5D4F" w:rsidRDefault="00A12FAB" w:rsidP="005D7E36">
            <w:pPr>
              <w:snapToGrid w:val="0"/>
              <w:ind w:left="284"/>
              <w:rPr>
                <w:i/>
                <w:spacing w:val="-2"/>
              </w:rPr>
            </w:pPr>
            <w:r w:rsidRPr="007F5D4F">
              <w:rPr>
                <w:i/>
                <w:spacing w:val="-2"/>
              </w:rPr>
              <w:t>Actions, parts et autres titres à revenu variable dans les entités avec lesquelles il n'existe pas de lien de participation ou entités liées</w:t>
            </w:r>
          </w:p>
        </w:tc>
        <w:tc>
          <w:tcPr>
            <w:tcW w:w="1127" w:type="dxa"/>
            <w:vAlign w:val="center"/>
          </w:tcPr>
          <w:p w:rsidR="00A12FAB" w:rsidRPr="002F4AA3" w:rsidRDefault="00A12FAB" w:rsidP="004D1C4E">
            <w:pPr>
              <w:rPr>
                <w:lang w:val="en-US"/>
              </w:rPr>
            </w:pPr>
            <w:r w:rsidRPr="002F4AA3">
              <w:rPr>
                <w:lang w:val="en-US"/>
              </w:rPr>
              <w:t>R0</w:t>
            </w:r>
            <w:r>
              <w:rPr>
                <w:lang w:val="en-US"/>
              </w:rPr>
              <w:t>23</w:t>
            </w:r>
            <w:r w:rsidRPr="002F4AA3">
              <w:rPr>
                <w:lang w:val="en-US"/>
              </w:rPr>
              <w:t>0</w:t>
            </w:r>
          </w:p>
        </w:tc>
        <w:tc>
          <w:tcPr>
            <w:tcW w:w="1129" w:type="dxa"/>
            <w:vAlign w:val="center"/>
          </w:tcPr>
          <w:p w:rsidR="00A12FAB" w:rsidRPr="00ED24DB" w:rsidRDefault="00A12FAB" w:rsidP="00B1091E">
            <w:r>
              <w:t>R0180</w:t>
            </w:r>
          </w:p>
        </w:tc>
        <w:tc>
          <w:tcPr>
            <w:tcW w:w="4220" w:type="dxa"/>
            <w:vAlign w:val="center"/>
          </w:tcPr>
          <w:p w:rsidR="004F0663" w:rsidRPr="004F0663" w:rsidRDefault="004F0663" w:rsidP="004F0663">
            <w:pPr>
              <w:pStyle w:val="Paragraphedeliste"/>
              <w:ind w:left="0"/>
            </w:pPr>
            <w:r w:rsidRPr="004F0663">
              <w:rPr>
                <w:i/>
                <w:u w:val="single"/>
              </w:rPr>
              <w:t>FC.02.01 :</w:t>
            </w:r>
            <w:r w:rsidRPr="004F0663">
              <w:t xml:space="preserve"> </w:t>
            </w:r>
          </w:p>
          <w:p w:rsidR="004F0663" w:rsidRPr="004F0663" w:rsidRDefault="004F0663" w:rsidP="004F0663">
            <w:pPr>
              <w:pStyle w:val="Paragraphedeliste"/>
              <w:ind w:left="0"/>
            </w:pPr>
            <w:r w:rsidRPr="004F0663">
              <w:t>R0230 = ∑ (R0240 : R0270)</w:t>
            </w:r>
          </w:p>
          <w:p w:rsidR="004F0663" w:rsidRPr="004F0663" w:rsidRDefault="004F0663" w:rsidP="004F0663">
            <w:pPr>
              <w:pStyle w:val="Paragraphedeliste"/>
              <w:ind w:left="0"/>
            </w:pPr>
            <w:r w:rsidRPr="004F0663">
              <w:rPr>
                <w:i/>
                <w:u w:val="single"/>
              </w:rPr>
              <w:t>F</w:t>
            </w:r>
            <w:r>
              <w:rPr>
                <w:i/>
                <w:u w:val="single"/>
              </w:rPr>
              <w:t>G</w:t>
            </w:r>
            <w:r w:rsidRPr="004F0663">
              <w:rPr>
                <w:i/>
                <w:u w:val="single"/>
              </w:rPr>
              <w:t>.02.01 :</w:t>
            </w:r>
            <w:r w:rsidRPr="004F0663">
              <w:t xml:space="preserve"> </w:t>
            </w:r>
          </w:p>
          <w:p w:rsidR="00A12FAB" w:rsidRPr="00ED24DB" w:rsidRDefault="004F0663" w:rsidP="007F5D4F">
            <w:pPr>
              <w:pStyle w:val="Paragraphedeliste"/>
              <w:ind w:left="0"/>
            </w:pPr>
            <w:r w:rsidRPr="004F0663">
              <w:t>R0</w:t>
            </w:r>
            <w:r>
              <w:t>18</w:t>
            </w:r>
            <w:r w:rsidRPr="004F0663">
              <w:t>0 = ∑ (R0</w:t>
            </w:r>
            <w:r>
              <w:t>19</w:t>
            </w:r>
            <w:r w:rsidRPr="004F0663">
              <w:t>0 : R02</w:t>
            </w:r>
            <w:r>
              <w:t>2</w:t>
            </w:r>
            <w:r w:rsidRPr="004F0663">
              <w:t>0)</w:t>
            </w:r>
          </w:p>
        </w:tc>
        <w:tc>
          <w:tcPr>
            <w:tcW w:w="4819" w:type="dxa"/>
            <w:vMerge w:val="restart"/>
            <w:vAlign w:val="center"/>
          </w:tcPr>
          <w:p w:rsidR="00A12FAB" w:rsidRDefault="009D7D06" w:rsidP="008D2DA1">
            <w:pPr>
              <w:pStyle w:val="Paragraphedeliste"/>
              <w:ind w:left="0"/>
            </w:pPr>
            <w:r w:rsidRPr="009D7D06">
              <w:t xml:space="preserve">∑ </w:t>
            </w:r>
            <w:r w:rsidR="00A12FAB">
              <w:t xml:space="preserve">R0230 (FC.02.01) + </w:t>
            </w:r>
            <w:r w:rsidRPr="009D7D06">
              <w:t xml:space="preserve">∑ </w:t>
            </w:r>
            <w:r w:rsidR="00A12FAB">
              <w:t xml:space="preserve">R0350 (FC.02.01) + R0180 (FG.02.01) + R0300 (FG.02.01) = R0060/C0010 (FR.02.01) </w:t>
            </w:r>
            <w:r w:rsidR="00623FF7">
              <w:t xml:space="preserve">+ R0070/C0010 (FR.02.01) </w:t>
            </w:r>
            <w:r w:rsidR="00A12FAB">
              <w:t xml:space="preserve">= </w:t>
            </w:r>
            <w:r w:rsidR="00A12FAB" w:rsidRPr="00FD311D">
              <w:t>R0</w:t>
            </w:r>
            <w:r w:rsidR="00A12FAB">
              <w:t>18</w:t>
            </w:r>
            <w:r w:rsidR="00A12FAB" w:rsidRPr="00FD311D">
              <w:t>0/C0</w:t>
            </w:r>
            <w:r w:rsidR="00A12FAB">
              <w:t>15</w:t>
            </w:r>
            <w:r w:rsidR="00A12FAB" w:rsidRPr="00FD311D">
              <w:t xml:space="preserve">0 </w:t>
            </w:r>
            <w:r w:rsidR="00A12FAB">
              <w:t xml:space="preserve">(FR.05.01) + </w:t>
            </w:r>
            <w:r w:rsidR="00A12FAB" w:rsidRPr="00FD311D">
              <w:t>R0</w:t>
            </w:r>
            <w:r w:rsidR="00A12FAB">
              <w:t>30</w:t>
            </w:r>
            <w:r w:rsidR="00A12FAB" w:rsidRPr="00FD311D">
              <w:t>0/C0</w:t>
            </w:r>
            <w:r w:rsidR="00A12FAB">
              <w:t>15</w:t>
            </w:r>
            <w:r w:rsidR="00A12FAB" w:rsidRPr="00FD311D">
              <w:t>0</w:t>
            </w:r>
            <w:r w:rsidR="00A12FAB">
              <w:t xml:space="preserve"> (FR.05.01)</w:t>
            </w:r>
          </w:p>
          <w:p w:rsidR="008D2DA1" w:rsidRDefault="008D2DA1" w:rsidP="008D2DA1">
            <w:pPr>
              <w:pStyle w:val="Paragraphedeliste"/>
              <w:ind w:left="0"/>
            </w:pPr>
          </w:p>
          <w:p w:rsidR="008D2DA1" w:rsidRPr="00ED24DB" w:rsidRDefault="008D2DA1" w:rsidP="008D2DA1">
            <w:pPr>
              <w:pStyle w:val="Paragraphedeliste"/>
              <w:ind w:left="0"/>
            </w:pPr>
            <w:r w:rsidRPr="009D7D06">
              <w:t>∑ R0640 (FC.02.01) + R0590 (FG.02.01) = R0070/C0010 (FR.02.01) = R0590/C0150 (FR.05.01)</w:t>
            </w:r>
          </w:p>
        </w:tc>
      </w:tr>
      <w:tr w:rsidR="00A12FAB" w:rsidRPr="00ED24DB" w:rsidTr="00CC2303">
        <w:trPr>
          <w:cantSplit/>
        </w:trPr>
        <w:tc>
          <w:tcPr>
            <w:tcW w:w="3306" w:type="dxa"/>
            <w:vAlign w:val="center"/>
          </w:tcPr>
          <w:p w:rsidR="00A12FAB" w:rsidRPr="005D7E36" w:rsidRDefault="00A12FAB" w:rsidP="005D7E36">
            <w:pPr>
              <w:snapToGrid w:val="0"/>
              <w:ind w:left="284"/>
              <w:rPr>
                <w:i/>
              </w:rPr>
            </w:pPr>
            <w:r w:rsidRPr="005D7E36">
              <w:rPr>
                <w:i/>
              </w:rPr>
              <w:t>Autres titres de placement hors placements dans des entités avec lesquelles il existe un lien de participation ou entités liées</w:t>
            </w:r>
          </w:p>
        </w:tc>
        <w:tc>
          <w:tcPr>
            <w:tcW w:w="1127" w:type="dxa"/>
            <w:vAlign w:val="center"/>
          </w:tcPr>
          <w:p w:rsidR="00A12FAB" w:rsidRPr="00ED24DB" w:rsidRDefault="00A12FAB" w:rsidP="004D1C4E">
            <w:r>
              <w:t>R0350</w:t>
            </w:r>
          </w:p>
        </w:tc>
        <w:tc>
          <w:tcPr>
            <w:tcW w:w="1129" w:type="dxa"/>
            <w:vAlign w:val="center"/>
          </w:tcPr>
          <w:p w:rsidR="00A12FAB" w:rsidRPr="00ED24DB" w:rsidRDefault="00A12FAB" w:rsidP="00B1091E">
            <w:r>
              <w:t>R0300</w:t>
            </w:r>
          </w:p>
        </w:tc>
        <w:tc>
          <w:tcPr>
            <w:tcW w:w="4220" w:type="dxa"/>
            <w:vAlign w:val="center"/>
          </w:tcPr>
          <w:p w:rsidR="007F5D4F" w:rsidRPr="004F0663" w:rsidRDefault="007F5D4F" w:rsidP="007F5D4F">
            <w:pPr>
              <w:pStyle w:val="Paragraphedeliste"/>
              <w:ind w:left="0"/>
            </w:pPr>
            <w:r w:rsidRPr="004F0663">
              <w:rPr>
                <w:i/>
                <w:u w:val="single"/>
              </w:rPr>
              <w:t>FC.02.01 :</w:t>
            </w:r>
            <w:r w:rsidRPr="004F0663">
              <w:t xml:space="preserve"> </w:t>
            </w:r>
          </w:p>
          <w:p w:rsidR="007F5D4F" w:rsidRDefault="007F5D4F" w:rsidP="007F5D4F">
            <w:pPr>
              <w:pStyle w:val="Paragraphedeliste"/>
              <w:ind w:left="0"/>
            </w:pPr>
            <w:r w:rsidRPr="004F0663">
              <w:t>R03</w:t>
            </w:r>
            <w:r>
              <w:t>5</w:t>
            </w:r>
            <w:r w:rsidRPr="004F0663">
              <w:t xml:space="preserve">0 = </w:t>
            </w:r>
            <w:r w:rsidR="002C63DC">
              <w:t>R0360 + R0500 + R0570 + R0580</w:t>
            </w:r>
            <w:r w:rsidR="00623FF7">
              <w:t xml:space="preserve"> + R0640</w:t>
            </w:r>
          </w:p>
          <w:p w:rsidR="007F5D4F" w:rsidRDefault="00D06B13" w:rsidP="007F5D4F">
            <w:pPr>
              <w:pStyle w:val="Paragraphedeliste"/>
              <w:ind w:left="0"/>
            </w:pPr>
            <w:r>
              <w:t>R0360 = R0370 + R0410 + R0440 + R0490</w:t>
            </w:r>
          </w:p>
          <w:p w:rsidR="00D06B13" w:rsidRDefault="00D06B13" w:rsidP="00D06B13">
            <w:pPr>
              <w:pStyle w:val="Paragraphedeliste"/>
              <w:ind w:left="0"/>
            </w:pPr>
            <w:r>
              <w:t xml:space="preserve">R0370 = </w:t>
            </w:r>
            <w:r w:rsidRPr="004F0663">
              <w:t>∑ (R0</w:t>
            </w:r>
            <w:r>
              <w:t>38</w:t>
            </w:r>
            <w:r w:rsidRPr="004F0663">
              <w:t>0 : R0</w:t>
            </w:r>
            <w:r>
              <w:t>40</w:t>
            </w:r>
            <w:r w:rsidRPr="004F0663">
              <w:t>0)</w:t>
            </w:r>
          </w:p>
          <w:p w:rsidR="00D06B13" w:rsidRPr="004F0663" w:rsidRDefault="00D06B13" w:rsidP="00D06B13">
            <w:pPr>
              <w:pStyle w:val="Paragraphedeliste"/>
              <w:ind w:left="0"/>
            </w:pPr>
            <w:r>
              <w:t xml:space="preserve">R0410 = </w:t>
            </w:r>
            <w:r w:rsidRPr="004F0663">
              <w:t>R0</w:t>
            </w:r>
            <w:r>
              <w:t>42</w:t>
            </w:r>
            <w:r w:rsidRPr="004F0663">
              <w:t>0 </w:t>
            </w:r>
            <w:r w:rsidR="00474749">
              <w:t>+</w:t>
            </w:r>
            <w:r w:rsidRPr="004F0663">
              <w:t xml:space="preserve"> R0</w:t>
            </w:r>
            <w:r>
              <w:t>43</w:t>
            </w:r>
            <w:r w:rsidRPr="004F0663">
              <w:t>0</w:t>
            </w:r>
          </w:p>
          <w:p w:rsidR="00D06B13" w:rsidRDefault="00D06B13" w:rsidP="007F5D4F">
            <w:pPr>
              <w:pStyle w:val="Paragraphedeliste"/>
              <w:ind w:left="0"/>
            </w:pPr>
            <w:r>
              <w:t xml:space="preserve">R0440 = </w:t>
            </w:r>
            <w:r w:rsidRPr="004F0663">
              <w:t>∑ (R0</w:t>
            </w:r>
            <w:r>
              <w:t>45</w:t>
            </w:r>
            <w:r w:rsidRPr="004F0663">
              <w:t>0 : R0</w:t>
            </w:r>
            <w:r>
              <w:t>48</w:t>
            </w:r>
            <w:r w:rsidRPr="004F0663">
              <w:t>0)</w:t>
            </w:r>
          </w:p>
          <w:p w:rsidR="00D06B13" w:rsidRDefault="00D06B13" w:rsidP="007F5D4F">
            <w:pPr>
              <w:pStyle w:val="Paragraphedeliste"/>
              <w:ind w:left="0"/>
            </w:pPr>
            <w:r>
              <w:t xml:space="preserve">R0500 = </w:t>
            </w:r>
            <w:r w:rsidR="003800DD" w:rsidRPr="004F0663">
              <w:t>∑ (R0</w:t>
            </w:r>
            <w:r w:rsidR="003800DD">
              <w:t>51</w:t>
            </w:r>
            <w:r w:rsidR="003800DD" w:rsidRPr="004F0663">
              <w:t>0 : R0</w:t>
            </w:r>
            <w:r w:rsidR="003800DD">
              <w:t>53</w:t>
            </w:r>
            <w:r w:rsidR="003800DD" w:rsidRPr="004F0663">
              <w:t>0)</w:t>
            </w:r>
            <w:r w:rsidR="003800DD">
              <w:t xml:space="preserve"> + R0560</w:t>
            </w:r>
          </w:p>
          <w:p w:rsidR="003800DD" w:rsidRDefault="003800DD" w:rsidP="007F5D4F">
            <w:pPr>
              <w:pStyle w:val="Paragraphedeliste"/>
              <w:ind w:left="0"/>
            </w:pPr>
            <w:r>
              <w:t>R0530 = R0540 + R0550</w:t>
            </w:r>
          </w:p>
          <w:p w:rsidR="00044141" w:rsidRDefault="00044141" w:rsidP="007F5D4F">
            <w:pPr>
              <w:pStyle w:val="Paragraphedeliste"/>
              <w:ind w:left="0"/>
            </w:pPr>
            <w:r>
              <w:t xml:space="preserve">R0580 = </w:t>
            </w:r>
            <w:r w:rsidRPr="004F0663">
              <w:t>∑ (R0</w:t>
            </w:r>
            <w:r>
              <w:t>59</w:t>
            </w:r>
            <w:r w:rsidRPr="004F0663">
              <w:t>0 : R0</w:t>
            </w:r>
            <w:r>
              <w:t>63</w:t>
            </w:r>
            <w:r w:rsidRPr="004F0663">
              <w:t>0)</w:t>
            </w:r>
          </w:p>
          <w:p w:rsidR="007F5D4F" w:rsidRPr="004F0663" w:rsidRDefault="007F5D4F" w:rsidP="007F5D4F">
            <w:pPr>
              <w:pStyle w:val="Paragraphedeliste"/>
              <w:ind w:left="0"/>
            </w:pPr>
            <w:r w:rsidRPr="004F0663">
              <w:rPr>
                <w:i/>
                <w:u w:val="single"/>
              </w:rPr>
              <w:t>F</w:t>
            </w:r>
            <w:r>
              <w:rPr>
                <w:i/>
                <w:u w:val="single"/>
              </w:rPr>
              <w:t>G</w:t>
            </w:r>
            <w:r w:rsidRPr="004F0663">
              <w:rPr>
                <w:i/>
                <w:u w:val="single"/>
              </w:rPr>
              <w:t>.02.01 :</w:t>
            </w:r>
            <w:r w:rsidRPr="004F0663">
              <w:t xml:space="preserve"> </w:t>
            </w:r>
          </w:p>
          <w:p w:rsidR="00044141" w:rsidRDefault="00044141" w:rsidP="00044141">
            <w:pPr>
              <w:pStyle w:val="Paragraphedeliste"/>
              <w:ind w:left="0"/>
            </w:pPr>
            <w:r w:rsidRPr="004F0663">
              <w:t>R03</w:t>
            </w:r>
            <w:r>
              <w:t>0</w:t>
            </w:r>
            <w:r w:rsidRPr="004F0663">
              <w:t xml:space="preserve">0 = </w:t>
            </w:r>
            <w:r w:rsidR="002C63DC">
              <w:t>R0310 + R0450 + R0520 + R0530</w:t>
            </w:r>
            <w:r w:rsidR="00623FF7">
              <w:t xml:space="preserve"> + R0590</w:t>
            </w:r>
          </w:p>
          <w:p w:rsidR="00044141" w:rsidRDefault="00044141" w:rsidP="00044141">
            <w:pPr>
              <w:pStyle w:val="Paragraphedeliste"/>
              <w:ind w:left="0"/>
            </w:pPr>
            <w:r>
              <w:t>R0310 = R0320 + R0360 + R0390 + R0440</w:t>
            </w:r>
          </w:p>
          <w:p w:rsidR="00044141" w:rsidRDefault="00044141" w:rsidP="00044141">
            <w:pPr>
              <w:pStyle w:val="Paragraphedeliste"/>
              <w:ind w:left="0"/>
            </w:pPr>
            <w:r>
              <w:t xml:space="preserve">R0320 = </w:t>
            </w:r>
            <w:r w:rsidRPr="004F0663">
              <w:t>∑ (R0</w:t>
            </w:r>
            <w:r>
              <w:t>33</w:t>
            </w:r>
            <w:r w:rsidRPr="004F0663">
              <w:t>0 : R0</w:t>
            </w:r>
            <w:r>
              <w:t>35</w:t>
            </w:r>
            <w:r w:rsidRPr="004F0663">
              <w:t>0)</w:t>
            </w:r>
          </w:p>
          <w:p w:rsidR="00044141" w:rsidRPr="004F0663" w:rsidRDefault="00044141" w:rsidP="00044141">
            <w:pPr>
              <w:pStyle w:val="Paragraphedeliste"/>
              <w:ind w:left="0"/>
            </w:pPr>
            <w:r>
              <w:t xml:space="preserve">R0360 = </w:t>
            </w:r>
            <w:r w:rsidRPr="004F0663">
              <w:t>R0</w:t>
            </w:r>
            <w:r>
              <w:t>37</w:t>
            </w:r>
            <w:r w:rsidRPr="004F0663">
              <w:t>0 </w:t>
            </w:r>
            <w:r w:rsidR="00474749">
              <w:t>+</w:t>
            </w:r>
            <w:r w:rsidRPr="004F0663">
              <w:t xml:space="preserve"> R0</w:t>
            </w:r>
            <w:r>
              <w:t>38</w:t>
            </w:r>
            <w:r w:rsidRPr="004F0663">
              <w:t>0</w:t>
            </w:r>
          </w:p>
          <w:p w:rsidR="00044141" w:rsidRDefault="00044141" w:rsidP="00044141">
            <w:pPr>
              <w:pStyle w:val="Paragraphedeliste"/>
              <w:ind w:left="0"/>
            </w:pPr>
            <w:r>
              <w:t xml:space="preserve">R0390 = </w:t>
            </w:r>
            <w:r w:rsidRPr="004F0663">
              <w:t>∑ (R0</w:t>
            </w:r>
            <w:r>
              <w:t>40</w:t>
            </w:r>
            <w:r w:rsidRPr="004F0663">
              <w:t>0 : R0</w:t>
            </w:r>
            <w:r>
              <w:t>43</w:t>
            </w:r>
            <w:r w:rsidRPr="004F0663">
              <w:t>0)</w:t>
            </w:r>
          </w:p>
          <w:p w:rsidR="00044141" w:rsidRDefault="00044141" w:rsidP="00044141">
            <w:pPr>
              <w:pStyle w:val="Paragraphedeliste"/>
              <w:ind w:left="0"/>
            </w:pPr>
            <w:r>
              <w:t xml:space="preserve">R0450 = </w:t>
            </w:r>
            <w:r w:rsidRPr="004F0663">
              <w:t>∑ (R0</w:t>
            </w:r>
            <w:r>
              <w:t>46</w:t>
            </w:r>
            <w:r w:rsidRPr="004F0663">
              <w:t>0 : R0</w:t>
            </w:r>
            <w:r>
              <w:t>48</w:t>
            </w:r>
            <w:r w:rsidRPr="004F0663">
              <w:t>0)</w:t>
            </w:r>
            <w:r>
              <w:t xml:space="preserve"> + R0510</w:t>
            </w:r>
          </w:p>
          <w:p w:rsidR="00044141" w:rsidRDefault="00044141" w:rsidP="00044141">
            <w:pPr>
              <w:pStyle w:val="Paragraphedeliste"/>
              <w:ind w:left="0"/>
            </w:pPr>
            <w:r>
              <w:t>R0480 = R0490 + R0500</w:t>
            </w:r>
          </w:p>
          <w:p w:rsidR="00A12FAB" w:rsidRPr="00ED24DB" w:rsidRDefault="00044141" w:rsidP="00044141">
            <w:pPr>
              <w:pStyle w:val="Paragraphedeliste"/>
              <w:spacing w:before="120" w:after="120"/>
              <w:ind w:left="0"/>
            </w:pPr>
            <w:r>
              <w:t xml:space="preserve">R0530 = </w:t>
            </w:r>
            <w:r w:rsidRPr="004F0663">
              <w:t>∑ (R0</w:t>
            </w:r>
            <w:r>
              <w:t>54</w:t>
            </w:r>
            <w:r w:rsidRPr="004F0663">
              <w:t>0 : R0</w:t>
            </w:r>
            <w:r>
              <w:t>58</w:t>
            </w:r>
            <w:r w:rsidRPr="004F0663">
              <w:t>0)</w:t>
            </w:r>
          </w:p>
        </w:tc>
        <w:tc>
          <w:tcPr>
            <w:tcW w:w="4819" w:type="dxa"/>
            <w:vMerge/>
            <w:vAlign w:val="center"/>
          </w:tcPr>
          <w:p w:rsidR="00A12FAB" w:rsidRPr="00ED24DB" w:rsidRDefault="00A12FAB" w:rsidP="00B1091E">
            <w:pPr>
              <w:pStyle w:val="Paragraphedeliste"/>
              <w:ind w:left="0"/>
            </w:pPr>
          </w:p>
        </w:tc>
      </w:tr>
      <w:tr w:rsidR="00A12FAB" w:rsidRPr="00ED24DB" w:rsidTr="00CC2303">
        <w:trPr>
          <w:cantSplit/>
        </w:trPr>
        <w:tc>
          <w:tcPr>
            <w:tcW w:w="14601" w:type="dxa"/>
            <w:gridSpan w:val="5"/>
            <w:vAlign w:val="center"/>
          </w:tcPr>
          <w:p w:rsidR="00A12FAB" w:rsidRPr="005D7E36" w:rsidRDefault="00A12FAB" w:rsidP="00F82CBD">
            <w:pPr>
              <w:pStyle w:val="Paragraphedeliste"/>
              <w:ind w:left="0"/>
            </w:pPr>
            <w:r w:rsidRPr="005D7E36">
              <w:t>Placements financiers dans les entreprises liées et dans les entreprises avec lesquelles existe un lien de participation</w:t>
            </w:r>
            <w:r w:rsidRPr="005D7E36">
              <w:rPr>
                <w:color w:val="FF0000"/>
              </w:rPr>
              <w:t xml:space="preserve"> </w:t>
            </w:r>
          </w:p>
        </w:tc>
      </w:tr>
      <w:tr w:rsidR="00A12FAB" w:rsidRPr="00B1356C" w:rsidTr="00CC2303">
        <w:trPr>
          <w:cantSplit/>
        </w:trPr>
        <w:tc>
          <w:tcPr>
            <w:tcW w:w="3306" w:type="dxa"/>
            <w:vAlign w:val="center"/>
          </w:tcPr>
          <w:p w:rsidR="00A12FAB" w:rsidRPr="005D7E36" w:rsidRDefault="00A12FAB" w:rsidP="005D7E36">
            <w:pPr>
              <w:snapToGrid w:val="0"/>
              <w:ind w:left="284"/>
              <w:rPr>
                <w:i/>
              </w:rPr>
            </w:pPr>
            <w:r w:rsidRPr="005D7E36">
              <w:rPr>
                <w:i/>
              </w:rPr>
              <w:lastRenderedPageBreak/>
              <w:t>Actions, parts et autres titres à revenu variable dans des entités liées</w:t>
            </w:r>
          </w:p>
        </w:tc>
        <w:tc>
          <w:tcPr>
            <w:tcW w:w="1127" w:type="dxa"/>
            <w:vAlign w:val="center"/>
          </w:tcPr>
          <w:p w:rsidR="00A12FAB" w:rsidRPr="00ED24DB" w:rsidRDefault="00A12FAB" w:rsidP="00F82CBD">
            <w:r>
              <w:t>R0280</w:t>
            </w:r>
          </w:p>
        </w:tc>
        <w:tc>
          <w:tcPr>
            <w:tcW w:w="1129" w:type="dxa"/>
            <w:vAlign w:val="center"/>
          </w:tcPr>
          <w:p w:rsidR="00A12FAB" w:rsidRPr="00ED24DB" w:rsidRDefault="00A12FAB" w:rsidP="00B1091E">
            <w:r>
              <w:t>R0230</w:t>
            </w:r>
          </w:p>
        </w:tc>
        <w:tc>
          <w:tcPr>
            <w:tcW w:w="4220" w:type="dxa"/>
            <w:vAlign w:val="center"/>
          </w:tcPr>
          <w:p w:rsidR="008B54E4" w:rsidRPr="00474749" w:rsidRDefault="008B54E4" w:rsidP="008B54E4">
            <w:pPr>
              <w:pStyle w:val="Paragraphedeliste"/>
              <w:ind w:left="0"/>
              <w:rPr>
                <w:lang w:val="en-US"/>
              </w:rPr>
            </w:pPr>
            <w:r w:rsidRPr="00474749">
              <w:rPr>
                <w:i/>
                <w:u w:val="single"/>
                <w:lang w:val="en-US"/>
              </w:rPr>
              <w:t>FC.02.01 :</w:t>
            </w:r>
            <w:r w:rsidRPr="00474749">
              <w:rPr>
                <w:lang w:val="en-US"/>
              </w:rPr>
              <w:t xml:space="preserve"> </w:t>
            </w:r>
          </w:p>
          <w:p w:rsidR="00A12FAB" w:rsidRPr="00474749" w:rsidRDefault="008B54E4" w:rsidP="008B54E4">
            <w:pPr>
              <w:pStyle w:val="Paragraphedeliste"/>
              <w:spacing w:before="120" w:after="120"/>
              <w:ind w:left="0"/>
              <w:rPr>
                <w:lang w:val="en-US"/>
              </w:rPr>
            </w:pPr>
            <w:r w:rsidRPr="00474749">
              <w:rPr>
                <w:lang w:val="en-US"/>
              </w:rPr>
              <w:t>R0280 =</w:t>
            </w:r>
            <w:r w:rsidR="00474749" w:rsidRPr="00474749">
              <w:rPr>
                <w:lang w:val="en-US"/>
              </w:rPr>
              <w:t xml:space="preserve"> R0290 + R0300</w:t>
            </w:r>
          </w:p>
          <w:p w:rsidR="008B54E4" w:rsidRPr="00474749" w:rsidRDefault="008B54E4" w:rsidP="008B54E4">
            <w:pPr>
              <w:pStyle w:val="Paragraphedeliste"/>
              <w:ind w:left="0"/>
              <w:rPr>
                <w:lang w:val="en-US"/>
              </w:rPr>
            </w:pPr>
            <w:r w:rsidRPr="00474749">
              <w:rPr>
                <w:i/>
                <w:u w:val="single"/>
                <w:lang w:val="en-US"/>
              </w:rPr>
              <w:t>FG.02.01 :</w:t>
            </w:r>
            <w:r w:rsidRPr="00474749">
              <w:rPr>
                <w:lang w:val="en-US"/>
              </w:rPr>
              <w:t xml:space="preserve"> </w:t>
            </w:r>
          </w:p>
          <w:p w:rsidR="008B54E4" w:rsidRPr="00474749" w:rsidRDefault="008B54E4" w:rsidP="008B54E4">
            <w:pPr>
              <w:pStyle w:val="Paragraphedeliste"/>
              <w:spacing w:before="120" w:after="120"/>
              <w:ind w:left="0"/>
              <w:rPr>
                <w:lang w:val="en-US"/>
              </w:rPr>
            </w:pPr>
            <w:r w:rsidRPr="00474749">
              <w:rPr>
                <w:lang w:val="en-US"/>
              </w:rPr>
              <w:t>R0230 =</w:t>
            </w:r>
            <w:r w:rsidR="00474749" w:rsidRPr="00474749">
              <w:rPr>
                <w:lang w:val="en-US"/>
              </w:rPr>
              <w:t xml:space="preserve"> R0240 + R0250</w:t>
            </w:r>
          </w:p>
        </w:tc>
        <w:tc>
          <w:tcPr>
            <w:tcW w:w="4819" w:type="dxa"/>
            <w:vMerge w:val="restart"/>
            <w:vAlign w:val="center"/>
          </w:tcPr>
          <w:p w:rsidR="00A12FAB" w:rsidRPr="00BA65EC" w:rsidRDefault="009D7D06" w:rsidP="00ED101C">
            <w:pPr>
              <w:pStyle w:val="Paragraphedeliste"/>
              <w:ind w:left="0"/>
              <w:rPr>
                <w:lang w:val="en-US"/>
              </w:rPr>
            </w:pPr>
            <w:r w:rsidRPr="007510D5">
              <w:rPr>
                <w:lang w:val="en-US"/>
              </w:rPr>
              <w:t xml:space="preserve">∑ </w:t>
            </w:r>
            <w:r w:rsidR="00A12FAB" w:rsidRPr="00BA65EC">
              <w:rPr>
                <w:lang w:val="en-US"/>
              </w:rPr>
              <w:t xml:space="preserve">R0280 (FC.02.01) + </w:t>
            </w:r>
            <w:r w:rsidRPr="007510D5">
              <w:rPr>
                <w:lang w:val="en-US"/>
              </w:rPr>
              <w:t xml:space="preserve">∑ </w:t>
            </w:r>
            <w:r w:rsidR="00A12FAB" w:rsidRPr="00BA65EC">
              <w:rPr>
                <w:lang w:val="en-US"/>
              </w:rPr>
              <w:t xml:space="preserve">R0310 (FC.02.01) + </w:t>
            </w:r>
            <w:r w:rsidRPr="007510D5">
              <w:rPr>
                <w:lang w:val="en-US"/>
              </w:rPr>
              <w:t xml:space="preserve">∑ </w:t>
            </w:r>
            <w:r w:rsidR="00A12FAB" w:rsidRPr="00BA65EC">
              <w:rPr>
                <w:lang w:val="en-US"/>
              </w:rPr>
              <w:t xml:space="preserve">R0650 (FC.02.01) + </w:t>
            </w:r>
            <w:r w:rsidRPr="007510D5">
              <w:rPr>
                <w:lang w:val="en-US"/>
              </w:rPr>
              <w:t xml:space="preserve">∑ </w:t>
            </w:r>
            <w:r w:rsidR="00A12FAB" w:rsidRPr="00BA65EC">
              <w:rPr>
                <w:lang w:val="en-US"/>
              </w:rPr>
              <w:t>R0830 (FC.02.01) + R0230 (FG.02.01) + R0260 (FG.02.01) + R0600 (FG.02.01) + R0780 (FG.02.01) = R0050/C0010 (FR.02.01) = R0230/C0150 (FR.05.01) + R0260/C0150 (FR.05.01) + R0600/C0150 (FR.05.01) + R0780/C0150 (FR.05.01)</w:t>
            </w:r>
          </w:p>
        </w:tc>
      </w:tr>
      <w:tr w:rsidR="00A12FAB" w:rsidRPr="00B1356C" w:rsidTr="00CC2303">
        <w:trPr>
          <w:cantSplit/>
        </w:trPr>
        <w:tc>
          <w:tcPr>
            <w:tcW w:w="3306" w:type="dxa"/>
            <w:vAlign w:val="center"/>
          </w:tcPr>
          <w:p w:rsidR="00A12FAB" w:rsidRPr="005D7E36" w:rsidRDefault="00A12FAB" w:rsidP="005D7E36">
            <w:pPr>
              <w:snapToGrid w:val="0"/>
              <w:ind w:left="284"/>
              <w:rPr>
                <w:i/>
              </w:rPr>
            </w:pPr>
            <w:r w:rsidRPr="005D7E36">
              <w:rPr>
                <w:i/>
              </w:rPr>
              <w:t>Actions, parts et autres titres à revenu variable dans les entreprises avec lesquelles il existe un lien de participation</w:t>
            </w:r>
          </w:p>
        </w:tc>
        <w:tc>
          <w:tcPr>
            <w:tcW w:w="1127" w:type="dxa"/>
            <w:vAlign w:val="center"/>
          </w:tcPr>
          <w:p w:rsidR="00A12FAB" w:rsidRPr="00ED24DB" w:rsidRDefault="00A12FAB" w:rsidP="00F82CBD">
            <w:r>
              <w:t>R0310</w:t>
            </w:r>
          </w:p>
        </w:tc>
        <w:tc>
          <w:tcPr>
            <w:tcW w:w="1129" w:type="dxa"/>
            <w:vAlign w:val="center"/>
          </w:tcPr>
          <w:p w:rsidR="00A12FAB" w:rsidRPr="00ED24DB" w:rsidRDefault="00A12FAB" w:rsidP="00B1091E">
            <w:r>
              <w:t>R0260</w:t>
            </w:r>
          </w:p>
        </w:tc>
        <w:tc>
          <w:tcPr>
            <w:tcW w:w="4220" w:type="dxa"/>
            <w:vAlign w:val="center"/>
          </w:tcPr>
          <w:p w:rsidR="004262B6" w:rsidRPr="00474749" w:rsidRDefault="004262B6" w:rsidP="004262B6">
            <w:pPr>
              <w:pStyle w:val="Paragraphedeliste"/>
              <w:ind w:left="0"/>
              <w:rPr>
                <w:lang w:val="en-US"/>
              </w:rPr>
            </w:pPr>
            <w:r w:rsidRPr="00474749">
              <w:rPr>
                <w:i/>
                <w:u w:val="single"/>
                <w:lang w:val="en-US"/>
              </w:rPr>
              <w:t>FC.02.01 :</w:t>
            </w:r>
            <w:r w:rsidRPr="00474749">
              <w:rPr>
                <w:lang w:val="en-US"/>
              </w:rPr>
              <w:t xml:space="preserve"> </w:t>
            </w:r>
          </w:p>
          <w:p w:rsidR="004262B6" w:rsidRPr="00474749" w:rsidRDefault="004262B6" w:rsidP="004262B6">
            <w:pPr>
              <w:pStyle w:val="Paragraphedeliste"/>
              <w:spacing w:before="120" w:after="120"/>
              <w:ind w:left="0"/>
              <w:rPr>
                <w:lang w:val="en-US"/>
              </w:rPr>
            </w:pPr>
            <w:r w:rsidRPr="00474749">
              <w:rPr>
                <w:lang w:val="en-US"/>
              </w:rPr>
              <w:t>R0</w:t>
            </w:r>
            <w:r>
              <w:rPr>
                <w:lang w:val="en-US"/>
              </w:rPr>
              <w:t>31</w:t>
            </w:r>
            <w:r w:rsidRPr="00474749">
              <w:rPr>
                <w:lang w:val="en-US"/>
              </w:rPr>
              <w:t>0 = R0</w:t>
            </w:r>
            <w:r>
              <w:rPr>
                <w:lang w:val="en-US"/>
              </w:rPr>
              <w:t>3</w:t>
            </w:r>
            <w:r w:rsidRPr="00474749">
              <w:rPr>
                <w:lang w:val="en-US"/>
              </w:rPr>
              <w:t>20 + R0</w:t>
            </w:r>
            <w:r>
              <w:rPr>
                <w:lang w:val="en-US"/>
              </w:rPr>
              <w:t>3</w:t>
            </w:r>
            <w:r w:rsidRPr="00474749">
              <w:rPr>
                <w:lang w:val="en-US"/>
              </w:rPr>
              <w:t>30</w:t>
            </w:r>
          </w:p>
          <w:p w:rsidR="004262B6" w:rsidRPr="00474749" w:rsidRDefault="004262B6" w:rsidP="004262B6">
            <w:pPr>
              <w:pStyle w:val="Paragraphedeliste"/>
              <w:ind w:left="0"/>
              <w:rPr>
                <w:lang w:val="en-US"/>
              </w:rPr>
            </w:pPr>
            <w:r w:rsidRPr="00474749">
              <w:rPr>
                <w:i/>
                <w:u w:val="single"/>
                <w:lang w:val="en-US"/>
              </w:rPr>
              <w:t>FG.02.01 :</w:t>
            </w:r>
            <w:r w:rsidRPr="00474749">
              <w:rPr>
                <w:lang w:val="en-US"/>
              </w:rPr>
              <w:t xml:space="preserve"> </w:t>
            </w:r>
          </w:p>
          <w:p w:rsidR="00A12FAB" w:rsidRPr="004262B6" w:rsidRDefault="004262B6" w:rsidP="004262B6">
            <w:pPr>
              <w:pStyle w:val="Paragraphedeliste"/>
              <w:spacing w:before="120" w:after="120"/>
              <w:ind w:left="0"/>
              <w:rPr>
                <w:lang w:val="en-US"/>
              </w:rPr>
            </w:pPr>
            <w:r w:rsidRPr="00474749">
              <w:rPr>
                <w:lang w:val="en-US"/>
              </w:rPr>
              <w:t>R02</w:t>
            </w:r>
            <w:r>
              <w:rPr>
                <w:lang w:val="en-US"/>
              </w:rPr>
              <w:t>6</w:t>
            </w:r>
            <w:r w:rsidRPr="00474749">
              <w:rPr>
                <w:lang w:val="en-US"/>
              </w:rPr>
              <w:t>0 = R02</w:t>
            </w:r>
            <w:r>
              <w:rPr>
                <w:lang w:val="en-US"/>
              </w:rPr>
              <w:t>7</w:t>
            </w:r>
            <w:r w:rsidRPr="00474749">
              <w:rPr>
                <w:lang w:val="en-US"/>
              </w:rPr>
              <w:t>0 + R02</w:t>
            </w:r>
            <w:r>
              <w:rPr>
                <w:lang w:val="en-US"/>
              </w:rPr>
              <w:t>8</w:t>
            </w:r>
            <w:r w:rsidRPr="00474749">
              <w:rPr>
                <w:lang w:val="en-US"/>
              </w:rPr>
              <w:t>0</w:t>
            </w:r>
          </w:p>
        </w:tc>
        <w:tc>
          <w:tcPr>
            <w:tcW w:w="4819" w:type="dxa"/>
            <w:vMerge/>
            <w:vAlign w:val="center"/>
          </w:tcPr>
          <w:p w:rsidR="00A12FAB" w:rsidRPr="004262B6" w:rsidRDefault="00A12FAB" w:rsidP="00B1091E">
            <w:pPr>
              <w:pStyle w:val="Paragraphedeliste"/>
              <w:ind w:left="0"/>
              <w:rPr>
                <w:lang w:val="en-US"/>
              </w:rPr>
            </w:pPr>
          </w:p>
        </w:tc>
      </w:tr>
      <w:tr w:rsidR="00A12FAB" w:rsidRPr="00ED24DB" w:rsidTr="00CC2303">
        <w:trPr>
          <w:cantSplit/>
        </w:trPr>
        <w:tc>
          <w:tcPr>
            <w:tcW w:w="3306" w:type="dxa"/>
            <w:vAlign w:val="center"/>
          </w:tcPr>
          <w:p w:rsidR="00A12FAB" w:rsidRPr="005D7E36" w:rsidRDefault="00A12FAB" w:rsidP="005D7E36">
            <w:pPr>
              <w:snapToGrid w:val="0"/>
              <w:ind w:left="284"/>
              <w:rPr>
                <w:i/>
              </w:rPr>
            </w:pPr>
            <w:r w:rsidRPr="005D7E36">
              <w:rPr>
                <w:i/>
              </w:rPr>
              <w:t>Autres titres de placement dans des entités liées</w:t>
            </w:r>
          </w:p>
        </w:tc>
        <w:tc>
          <w:tcPr>
            <w:tcW w:w="1127" w:type="dxa"/>
            <w:vAlign w:val="center"/>
          </w:tcPr>
          <w:p w:rsidR="00A12FAB" w:rsidRDefault="00A12FAB" w:rsidP="00F82CBD">
            <w:r>
              <w:t>R0650</w:t>
            </w:r>
          </w:p>
        </w:tc>
        <w:tc>
          <w:tcPr>
            <w:tcW w:w="1129" w:type="dxa"/>
            <w:vAlign w:val="center"/>
          </w:tcPr>
          <w:p w:rsidR="00A12FAB" w:rsidRDefault="00A12FAB" w:rsidP="00003860">
            <w:r>
              <w:t>R0600</w:t>
            </w:r>
          </w:p>
        </w:tc>
        <w:tc>
          <w:tcPr>
            <w:tcW w:w="4220" w:type="dxa"/>
            <w:vAlign w:val="center"/>
          </w:tcPr>
          <w:p w:rsidR="002622CC" w:rsidRDefault="002622CC" w:rsidP="002622CC">
            <w:pPr>
              <w:pStyle w:val="Paragraphedeliste"/>
              <w:ind w:left="0"/>
            </w:pPr>
            <w:r w:rsidRPr="00BA65EC">
              <w:rPr>
                <w:i/>
                <w:u w:val="single"/>
              </w:rPr>
              <w:t>FC.02.01 :</w:t>
            </w:r>
          </w:p>
          <w:p w:rsidR="002622CC" w:rsidRDefault="002622CC" w:rsidP="002622CC">
            <w:pPr>
              <w:pStyle w:val="Paragraphedeliste"/>
              <w:ind w:left="0"/>
            </w:pPr>
            <w:r>
              <w:t xml:space="preserve">R0650 = R0660 + </w:t>
            </w:r>
            <w:r w:rsidRPr="004F0663">
              <w:t>∑ (R0</w:t>
            </w:r>
            <w:r>
              <w:t>78</w:t>
            </w:r>
            <w:r w:rsidRPr="004F0663">
              <w:t>0 : R0</w:t>
            </w:r>
            <w:r>
              <w:t>82</w:t>
            </w:r>
            <w:r w:rsidRPr="004F0663">
              <w:t>0)</w:t>
            </w:r>
          </w:p>
          <w:p w:rsidR="002622CC" w:rsidRDefault="002622CC" w:rsidP="002622CC">
            <w:pPr>
              <w:pStyle w:val="Paragraphedeliste"/>
              <w:ind w:left="0"/>
            </w:pPr>
            <w:r>
              <w:t>R0660 = R0670 + R0700 + R0730 + R0770</w:t>
            </w:r>
          </w:p>
          <w:p w:rsidR="002622CC" w:rsidRDefault="002622CC" w:rsidP="002622CC">
            <w:pPr>
              <w:pStyle w:val="Paragraphedeliste"/>
              <w:ind w:left="0"/>
            </w:pPr>
            <w:r>
              <w:t>R0670 = R0680 + R0690</w:t>
            </w:r>
          </w:p>
          <w:p w:rsidR="002622CC" w:rsidRDefault="002622CC" w:rsidP="002622CC">
            <w:pPr>
              <w:pStyle w:val="Paragraphedeliste"/>
              <w:ind w:left="0"/>
            </w:pPr>
            <w:r>
              <w:t>R0700 = R0710 + R0720</w:t>
            </w:r>
          </w:p>
          <w:p w:rsidR="002622CC" w:rsidRDefault="002622CC" w:rsidP="002622CC">
            <w:pPr>
              <w:pStyle w:val="Paragraphedeliste"/>
              <w:ind w:left="0"/>
            </w:pPr>
            <w:r>
              <w:t xml:space="preserve">R0730 = </w:t>
            </w:r>
            <w:r w:rsidRPr="004F0663">
              <w:t>∑ (R0</w:t>
            </w:r>
            <w:r>
              <w:t>74</w:t>
            </w:r>
            <w:r w:rsidRPr="004F0663">
              <w:t>0 : R0</w:t>
            </w:r>
            <w:r>
              <w:t>76</w:t>
            </w:r>
            <w:r w:rsidRPr="004F0663">
              <w:t>0)</w:t>
            </w:r>
          </w:p>
          <w:p w:rsidR="002622CC" w:rsidRPr="002622CC" w:rsidRDefault="002622CC" w:rsidP="002622CC">
            <w:pPr>
              <w:pStyle w:val="Paragraphedeliste"/>
              <w:ind w:left="0"/>
            </w:pPr>
            <w:r w:rsidRPr="002622CC">
              <w:rPr>
                <w:i/>
                <w:u w:val="single"/>
              </w:rPr>
              <w:t>FG.02.01 :</w:t>
            </w:r>
            <w:r w:rsidRPr="002622CC">
              <w:t xml:space="preserve"> </w:t>
            </w:r>
          </w:p>
          <w:p w:rsidR="002622CC" w:rsidRDefault="002622CC" w:rsidP="002622CC">
            <w:pPr>
              <w:pStyle w:val="Paragraphedeliste"/>
              <w:ind w:left="0"/>
            </w:pPr>
            <w:r>
              <w:t xml:space="preserve">R0600 = R0610 + </w:t>
            </w:r>
            <w:r w:rsidRPr="004F0663">
              <w:t>∑ (R0</w:t>
            </w:r>
            <w:r>
              <w:t>73</w:t>
            </w:r>
            <w:r w:rsidRPr="004F0663">
              <w:t>0 : R0</w:t>
            </w:r>
            <w:r>
              <w:t>77</w:t>
            </w:r>
            <w:r w:rsidRPr="004F0663">
              <w:t>0)</w:t>
            </w:r>
          </w:p>
          <w:p w:rsidR="002622CC" w:rsidRDefault="002622CC" w:rsidP="002622CC">
            <w:pPr>
              <w:pStyle w:val="Paragraphedeliste"/>
              <w:ind w:left="0"/>
            </w:pPr>
            <w:r>
              <w:t>R0610 = R0620 + R0650 + R0680 + R0720</w:t>
            </w:r>
          </w:p>
          <w:p w:rsidR="002622CC" w:rsidRDefault="002622CC" w:rsidP="002622CC">
            <w:pPr>
              <w:pStyle w:val="Paragraphedeliste"/>
              <w:ind w:left="0"/>
            </w:pPr>
            <w:r>
              <w:t>R0620 = R0630 + R0640</w:t>
            </w:r>
          </w:p>
          <w:p w:rsidR="002622CC" w:rsidRDefault="002622CC" w:rsidP="002622CC">
            <w:pPr>
              <w:pStyle w:val="Paragraphedeliste"/>
              <w:ind w:left="0"/>
            </w:pPr>
            <w:r>
              <w:t>R0650 = R0660 + R0670</w:t>
            </w:r>
          </w:p>
          <w:p w:rsidR="00A12FAB" w:rsidRPr="00ED24DB" w:rsidRDefault="002622CC" w:rsidP="002622CC">
            <w:pPr>
              <w:pStyle w:val="Paragraphedeliste"/>
              <w:ind w:left="0"/>
            </w:pPr>
            <w:r>
              <w:t xml:space="preserve">R0680 = </w:t>
            </w:r>
            <w:r w:rsidRPr="004F0663">
              <w:t>∑ (R0</w:t>
            </w:r>
            <w:r>
              <w:t>69</w:t>
            </w:r>
            <w:r w:rsidRPr="004F0663">
              <w:t>0 : R0</w:t>
            </w:r>
            <w:r>
              <w:t>71</w:t>
            </w:r>
            <w:r w:rsidRPr="004F0663">
              <w:t>0)</w:t>
            </w:r>
          </w:p>
        </w:tc>
        <w:tc>
          <w:tcPr>
            <w:tcW w:w="4819" w:type="dxa"/>
            <w:vMerge/>
            <w:vAlign w:val="center"/>
          </w:tcPr>
          <w:p w:rsidR="00A12FAB" w:rsidRPr="00ED24DB" w:rsidRDefault="00A12FAB" w:rsidP="00B1091E">
            <w:pPr>
              <w:pStyle w:val="Paragraphedeliste"/>
              <w:ind w:left="0"/>
            </w:pPr>
          </w:p>
        </w:tc>
      </w:tr>
      <w:tr w:rsidR="00A12FAB" w:rsidRPr="00ED24DB" w:rsidTr="00CC2303">
        <w:trPr>
          <w:cantSplit/>
        </w:trPr>
        <w:tc>
          <w:tcPr>
            <w:tcW w:w="3306" w:type="dxa"/>
            <w:vAlign w:val="center"/>
          </w:tcPr>
          <w:p w:rsidR="00A12FAB" w:rsidRPr="005D7E36" w:rsidRDefault="00A12FAB" w:rsidP="005D7E36">
            <w:pPr>
              <w:snapToGrid w:val="0"/>
              <w:ind w:left="284"/>
              <w:rPr>
                <w:i/>
              </w:rPr>
            </w:pPr>
            <w:r w:rsidRPr="005D7E36">
              <w:rPr>
                <w:i/>
              </w:rPr>
              <w:t>Autres titres de placement dans les entreprises avec lesquelles il existe un lien de participation</w:t>
            </w:r>
          </w:p>
        </w:tc>
        <w:tc>
          <w:tcPr>
            <w:tcW w:w="1127" w:type="dxa"/>
            <w:vAlign w:val="center"/>
          </w:tcPr>
          <w:p w:rsidR="00A12FAB" w:rsidRDefault="00A12FAB" w:rsidP="00F82CBD">
            <w:r>
              <w:t>R0830</w:t>
            </w:r>
          </w:p>
        </w:tc>
        <w:tc>
          <w:tcPr>
            <w:tcW w:w="1129" w:type="dxa"/>
            <w:vAlign w:val="center"/>
          </w:tcPr>
          <w:p w:rsidR="00A12FAB" w:rsidRDefault="00A12FAB" w:rsidP="00003860">
            <w:r>
              <w:t>R0780</w:t>
            </w:r>
          </w:p>
        </w:tc>
        <w:tc>
          <w:tcPr>
            <w:tcW w:w="4220" w:type="dxa"/>
            <w:vAlign w:val="center"/>
          </w:tcPr>
          <w:p w:rsidR="00F85D79" w:rsidRDefault="00F85D79" w:rsidP="00F85D79">
            <w:pPr>
              <w:pStyle w:val="Paragraphedeliste"/>
              <w:ind w:left="0"/>
            </w:pPr>
            <w:r w:rsidRPr="00F85D79">
              <w:rPr>
                <w:i/>
                <w:u w:val="single"/>
              </w:rPr>
              <w:t>FC.02.01 :</w:t>
            </w:r>
          </w:p>
          <w:p w:rsidR="00F85D79" w:rsidRDefault="00F85D79" w:rsidP="00F85D79">
            <w:pPr>
              <w:pStyle w:val="Paragraphedeliste"/>
              <w:ind w:left="0"/>
            </w:pPr>
            <w:r>
              <w:t xml:space="preserve">R0830 = R0840 + </w:t>
            </w:r>
            <w:r w:rsidRPr="004F0663">
              <w:t>∑ (R0</w:t>
            </w:r>
            <w:r>
              <w:t>96</w:t>
            </w:r>
            <w:r w:rsidRPr="004F0663">
              <w:t>0 : R0</w:t>
            </w:r>
            <w:r>
              <w:t>99</w:t>
            </w:r>
            <w:r w:rsidRPr="004F0663">
              <w:t>0)</w:t>
            </w:r>
          </w:p>
          <w:p w:rsidR="00F85D79" w:rsidRDefault="00F85D79" w:rsidP="00F85D79">
            <w:pPr>
              <w:pStyle w:val="Paragraphedeliste"/>
              <w:ind w:left="0"/>
            </w:pPr>
            <w:r>
              <w:t>R0840 = R0850 + R0880 + R0910 + R0950</w:t>
            </w:r>
          </w:p>
          <w:p w:rsidR="00F85D79" w:rsidRDefault="00F85D79" w:rsidP="00F85D79">
            <w:pPr>
              <w:pStyle w:val="Paragraphedeliste"/>
              <w:ind w:left="0"/>
            </w:pPr>
            <w:r>
              <w:t>R0850 = R0860 + R0870</w:t>
            </w:r>
          </w:p>
          <w:p w:rsidR="00F85D79" w:rsidRDefault="00F85D79" w:rsidP="00F85D79">
            <w:pPr>
              <w:pStyle w:val="Paragraphedeliste"/>
              <w:ind w:left="0"/>
            </w:pPr>
            <w:r>
              <w:t>R0880 = R0890 + R0900</w:t>
            </w:r>
          </w:p>
          <w:p w:rsidR="00F85D79" w:rsidRDefault="00F85D79" w:rsidP="00F85D79">
            <w:pPr>
              <w:pStyle w:val="Paragraphedeliste"/>
              <w:ind w:left="0"/>
            </w:pPr>
            <w:r>
              <w:t xml:space="preserve">R0910 = </w:t>
            </w:r>
            <w:r w:rsidRPr="004F0663">
              <w:t>∑ (R0</w:t>
            </w:r>
            <w:r>
              <w:t>92</w:t>
            </w:r>
            <w:r w:rsidRPr="004F0663">
              <w:t>0 : R0</w:t>
            </w:r>
            <w:r>
              <w:t>94</w:t>
            </w:r>
            <w:r w:rsidRPr="004F0663">
              <w:t>0)</w:t>
            </w:r>
          </w:p>
          <w:p w:rsidR="00F85D79" w:rsidRPr="002622CC" w:rsidRDefault="00F85D79" w:rsidP="00F85D79">
            <w:pPr>
              <w:pStyle w:val="Paragraphedeliste"/>
              <w:ind w:left="0"/>
            </w:pPr>
            <w:r w:rsidRPr="002622CC">
              <w:rPr>
                <w:i/>
                <w:u w:val="single"/>
              </w:rPr>
              <w:t>FG.02.01 :</w:t>
            </w:r>
            <w:r w:rsidRPr="002622CC">
              <w:t xml:space="preserve"> </w:t>
            </w:r>
          </w:p>
          <w:p w:rsidR="00F85D79" w:rsidRDefault="00F85D79" w:rsidP="00F85D79">
            <w:pPr>
              <w:pStyle w:val="Paragraphedeliste"/>
              <w:ind w:left="0"/>
            </w:pPr>
            <w:r>
              <w:t>R0</w:t>
            </w:r>
            <w:r w:rsidR="003D612B">
              <w:t>78</w:t>
            </w:r>
            <w:r>
              <w:t>0 = R0</w:t>
            </w:r>
            <w:r w:rsidR="003D612B">
              <w:t>79</w:t>
            </w:r>
            <w:r>
              <w:t xml:space="preserve">0 + </w:t>
            </w:r>
            <w:r w:rsidRPr="004F0663">
              <w:t>∑ (R0</w:t>
            </w:r>
            <w:r w:rsidR="003D612B">
              <w:t>91</w:t>
            </w:r>
            <w:r w:rsidRPr="004F0663">
              <w:t>0 : R0</w:t>
            </w:r>
            <w:r w:rsidR="003D612B">
              <w:t>94</w:t>
            </w:r>
            <w:r w:rsidRPr="004F0663">
              <w:t>0)</w:t>
            </w:r>
          </w:p>
          <w:p w:rsidR="00F85D79" w:rsidRDefault="00F85D79" w:rsidP="00F85D79">
            <w:pPr>
              <w:pStyle w:val="Paragraphedeliste"/>
              <w:ind w:left="0"/>
            </w:pPr>
            <w:r>
              <w:t>R0</w:t>
            </w:r>
            <w:r w:rsidR="003D612B">
              <w:t>79</w:t>
            </w:r>
            <w:r>
              <w:t>0 = R0</w:t>
            </w:r>
            <w:r w:rsidR="003D612B">
              <w:t>80</w:t>
            </w:r>
            <w:r>
              <w:t>0 + R0</w:t>
            </w:r>
            <w:r w:rsidR="003D612B">
              <w:t>83</w:t>
            </w:r>
            <w:r>
              <w:t>0 + R08</w:t>
            </w:r>
            <w:r w:rsidR="003D612B">
              <w:t>6</w:t>
            </w:r>
            <w:r>
              <w:t>0 + R0</w:t>
            </w:r>
            <w:r w:rsidR="003D612B">
              <w:t>90</w:t>
            </w:r>
            <w:r>
              <w:t>0</w:t>
            </w:r>
          </w:p>
          <w:p w:rsidR="00F85D79" w:rsidRDefault="00F85D79" w:rsidP="00F85D79">
            <w:pPr>
              <w:pStyle w:val="Paragraphedeliste"/>
              <w:ind w:left="0"/>
            </w:pPr>
            <w:r>
              <w:t>R0</w:t>
            </w:r>
            <w:r w:rsidR="003D612B">
              <w:t>80</w:t>
            </w:r>
            <w:r>
              <w:t>0 = R0</w:t>
            </w:r>
            <w:r w:rsidR="003D612B">
              <w:t>81</w:t>
            </w:r>
            <w:r>
              <w:t>0 + R0</w:t>
            </w:r>
            <w:r w:rsidR="003D612B">
              <w:t>82</w:t>
            </w:r>
            <w:r>
              <w:t>0</w:t>
            </w:r>
          </w:p>
          <w:p w:rsidR="00F85D79" w:rsidRDefault="00F85D79" w:rsidP="00F85D79">
            <w:pPr>
              <w:pStyle w:val="Paragraphedeliste"/>
              <w:ind w:left="0"/>
            </w:pPr>
            <w:r>
              <w:t>R0</w:t>
            </w:r>
            <w:r w:rsidR="003D612B">
              <w:t>83</w:t>
            </w:r>
            <w:r>
              <w:t>0 = R0</w:t>
            </w:r>
            <w:r w:rsidR="003D612B">
              <w:t>84</w:t>
            </w:r>
            <w:r>
              <w:t>0 + R0</w:t>
            </w:r>
            <w:r w:rsidR="003D612B">
              <w:t>85</w:t>
            </w:r>
            <w:r>
              <w:t>0</w:t>
            </w:r>
          </w:p>
          <w:p w:rsidR="00A12FAB" w:rsidRPr="00ED24DB" w:rsidRDefault="00F85D79" w:rsidP="00D653FB">
            <w:pPr>
              <w:pStyle w:val="Paragraphedeliste"/>
              <w:spacing w:before="120" w:after="120"/>
              <w:ind w:left="0"/>
            </w:pPr>
            <w:r>
              <w:t>R0</w:t>
            </w:r>
            <w:r w:rsidR="003D612B">
              <w:t>86</w:t>
            </w:r>
            <w:r>
              <w:t xml:space="preserve">0 = </w:t>
            </w:r>
            <w:r w:rsidRPr="004F0663">
              <w:t>∑ (R0</w:t>
            </w:r>
            <w:r w:rsidR="003D612B">
              <w:t>87</w:t>
            </w:r>
            <w:r w:rsidRPr="004F0663">
              <w:t>0 : R0</w:t>
            </w:r>
            <w:r w:rsidR="003D612B">
              <w:t>8</w:t>
            </w:r>
            <w:r w:rsidR="00D653FB">
              <w:t>9</w:t>
            </w:r>
            <w:r w:rsidRPr="004F0663">
              <w:t>0)</w:t>
            </w:r>
          </w:p>
        </w:tc>
        <w:tc>
          <w:tcPr>
            <w:tcW w:w="4819" w:type="dxa"/>
            <w:vMerge/>
            <w:vAlign w:val="center"/>
          </w:tcPr>
          <w:p w:rsidR="00A12FAB" w:rsidRPr="00ED24DB" w:rsidRDefault="00A12FAB" w:rsidP="00B1091E">
            <w:pPr>
              <w:pStyle w:val="Paragraphedeliste"/>
              <w:ind w:left="0"/>
            </w:pPr>
          </w:p>
        </w:tc>
      </w:tr>
      <w:tr w:rsidR="00B43C1C" w:rsidRPr="00A12FAB" w:rsidTr="00CC2303">
        <w:trPr>
          <w:cantSplit/>
        </w:trPr>
        <w:tc>
          <w:tcPr>
            <w:tcW w:w="3306" w:type="dxa"/>
            <w:vAlign w:val="center"/>
          </w:tcPr>
          <w:p w:rsidR="00B43C1C" w:rsidRDefault="00B43C1C" w:rsidP="00ED101C">
            <w:pPr>
              <w:snapToGrid w:val="0"/>
            </w:pPr>
            <w:r>
              <w:t>S</w:t>
            </w:r>
            <w:r w:rsidRPr="00BA65EC">
              <w:t>ous-total actions, parts et autres titres à revenu variable</w:t>
            </w:r>
          </w:p>
        </w:tc>
        <w:tc>
          <w:tcPr>
            <w:tcW w:w="1127" w:type="dxa"/>
            <w:vAlign w:val="center"/>
          </w:tcPr>
          <w:p w:rsidR="00B43C1C" w:rsidRDefault="00B43C1C" w:rsidP="00F82CBD">
            <w:r>
              <w:t>R0340</w:t>
            </w:r>
          </w:p>
        </w:tc>
        <w:tc>
          <w:tcPr>
            <w:tcW w:w="1129" w:type="dxa"/>
            <w:vAlign w:val="center"/>
          </w:tcPr>
          <w:p w:rsidR="00B43C1C" w:rsidRDefault="00B43C1C" w:rsidP="00003860">
            <w:r>
              <w:t>R0290</w:t>
            </w:r>
          </w:p>
        </w:tc>
        <w:tc>
          <w:tcPr>
            <w:tcW w:w="4220" w:type="dxa"/>
            <w:vAlign w:val="center"/>
          </w:tcPr>
          <w:p w:rsidR="00B43C1C" w:rsidRDefault="00B43C1C" w:rsidP="009F234D">
            <w:pPr>
              <w:pStyle w:val="Paragraphedeliste"/>
              <w:ind w:left="0"/>
            </w:pPr>
            <w:r w:rsidRPr="00F85D79">
              <w:rPr>
                <w:i/>
                <w:u w:val="single"/>
              </w:rPr>
              <w:t>FC.02.01 :</w:t>
            </w:r>
          </w:p>
          <w:p w:rsidR="00B43C1C" w:rsidRDefault="00B43C1C" w:rsidP="009F234D">
            <w:pPr>
              <w:pStyle w:val="Paragraphedeliste"/>
              <w:spacing w:before="120" w:after="120"/>
              <w:ind w:left="0"/>
            </w:pPr>
            <w:r>
              <w:t>R0340 = R0230 + R0280 + R0310</w:t>
            </w:r>
          </w:p>
          <w:p w:rsidR="00B43C1C" w:rsidRPr="002622CC" w:rsidRDefault="00B43C1C" w:rsidP="009F234D">
            <w:pPr>
              <w:pStyle w:val="Paragraphedeliste"/>
              <w:ind w:left="0"/>
            </w:pPr>
            <w:r w:rsidRPr="002622CC">
              <w:rPr>
                <w:i/>
                <w:u w:val="single"/>
              </w:rPr>
              <w:t>FG.02.01 :</w:t>
            </w:r>
            <w:r w:rsidRPr="002622CC">
              <w:t xml:space="preserve"> </w:t>
            </w:r>
          </w:p>
          <w:p w:rsidR="00B43C1C" w:rsidRPr="00ED24DB" w:rsidRDefault="00B43C1C" w:rsidP="009F234D">
            <w:pPr>
              <w:pStyle w:val="Paragraphedeliste"/>
              <w:spacing w:before="120" w:after="120"/>
              <w:ind w:left="0"/>
            </w:pPr>
            <w:r>
              <w:t>R0290 = R0180 + R0230 + R0260</w:t>
            </w:r>
          </w:p>
        </w:tc>
        <w:tc>
          <w:tcPr>
            <w:tcW w:w="4819" w:type="dxa"/>
            <w:vAlign w:val="center"/>
          </w:tcPr>
          <w:p w:rsidR="00B43C1C" w:rsidRPr="00BA65EC" w:rsidRDefault="00B43C1C" w:rsidP="00C95F3C">
            <w:pPr>
              <w:pStyle w:val="Paragraphedeliste"/>
              <w:ind w:left="0"/>
            </w:pPr>
          </w:p>
        </w:tc>
      </w:tr>
      <w:tr w:rsidR="00B43C1C" w:rsidRPr="00A12FAB" w:rsidTr="00CC2303">
        <w:trPr>
          <w:cantSplit/>
        </w:trPr>
        <w:tc>
          <w:tcPr>
            <w:tcW w:w="3306" w:type="dxa"/>
            <w:vAlign w:val="center"/>
          </w:tcPr>
          <w:p w:rsidR="00B43C1C" w:rsidRDefault="00B43C1C" w:rsidP="00E102B4">
            <w:pPr>
              <w:snapToGrid w:val="0"/>
            </w:pPr>
            <w:r w:rsidRPr="00BA65EC">
              <w:lastRenderedPageBreak/>
              <w:t>Sous-total autres titres de placement</w:t>
            </w:r>
          </w:p>
        </w:tc>
        <w:tc>
          <w:tcPr>
            <w:tcW w:w="1127" w:type="dxa"/>
            <w:vAlign w:val="center"/>
          </w:tcPr>
          <w:p w:rsidR="00B43C1C" w:rsidRDefault="00B43C1C" w:rsidP="00F82CBD">
            <w:r>
              <w:t>R1000</w:t>
            </w:r>
          </w:p>
        </w:tc>
        <w:tc>
          <w:tcPr>
            <w:tcW w:w="1129" w:type="dxa"/>
            <w:vAlign w:val="center"/>
          </w:tcPr>
          <w:p w:rsidR="00B43C1C" w:rsidRDefault="00B43C1C" w:rsidP="00003860">
            <w:r>
              <w:t>R0950</w:t>
            </w:r>
          </w:p>
        </w:tc>
        <w:tc>
          <w:tcPr>
            <w:tcW w:w="4220" w:type="dxa"/>
            <w:vAlign w:val="center"/>
          </w:tcPr>
          <w:p w:rsidR="00B43C1C" w:rsidRDefault="00B43C1C" w:rsidP="009F234D">
            <w:pPr>
              <w:pStyle w:val="Paragraphedeliste"/>
              <w:ind w:left="0"/>
            </w:pPr>
            <w:r w:rsidRPr="00F85D79">
              <w:rPr>
                <w:i/>
                <w:u w:val="single"/>
              </w:rPr>
              <w:t>FC.02.01 :</w:t>
            </w:r>
          </w:p>
          <w:p w:rsidR="00B43C1C" w:rsidRDefault="00B43C1C" w:rsidP="009F234D">
            <w:pPr>
              <w:pStyle w:val="Paragraphedeliste"/>
              <w:spacing w:before="120" w:after="120"/>
              <w:ind w:left="0"/>
            </w:pPr>
            <w:r>
              <w:t>R1000 = R0350 + R0650 + R0830</w:t>
            </w:r>
          </w:p>
          <w:p w:rsidR="00B43C1C" w:rsidRPr="002622CC" w:rsidRDefault="00B43C1C" w:rsidP="009F234D">
            <w:pPr>
              <w:pStyle w:val="Paragraphedeliste"/>
              <w:ind w:left="0"/>
            </w:pPr>
            <w:r w:rsidRPr="002622CC">
              <w:rPr>
                <w:i/>
                <w:u w:val="single"/>
              </w:rPr>
              <w:t>FG.02.01 :</w:t>
            </w:r>
            <w:r w:rsidRPr="002622CC">
              <w:t xml:space="preserve"> </w:t>
            </w:r>
          </w:p>
          <w:p w:rsidR="00B43C1C" w:rsidRPr="00ED24DB" w:rsidRDefault="00B43C1C" w:rsidP="009F234D">
            <w:pPr>
              <w:pStyle w:val="Paragraphedeliste"/>
              <w:spacing w:before="120" w:after="120"/>
              <w:ind w:left="0"/>
            </w:pPr>
            <w:r>
              <w:t>R0950 = R0300 + R0600 + R0780</w:t>
            </w:r>
          </w:p>
        </w:tc>
        <w:tc>
          <w:tcPr>
            <w:tcW w:w="4819" w:type="dxa"/>
            <w:vAlign w:val="center"/>
          </w:tcPr>
          <w:p w:rsidR="00B43C1C" w:rsidRPr="00BA65EC" w:rsidRDefault="00DB7170" w:rsidP="00DB7170">
            <w:pPr>
              <w:pStyle w:val="Paragraphedeliste"/>
              <w:ind w:left="0"/>
            </w:pPr>
            <w:r w:rsidRPr="009D7D06">
              <w:t>∑ R10</w:t>
            </w:r>
            <w:r>
              <w:t>0</w:t>
            </w:r>
            <w:r w:rsidRPr="009D7D06">
              <w:t>0 (FC.02.01) + R0</w:t>
            </w:r>
            <w:r>
              <w:t>95</w:t>
            </w:r>
            <w:r w:rsidRPr="009D7D06">
              <w:t>0 (FG.02.01) = R09</w:t>
            </w:r>
            <w:r>
              <w:t>5</w:t>
            </w:r>
            <w:r w:rsidRPr="009D7D06">
              <w:t>0</w:t>
            </w:r>
            <w:r>
              <w:t xml:space="preserve"> (</w:t>
            </w:r>
            <w:r w:rsidRPr="009D7D06">
              <w:t>FR.05.01)</w:t>
            </w:r>
          </w:p>
        </w:tc>
      </w:tr>
      <w:tr w:rsidR="00B43C1C" w:rsidRPr="008A551F" w:rsidTr="00CC2303">
        <w:trPr>
          <w:cantSplit/>
        </w:trPr>
        <w:tc>
          <w:tcPr>
            <w:tcW w:w="3306" w:type="dxa"/>
            <w:vAlign w:val="center"/>
          </w:tcPr>
          <w:p w:rsidR="00B43C1C" w:rsidRDefault="00B43C1C" w:rsidP="00ED101C">
            <w:pPr>
              <w:snapToGrid w:val="0"/>
            </w:pPr>
            <w:r w:rsidRPr="00BA65EC">
              <w:t>Sous-total placements financiers</w:t>
            </w:r>
          </w:p>
        </w:tc>
        <w:tc>
          <w:tcPr>
            <w:tcW w:w="1127" w:type="dxa"/>
            <w:vAlign w:val="center"/>
          </w:tcPr>
          <w:p w:rsidR="00B43C1C" w:rsidRDefault="00B43C1C" w:rsidP="00F82CBD">
            <w:r>
              <w:t>R1010</w:t>
            </w:r>
          </w:p>
        </w:tc>
        <w:tc>
          <w:tcPr>
            <w:tcW w:w="1129" w:type="dxa"/>
            <w:vAlign w:val="center"/>
          </w:tcPr>
          <w:p w:rsidR="00B43C1C" w:rsidRDefault="00B43C1C" w:rsidP="00003860">
            <w:r>
              <w:t>R0960</w:t>
            </w:r>
          </w:p>
        </w:tc>
        <w:tc>
          <w:tcPr>
            <w:tcW w:w="4220" w:type="dxa"/>
            <w:vAlign w:val="center"/>
          </w:tcPr>
          <w:p w:rsidR="00B43C1C" w:rsidRPr="009F234D" w:rsidRDefault="00B43C1C" w:rsidP="009F234D">
            <w:pPr>
              <w:pStyle w:val="Paragraphedeliste"/>
              <w:ind w:left="0"/>
              <w:rPr>
                <w:lang w:val="en-US"/>
              </w:rPr>
            </w:pPr>
            <w:r w:rsidRPr="009F234D">
              <w:rPr>
                <w:i/>
                <w:u w:val="single"/>
                <w:lang w:val="en-US"/>
              </w:rPr>
              <w:t>FC.02.01 :</w:t>
            </w:r>
          </w:p>
          <w:p w:rsidR="00B43C1C" w:rsidRPr="009F234D" w:rsidRDefault="00B43C1C" w:rsidP="009F234D">
            <w:pPr>
              <w:pStyle w:val="Paragraphedeliste"/>
              <w:spacing w:before="120" w:after="120"/>
              <w:ind w:left="0"/>
              <w:rPr>
                <w:lang w:val="en-US"/>
              </w:rPr>
            </w:pPr>
            <w:r w:rsidRPr="009F234D">
              <w:rPr>
                <w:lang w:val="en-US"/>
              </w:rPr>
              <w:t>R1000 = R0340 + R1000</w:t>
            </w:r>
          </w:p>
          <w:p w:rsidR="00B43C1C" w:rsidRPr="009F234D" w:rsidRDefault="00B43C1C" w:rsidP="009F234D">
            <w:pPr>
              <w:pStyle w:val="Paragraphedeliste"/>
              <w:ind w:left="0"/>
              <w:rPr>
                <w:lang w:val="en-US"/>
              </w:rPr>
            </w:pPr>
            <w:r w:rsidRPr="009F234D">
              <w:rPr>
                <w:i/>
                <w:u w:val="single"/>
                <w:lang w:val="en-US"/>
              </w:rPr>
              <w:t>FG.02.01 :</w:t>
            </w:r>
            <w:r w:rsidRPr="009F234D">
              <w:rPr>
                <w:lang w:val="en-US"/>
              </w:rPr>
              <w:t xml:space="preserve"> </w:t>
            </w:r>
          </w:p>
          <w:p w:rsidR="00B43C1C" w:rsidRPr="009F234D" w:rsidRDefault="00B43C1C" w:rsidP="009F234D">
            <w:pPr>
              <w:pStyle w:val="Paragraphedeliste"/>
              <w:spacing w:before="120" w:after="120"/>
              <w:ind w:left="0"/>
              <w:rPr>
                <w:lang w:val="en-US"/>
              </w:rPr>
            </w:pPr>
            <w:r w:rsidRPr="009F234D">
              <w:rPr>
                <w:lang w:val="en-US"/>
              </w:rPr>
              <w:t>R0960 = R0290 + R0950</w:t>
            </w:r>
          </w:p>
        </w:tc>
        <w:tc>
          <w:tcPr>
            <w:tcW w:w="4819" w:type="dxa"/>
            <w:vAlign w:val="center"/>
          </w:tcPr>
          <w:p w:rsidR="00B43C1C" w:rsidRPr="009F234D" w:rsidRDefault="00DB7170" w:rsidP="00DB7170">
            <w:pPr>
              <w:pStyle w:val="Paragraphedeliste"/>
              <w:ind w:left="0"/>
              <w:rPr>
                <w:lang w:val="en-US"/>
              </w:rPr>
            </w:pPr>
            <w:r w:rsidRPr="009D7D06">
              <w:t>∑ R10</w:t>
            </w:r>
            <w:r>
              <w:t>1</w:t>
            </w:r>
            <w:r w:rsidRPr="009D7D06">
              <w:t>0 (FC.02.01) + R0</w:t>
            </w:r>
            <w:r>
              <w:t>96</w:t>
            </w:r>
            <w:r w:rsidRPr="009D7D06">
              <w:t>0 (FG.02.01) = R09</w:t>
            </w:r>
            <w:r>
              <w:t>6</w:t>
            </w:r>
            <w:r w:rsidRPr="009D7D06">
              <w:t>0</w:t>
            </w:r>
            <w:r>
              <w:t xml:space="preserve"> (</w:t>
            </w:r>
            <w:r w:rsidRPr="009D7D06">
              <w:t>FR.05.01)</w:t>
            </w:r>
          </w:p>
        </w:tc>
      </w:tr>
      <w:tr w:rsidR="00B43C1C" w:rsidRPr="009D7D06" w:rsidTr="00CC2303">
        <w:trPr>
          <w:cantSplit/>
        </w:trPr>
        <w:tc>
          <w:tcPr>
            <w:tcW w:w="3306" w:type="dxa"/>
            <w:vAlign w:val="center"/>
          </w:tcPr>
          <w:p w:rsidR="00B43C1C" w:rsidRDefault="00B43C1C" w:rsidP="002F563E">
            <w:pPr>
              <w:snapToGrid w:val="0"/>
            </w:pPr>
            <w:r w:rsidRPr="006571D5">
              <w:t>Placements représentant les provisions techniques afférentes aux contrats en unités de compte</w:t>
            </w:r>
          </w:p>
        </w:tc>
        <w:tc>
          <w:tcPr>
            <w:tcW w:w="1127" w:type="dxa"/>
            <w:vAlign w:val="center"/>
          </w:tcPr>
          <w:p w:rsidR="00B43C1C" w:rsidRDefault="00B43C1C" w:rsidP="002F563E">
            <w:r>
              <w:t>R1020</w:t>
            </w:r>
          </w:p>
        </w:tc>
        <w:tc>
          <w:tcPr>
            <w:tcW w:w="1129" w:type="dxa"/>
            <w:vAlign w:val="center"/>
          </w:tcPr>
          <w:p w:rsidR="00B43C1C" w:rsidRPr="006571D5" w:rsidRDefault="00B43C1C" w:rsidP="002F563E">
            <w:r>
              <w:t>R0970</w:t>
            </w:r>
          </w:p>
        </w:tc>
        <w:tc>
          <w:tcPr>
            <w:tcW w:w="4220" w:type="dxa"/>
            <w:vAlign w:val="center"/>
          </w:tcPr>
          <w:p w:rsidR="00B43C1C" w:rsidRDefault="00B43C1C" w:rsidP="002F563E">
            <w:pPr>
              <w:pStyle w:val="Paragraphedeliste"/>
              <w:ind w:left="0"/>
              <w:contextualSpacing w:val="0"/>
            </w:pPr>
            <w:r w:rsidRPr="006571D5">
              <w:rPr>
                <w:i/>
                <w:u w:val="single"/>
              </w:rPr>
              <w:t>FC.02.01 :</w:t>
            </w:r>
            <w:r>
              <w:t xml:space="preserve"> </w:t>
            </w:r>
          </w:p>
          <w:p w:rsidR="00B43C1C" w:rsidRDefault="00B43C1C" w:rsidP="002F563E">
            <w:pPr>
              <w:pStyle w:val="Paragraphedeliste"/>
              <w:ind w:left="0"/>
              <w:contextualSpacing w:val="0"/>
            </w:pPr>
            <w:r>
              <w:t xml:space="preserve">R1020 = </w:t>
            </w:r>
            <w:r w:rsidRPr="00851F53">
              <w:t>∑</w:t>
            </w:r>
            <w:r>
              <w:t xml:space="preserve"> </w:t>
            </w:r>
            <w:r w:rsidRPr="00851F53">
              <w:t>(</w:t>
            </w:r>
            <w:r>
              <w:t>R1030 : R1070)</w:t>
            </w:r>
          </w:p>
          <w:p w:rsidR="00B43C1C" w:rsidRDefault="00B43C1C" w:rsidP="002F563E">
            <w:pPr>
              <w:pStyle w:val="Paragraphedeliste"/>
              <w:ind w:left="0"/>
              <w:contextualSpacing w:val="0"/>
            </w:pPr>
            <w:r w:rsidRPr="006571D5">
              <w:rPr>
                <w:i/>
                <w:u w:val="single"/>
              </w:rPr>
              <w:t>FG.02.01 :</w:t>
            </w:r>
            <w:r w:rsidRPr="006571D5">
              <w:t xml:space="preserve"> </w:t>
            </w:r>
          </w:p>
          <w:p w:rsidR="00B43C1C" w:rsidRPr="006571D5" w:rsidRDefault="00B43C1C" w:rsidP="002E2AB6">
            <w:pPr>
              <w:pStyle w:val="Paragraphedeliste"/>
              <w:ind w:left="0"/>
              <w:contextualSpacing w:val="0"/>
              <w:rPr>
                <w:i/>
                <w:u w:val="single"/>
              </w:rPr>
            </w:pPr>
            <w:r w:rsidRPr="006571D5">
              <w:t>R0</w:t>
            </w:r>
            <w:r>
              <w:t xml:space="preserve">970 = </w:t>
            </w:r>
            <w:r w:rsidRPr="00851F53">
              <w:t>∑</w:t>
            </w:r>
            <w:r>
              <w:t xml:space="preserve"> </w:t>
            </w:r>
            <w:r w:rsidRPr="00851F53">
              <w:t>(</w:t>
            </w:r>
            <w:r>
              <w:t>R0980 : R1020)</w:t>
            </w:r>
          </w:p>
        </w:tc>
        <w:tc>
          <w:tcPr>
            <w:tcW w:w="4819" w:type="dxa"/>
            <w:vAlign w:val="center"/>
          </w:tcPr>
          <w:p w:rsidR="00B43C1C" w:rsidRPr="009D7D06" w:rsidRDefault="009D7D06" w:rsidP="008A551F">
            <w:pPr>
              <w:snapToGrid w:val="0"/>
            </w:pPr>
            <w:r w:rsidRPr="009D7D06">
              <w:t xml:space="preserve">∑ </w:t>
            </w:r>
            <w:r w:rsidR="00B43C1C" w:rsidRPr="009D7D06">
              <w:t>R1020 (FC.02.01) + R0</w:t>
            </w:r>
            <w:r w:rsidR="008A551F">
              <w:t>97</w:t>
            </w:r>
            <w:r w:rsidR="00B43C1C" w:rsidRPr="009D7D06">
              <w:t>0 (FG.02.01) = R0080/C0010 (FR.02.01) = R0970</w:t>
            </w:r>
            <w:r w:rsidR="008A551F">
              <w:t xml:space="preserve"> (</w:t>
            </w:r>
            <w:r w:rsidR="00B43C1C" w:rsidRPr="009D7D06">
              <w:t>FR.05.01)</w:t>
            </w:r>
          </w:p>
        </w:tc>
      </w:tr>
      <w:tr w:rsidR="00B43C1C" w:rsidRPr="00B1356C" w:rsidTr="00CC2303">
        <w:trPr>
          <w:cantSplit/>
        </w:trPr>
        <w:tc>
          <w:tcPr>
            <w:tcW w:w="3306" w:type="dxa"/>
            <w:vAlign w:val="center"/>
          </w:tcPr>
          <w:p w:rsidR="00B43C1C" w:rsidRPr="001A6196" w:rsidRDefault="00B43C1C" w:rsidP="00003860">
            <w:pPr>
              <w:snapToGrid w:val="0"/>
            </w:pPr>
            <w:r>
              <w:t>A</w:t>
            </w:r>
            <w:r w:rsidRPr="002279D2">
              <w:t>utres immobilisations d'exploitation</w:t>
            </w:r>
          </w:p>
        </w:tc>
        <w:tc>
          <w:tcPr>
            <w:tcW w:w="1127" w:type="dxa"/>
            <w:vAlign w:val="center"/>
          </w:tcPr>
          <w:p w:rsidR="00B43C1C" w:rsidRDefault="00B43C1C" w:rsidP="00EC0562">
            <w:r>
              <w:t>R1100</w:t>
            </w:r>
          </w:p>
        </w:tc>
        <w:tc>
          <w:tcPr>
            <w:tcW w:w="1129" w:type="dxa"/>
            <w:vAlign w:val="center"/>
          </w:tcPr>
          <w:p w:rsidR="00B43C1C" w:rsidRPr="00EC0562" w:rsidRDefault="00B43C1C" w:rsidP="00003860">
            <w:pPr>
              <w:rPr>
                <w:lang w:val="en-US"/>
              </w:rPr>
            </w:pPr>
            <w:r>
              <w:rPr>
                <w:lang w:val="en-US"/>
              </w:rPr>
              <w:t>R1050</w:t>
            </w:r>
          </w:p>
        </w:tc>
        <w:tc>
          <w:tcPr>
            <w:tcW w:w="4220" w:type="dxa"/>
            <w:vAlign w:val="center"/>
          </w:tcPr>
          <w:p w:rsidR="00B43C1C" w:rsidRDefault="00B43C1C" w:rsidP="002F563E">
            <w:pPr>
              <w:pStyle w:val="Paragraphedeliste"/>
              <w:ind w:left="0"/>
              <w:rPr>
                <w:lang w:val="en-US"/>
              </w:rPr>
            </w:pPr>
            <w:r w:rsidRPr="006571D5">
              <w:rPr>
                <w:i/>
                <w:u w:val="single"/>
                <w:lang w:val="en-US"/>
              </w:rPr>
              <w:t>FC.02.01 :</w:t>
            </w:r>
            <w:r w:rsidRPr="006571D5">
              <w:rPr>
                <w:lang w:val="en-US"/>
              </w:rPr>
              <w:t xml:space="preserve"> </w:t>
            </w:r>
          </w:p>
          <w:p w:rsidR="00B43C1C" w:rsidRPr="006571D5" w:rsidRDefault="00B43C1C" w:rsidP="002F563E">
            <w:pPr>
              <w:pStyle w:val="Paragraphedeliste"/>
              <w:ind w:left="0"/>
              <w:rPr>
                <w:lang w:val="en-US"/>
              </w:rPr>
            </w:pPr>
            <w:r w:rsidRPr="006571D5">
              <w:rPr>
                <w:lang w:val="en-US"/>
              </w:rPr>
              <w:t>R1100 = R10</w:t>
            </w:r>
            <w:r>
              <w:rPr>
                <w:lang w:val="en-US"/>
              </w:rPr>
              <w:t>8</w:t>
            </w:r>
            <w:r w:rsidRPr="006571D5">
              <w:rPr>
                <w:lang w:val="en-US"/>
              </w:rPr>
              <w:t>0 + R10</w:t>
            </w:r>
            <w:r>
              <w:rPr>
                <w:lang w:val="en-US"/>
              </w:rPr>
              <w:t>9</w:t>
            </w:r>
            <w:r w:rsidRPr="006571D5">
              <w:rPr>
                <w:lang w:val="en-US"/>
              </w:rPr>
              <w:t>0</w:t>
            </w:r>
          </w:p>
          <w:p w:rsidR="00B43C1C" w:rsidRDefault="00B43C1C" w:rsidP="002F563E">
            <w:pPr>
              <w:pStyle w:val="Paragraphedeliste"/>
              <w:ind w:left="0"/>
              <w:rPr>
                <w:lang w:val="en-US"/>
              </w:rPr>
            </w:pPr>
            <w:r w:rsidRPr="006571D5">
              <w:rPr>
                <w:i/>
                <w:u w:val="single"/>
                <w:lang w:val="en-US"/>
              </w:rPr>
              <w:t>FG.02.01 :</w:t>
            </w:r>
            <w:r w:rsidRPr="006571D5">
              <w:rPr>
                <w:lang w:val="en-US"/>
              </w:rPr>
              <w:t xml:space="preserve"> </w:t>
            </w:r>
          </w:p>
          <w:p w:rsidR="00B43C1C" w:rsidRPr="00EC0562" w:rsidRDefault="00B43C1C" w:rsidP="002F563E">
            <w:pPr>
              <w:pStyle w:val="Paragraphedeliste"/>
              <w:ind w:left="0"/>
              <w:rPr>
                <w:lang w:val="en-US"/>
              </w:rPr>
            </w:pPr>
            <w:r w:rsidRPr="006571D5">
              <w:rPr>
                <w:lang w:val="en-US"/>
              </w:rPr>
              <w:t>R</w:t>
            </w:r>
            <w:r>
              <w:rPr>
                <w:lang w:val="en-US"/>
              </w:rPr>
              <w:t>1</w:t>
            </w:r>
            <w:r w:rsidRPr="006571D5">
              <w:rPr>
                <w:lang w:val="en-US"/>
              </w:rPr>
              <w:t>0</w:t>
            </w:r>
            <w:r>
              <w:rPr>
                <w:lang w:val="en-US"/>
              </w:rPr>
              <w:t>5</w:t>
            </w:r>
            <w:r w:rsidRPr="006571D5">
              <w:rPr>
                <w:lang w:val="en-US"/>
              </w:rPr>
              <w:t>0 = R10</w:t>
            </w:r>
            <w:r>
              <w:rPr>
                <w:lang w:val="en-US"/>
              </w:rPr>
              <w:t>3</w:t>
            </w:r>
            <w:r w:rsidRPr="006571D5">
              <w:rPr>
                <w:lang w:val="en-US"/>
              </w:rPr>
              <w:t>0 + R10</w:t>
            </w:r>
            <w:r>
              <w:rPr>
                <w:lang w:val="en-US"/>
              </w:rPr>
              <w:t>4</w:t>
            </w:r>
            <w:r w:rsidRPr="006571D5">
              <w:rPr>
                <w:lang w:val="en-US"/>
              </w:rPr>
              <w:t>0</w:t>
            </w:r>
          </w:p>
        </w:tc>
        <w:tc>
          <w:tcPr>
            <w:tcW w:w="4819" w:type="dxa"/>
            <w:vAlign w:val="center"/>
          </w:tcPr>
          <w:p w:rsidR="00B43C1C" w:rsidRPr="00B13895" w:rsidRDefault="009D7D06" w:rsidP="00C95F3C">
            <w:pPr>
              <w:snapToGrid w:val="0"/>
              <w:rPr>
                <w:lang w:val="en-US"/>
              </w:rPr>
            </w:pPr>
            <w:r w:rsidRPr="007510D5">
              <w:rPr>
                <w:lang w:val="en-US"/>
              </w:rPr>
              <w:t xml:space="preserve">∑ </w:t>
            </w:r>
            <w:r w:rsidR="00B43C1C" w:rsidRPr="00B13895">
              <w:rPr>
                <w:lang w:val="en-US"/>
              </w:rPr>
              <w:t>R1100 (FC.02.01) + R1050 (FG.02.01) = R0340/C0010 (FR.02.01) = R1050/C0150 (FR.05.01)</w:t>
            </w:r>
          </w:p>
        </w:tc>
      </w:tr>
      <w:tr w:rsidR="00B94888" w:rsidRPr="00B1356C" w:rsidTr="00CC2303">
        <w:trPr>
          <w:cantSplit/>
        </w:trPr>
        <w:tc>
          <w:tcPr>
            <w:tcW w:w="3306" w:type="dxa"/>
            <w:vAlign w:val="center"/>
          </w:tcPr>
          <w:p w:rsidR="00B94888" w:rsidRPr="00021D38" w:rsidRDefault="00B94888" w:rsidP="00706B38">
            <w:pPr>
              <w:snapToGrid w:val="0"/>
            </w:pPr>
            <w:r>
              <w:t>Trésorerie</w:t>
            </w:r>
          </w:p>
        </w:tc>
        <w:tc>
          <w:tcPr>
            <w:tcW w:w="1127" w:type="dxa"/>
            <w:vAlign w:val="center"/>
          </w:tcPr>
          <w:p w:rsidR="00B94888" w:rsidRDefault="00B94888" w:rsidP="00B94888">
            <w:r>
              <w:t>R1110</w:t>
            </w:r>
          </w:p>
        </w:tc>
        <w:tc>
          <w:tcPr>
            <w:tcW w:w="1129" w:type="dxa"/>
            <w:vAlign w:val="center"/>
          </w:tcPr>
          <w:p w:rsidR="00B94888" w:rsidRDefault="00B94888" w:rsidP="00B94888">
            <w:pPr>
              <w:rPr>
                <w:lang w:val="en-US"/>
              </w:rPr>
            </w:pPr>
            <w:r>
              <w:rPr>
                <w:lang w:val="en-US"/>
              </w:rPr>
              <w:t>R1060</w:t>
            </w:r>
          </w:p>
        </w:tc>
        <w:tc>
          <w:tcPr>
            <w:tcW w:w="4220" w:type="dxa"/>
            <w:vAlign w:val="center"/>
          </w:tcPr>
          <w:p w:rsidR="00B94888" w:rsidRPr="006571D5" w:rsidRDefault="00B94888" w:rsidP="00706B38">
            <w:pPr>
              <w:pStyle w:val="Paragraphedeliste"/>
              <w:spacing w:before="120" w:after="120"/>
              <w:ind w:left="0"/>
              <w:rPr>
                <w:i/>
                <w:u w:val="single"/>
                <w:lang w:val="en-US"/>
              </w:rPr>
            </w:pPr>
          </w:p>
        </w:tc>
        <w:tc>
          <w:tcPr>
            <w:tcW w:w="4819" w:type="dxa"/>
            <w:vAlign w:val="center"/>
          </w:tcPr>
          <w:p w:rsidR="00B94888" w:rsidRPr="009F5A34" w:rsidRDefault="00B94888" w:rsidP="00B94888">
            <w:pPr>
              <w:snapToGrid w:val="0"/>
              <w:rPr>
                <w:lang w:val="en-US"/>
              </w:rPr>
            </w:pPr>
            <w:r w:rsidRPr="007510D5">
              <w:rPr>
                <w:lang w:val="en-US"/>
              </w:rPr>
              <w:t xml:space="preserve">∑ </w:t>
            </w:r>
            <w:r w:rsidRPr="009F5A34">
              <w:rPr>
                <w:lang w:val="en-US"/>
              </w:rPr>
              <w:t>R1</w:t>
            </w:r>
            <w:r>
              <w:rPr>
                <w:lang w:val="en-US"/>
              </w:rPr>
              <w:t>11</w:t>
            </w:r>
            <w:r w:rsidRPr="009F5A34">
              <w:rPr>
                <w:lang w:val="en-US"/>
              </w:rPr>
              <w:t>0 (FC.02.01) + R1</w:t>
            </w:r>
            <w:r>
              <w:rPr>
                <w:lang w:val="en-US"/>
              </w:rPr>
              <w:t>06</w:t>
            </w:r>
            <w:r w:rsidRPr="009F5A34">
              <w:rPr>
                <w:lang w:val="en-US"/>
              </w:rPr>
              <w:t>0 (FG.02.01) = R03</w:t>
            </w:r>
            <w:r>
              <w:rPr>
                <w:lang w:val="en-US"/>
              </w:rPr>
              <w:t>5</w:t>
            </w:r>
            <w:r w:rsidRPr="009F5A34">
              <w:rPr>
                <w:lang w:val="en-US"/>
              </w:rPr>
              <w:t>0/C0010 (FR.02.01)</w:t>
            </w:r>
            <w:r>
              <w:rPr>
                <w:lang w:val="en-US"/>
              </w:rPr>
              <w:t xml:space="preserve"> = R1060/C0150 (FR.05.01)</w:t>
            </w:r>
          </w:p>
        </w:tc>
      </w:tr>
      <w:tr w:rsidR="00B94888" w:rsidRPr="00B1356C" w:rsidTr="00CC2303">
        <w:trPr>
          <w:cantSplit/>
        </w:trPr>
        <w:tc>
          <w:tcPr>
            <w:tcW w:w="3306" w:type="dxa"/>
            <w:vAlign w:val="center"/>
          </w:tcPr>
          <w:p w:rsidR="00B94888" w:rsidRPr="00021D38" w:rsidRDefault="00B94888" w:rsidP="00706B38">
            <w:pPr>
              <w:snapToGrid w:val="0"/>
            </w:pPr>
            <w:r>
              <w:t>Actions propres</w:t>
            </w:r>
          </w:p>
        </w:tc>
        <w:tc>
          <w:tcPr>
            <w:tcW w:w="1127" w:type="dxa"/>
            <w:vAlign w:val="center"/>
          </w:tcPr>
          <w:p w:rsidR="00B94888" w:rsidRDefault="00B94888" w:rsidP="00B94888">
            <w:r>
              <w:t>R1120</w:t>
            </w:r>
          </w:p>
        </w:tc>
        <w:tc>
          <w:tcPr>
            <w:tcW w:w="1129" w:type="dxa"/>
            <w:vAlign w:val="center"/>
          </w:tcPr>
          <w:p w:rsidR="00B94888" w:rsidRDefault="00B94888" w:rsidP="00B94888">
            <w:pPr>
              <w:rPr>
                <w:lang w:val="en-US"/>
              </w:rPr>
            </w:pPr>
            <w:r>
              <w:rPr>
                <w:lang w:val="en-US"/>
              </w:rPr>
              <w:t>R1070</w:t>
            </w:r>
          </w:p>
        </w:tc>
        <w:tc>
          <w:tcPr>
            <w:tcW w:w="4220" w:type="dxa"/>
            <w:vAlign w:val="center"/>
          </w:tcPr>
          <w:p w:rsidR="00B94888" w:rsidRPr="006571D5" w:rsidRDefault="00B94888" w:rsidP="00706B38">
            <w:pPr>
              <w:pStyle w:val="Paragraphedeliste"/>
              <w:spacing w:before="120" w:after="120"/>
              <w:ind w:left="0"/>
              <w:rPr>
                <w:i/>
                <w:u w:val="single"/>
                <w:lang w:val="en-US"/>
              </w:rPr>
            </w:pPr>
          </w:p>
        </w:tc>
        <w:tc>
          <w:tcPr>
            <w:tcW w:w="4819" w:type="dxa"/>
            <w:vAlign w:val="center"/>
          </w:tcPr>
          <w:p w:rsidR="00B94888" w:rsidRPr="009F5A34" w:rsidRDefault="00B94888" w:rsidP="00B94888">
            <w:pPr>
              <w:snapToGrid w:val="0"/>
              <w:rPr>
                <w:lang w:val="en-US"/>
              </w:rPr>
            </w:pPr>
            <w:r w:rsidRPr="007510D5">
              <w:rPr>
                <w:lang w:val="en-US"/>
              </w:rPr>
              <w:t xml:space="preserve">∑ </w:t>
            </w:r>
            <w:r>
              <w:rPr>
                <w:lang w:val="en-US"/>
              </w:rPr>
              <w:t>R1120 (FC.02.01) + R1070 (FG.02.01) = R0360/C0010 (FR.02.01) = R1070/C0150 (FR.05.01) + R1080/C0150 (FR.05.01)</w:t>
            </w:r>
          </w:p>
        </w:tc>
      </w:tr>
      <w:tr w:rsidR="00B94888" w:rsidRPr="00B1356C" w:rsidTr="00CC2303">
        <w:trPr>
          <w:cantSplit/>
        </w:trPr>
        <w:tc>
          <w:tcPr>
            <w:tcW w:w="3306" w:type="dxa"/>
            <w:vAlign w:val="center"/>
          </w:tcPr>
          <w:p w:rsidR="00B94888" w:rsidRPr="00B94888" w:rsidRDefault="00B94888" w:rsidP="00003860">
            <w:pPr>
              <w:snapToGrid w:val="0"/>
            </w:pPr>
            <w:r w:rsidRPr="00B94888">
              <w:t>Total général Placements</w:t>
            </w:r>
          </w:p>
        </w:tc>
        <w:tc>
          <w:tcPr>
            <w:tcW w:w="1127" w:type="dxa"/>
            <w:vAlign w:val="center"/>
          </w:tcPr>
          <w:p w:rsidR="00B94888" w:rsidRPr="00B94888" w:rsidRDefault="00B94888" w:rsidP="001264F4">
            <w:r w:rsidRPr="00B94888">
              <w:t>R11</w:t>
            </w:r>
            <w:r w:rsidR="001264F4">
              <w:t>3</w:t>
            </w:r>
            <w:r w:rsidRPr="00B94888">
              <w:t>0</w:t>
            </w:r>
          </w:p>
        </w:tc>
        <w:tc>
          <w:tcPr>
            <w:tcW w:w="1129" w:type="dxa"/>
            <w:vAlign w:val="center"/>
          </w:tcPr>
          <w:p w:rsidR="00B94888" w:rsidRPr="00B94888" w:rsidRDefault="00B94888" w:rsidP="001264F4">
            <w:pPr>
              <w:rPr>
                <w:lang w:val="en-US"/>
              </w:rPr>
            </w:pPr>
            <w:r w:rsidRPr="00B94888">
              <w:rPr>
                <w:lang w:val="en-US"/>
              </w:rPr>
              <w:t>R10</w:t>
            </w:r>
            <w:r w:rsidR="001264F4">
              <w:rPr>
                <w:lang w:val="en-US"/>
              </w:rPr>
              <w:t>8</w:t>
            </w:r>
            <w:r w:rsidRPr="00B94888">
              <w:rPr>
                <w:lang w:val="en-US"/>
              </w:rPr>
              <w:t>0</w:t>
            </w:r>
          </w:p>
        </w:tc>
        <w:tc>
          <w:tcPr>
            <w:tcW w:w="4220" w:type="dxa"/>
            <w:vAlign w:val="center"/>
          </w:tcPr>
          <w:p w:rsidR="00B94888" w:rsidRPr="00B94888" w:rsidRDefault="00B94888" w:rsidP="00B43C1C">
            <w:pPr>
              <w:pStyle w:val="Paragraphedeliste"/>
              <w:ind w:left="0"/>
              <w:rPr>
                <w:lang w:val="en-US"/>
              </w:rPr>
            </w:pPr>
            <w:r w:rsidRPr="00B94888">
              <w:rPr>
                <w:i/>
                <w:u w:val="single"/>
                <w:lang w:val="en-US"/>
              </w:rPr>
              <w:t>FC.02.01 :</w:t>
            </w:r>
            <w:r w:rsidRPr="00B94888">
              <w:rPr>
                <w:lang w:val="en-US"/>
              </w:rPr>
              <w:t xml:space="preserve"> </w:t>
            </w:r>
          </w:p>
          <w:p w:rsidR="00B94888" w:rsidRPr="00B94888" w:rsidRDefault="00B94888" w:rsidP="00B43C1C">
            <w:pPr>
              <w:pStyle w:val="Paragraphedeliste"/>
              <w:ind w:left="0"/>
              <w:rPr>
                <w:lang w:val="en-US"/>
              </w:rPr>
            </w:pPr>
            <w:r w:rsidRPr="00B94888">
              <w:rPr>
                <w:lang w:val="en-US"/>
              </w:rPr>
              <w:t>R11</w:t>
            </w:r>
            <w:r>
              <w:rPr>
                <w:lang w:val="en-US"/>
              </w:rPr>
              <w:t>3</w:t>
            </w:r>
            <w:r w:rsidRPr="00B94888">
              <w:rPr>
                <w:lang w:val="en-US"/>
              </w:rPr>
              <w:t xml:space="preserve">0 = </w:t>
            </w:r>
            <w:r>
              <w:rPr>
                <w:lang w:val="en-US"/>
              </w:rPr>
              <w:t xml:space="preserve">R0060 + </w:t>
            </w:r>
            <w:r w:rsidRPr="00B94888">
              <w:rPr>
                <w:lang w:val="en-US"/>
              </w:rPr>
              <w:t>R0090 + R0220 + R1010 + R1020 + R1100</w:t>
            </w:r>
            <w:r>
              <w:rPr>
                <w:lang w:val="en-US"/>
              </w:rPr>
              <w:t xml:space="preserve"> + R1110 + R1120</w:t>
            </w:r>
          </w:p>
          <w:p w:rsidR="00B94888" w:rsidRPr="00B94888" w:rsidRDefault="00B94888" w:rsidP="00B43C1C">
            <w:pPr>
              <w:pStyle w:val="Paragraphedeliste"/>
              <w:ind w:left="0"/>
              <w:rPr>
                <w:lang w:val="en-US"/>
              </w:rPr>
            </w:pPr>
            <w:r w:rsidRPr="00B94888">
              <w:rPr>
                <w:i/>
                <w:u w:val="single"/>
                <w:lang w:val="en-US"/>
              </w:rPr>
              <w:t>FG.02.01 :</w:t>
            </w:r>
            <w:r w:rsidRPr="00B94888">
              <w:rPr>
                <w:lang w:val="en-US"/>
              </w:rPr>
              <w:t xml:space="preserve"> </w:t>
            </w:r>
          </w:p>
          <w:p w:rsidR="00B94888" w:rsidRPr="00B94888" w:rsidRDefault="00B94888" w:rsidP="00B94888">
            <w:pPr>
              <w:pStyle w:val="Paragraphedeliste"/>
              <w:ind w:left="0"/>
              <w:rPr>
                <w:i/>
                <w:u w:val="single"/>
                <w:lang w:val="en-US"/>
              </w:rPr>
            </w:pPr>
            <w:r w:rsidRPr="00B94888">
              <w:rPr>
                <w:lang w:val="en-US"/>
              </w:rPr>
              <w:t>R10</w:t>
            </w:r>
            <w:r>
              <w:rPr>
                <w:lang w:val="en-US"/>
              </w:rPr>
              <w:t>8</w:t>
            </w:r>
            <w:r w:rsidRPr="00B94888">
              <w:rPr>
                <w:lang w:val="en-US"/>
              </w:rPr>
              <w:t xml:space="preserve">0 = </w:t>
            </w:r>
            <w:r>
              <w:rPr>
                <w:lang w:val="en-US"/>
              </w:rPr>
              <w:t xml:space="preserve">R0010 + </w:t>
            </w:r>
            <w:r w:rsidRPr="00B94888">
              <w:rPr>
                <w:lang w:val="en-US"/>
              </w:rPr>
              <w:t>R0040 + R0170 + R0960 + R0970 + R1050</w:t>
            </w:r>
            <w:r>
              <w:rPr>
                <w:lang w:val="en-US"/>
              </w:rPr>
              <w:t xml:space="preserve"> + R1060 + R1070</w:t>
            </w:r>
          </w:p>
        </w:tc>
        <w:tc>
          <w:tcPr>
            <w:tcW w:w="4819" w:type="dxa"/>
            <w:vAlign w:val="center"/>
          </w:tcPr>
          <w:p w:rsidR="00B94888" w:rsidRPr="00B94888" w:rsidRDefault="00B94888" w:rsidP="00B94888">
            <w:pPr>
              <w:snapToGrid w:val="0"/>
              <w:rPr>
                <w:lang w:val="en-US"/>
              </w:rPr>
            </w:pPr>
            <w:r w:rsidRPr="007510D5">
              <w:rPr>
                <w:lang w:val="en-US"/>
              </w:rPr>
              <w:t xml:space="preserve">∑ </w:t>
            </w:r>
            <w:r w:rsidRPr="009F5A34">
              <w:rPr>
                <w:lang w:val="en-US"/>
              </w:rPr>
              <w:t>R1</w:t>
            </w:r>
            <w:r>
              <w:rPr>
                <w:lang w:val="en-US"/>
              </w:rPr>
              <w:t>13</w:t>
            </w:r>
            <w:r w:rsidRPr="009F5A34">
              <w:rPr>
                <w:lang w:val="en-US"/>
              </w:rPr>
              <w:t>0 (FC.02.01) + R1</w:t>
            </w:r>
            <w:r>
              <w:rPr>
                <w:lang w:val="en-US"/>
              </w:rPr>
              <w:t>08</w:t>
            </w:r>
            <w:r w:rsidRPr="009F5A34">
              <w:rPr>
                <w:lang w:val="en-US"/>
              </w:rPr>
              <w:t xml:space="preserve">0 (FG.02.01) = </w:t>
            </w:r>
            <w:r>
              <w:rPr>
                <w:lang w:val="en-US"/>
              </w:rPr>
              <w:t>R1090/C0150 (FR.05.01)</w:t>
            </w:r>
          </w:p>
        </w:tc>
      </w:tr>
      <w:tr w:rsidR="00B94888" w:rsidRPr="00B1356C" w:rsidTr="00CC2303">
        <w:trPr>
          <w:cantSplit/>
        </w:trPr>
        <w:tc>
          <w:tcPr>
            <w:tcW w:w="3306" w:type="dxa"/>
            <w:vAlign w:val="center"/>
          </w:tcPr>
          <w:p w:rsidR="00B94888" w:rsidRPr="00021D38" w:rsidRDefault="00B94888" w:rsidP="00003860">
            <w:pPr>
              <w:snapToGrid w:val="0"/>
            </w:pPr>
            <w:r w:rsidRPr="001A6196">
              <w:t>Part des réassureurs dans les provisions techniques</w:t>
            </w:r>
          </w:p>
        </w:tc>
        <w:tc>
          <w:tcPr>
            <w:tcW w:w="1127" w:type="dxa"/>
            <w:vAlign w:val="center"/>
          </w:tcPr>
          <w:p w:rsidR="00B94888" w:rsidRDefault="00B94888" w:rsidP="001264F4">
            <w:r>
              <w:t>R1</w:t>
            </w:r>
            <w:r w:rsidR="001264F4">
              <w:t>14</w:t>
            </w:r>
            <w:r>
              <w:t>0</w:t>
            </w:r>
          </w:p>
        </w:tc>
        <w:tc>
          <w:tcPr>
            <w:tcW w:w="1129" w:type="dxa"/>
            <w:vAlign w:val="center"/>
          </w:tcPr>
          <w:p w:rsidR="00B94888" w:rsidRDefault="00B94888" w:rsidP="001264F4">
            <w:pPr>
              <w:rPr>
                <w:lang w:val="en-US"/>
              </w:rPr>
            </w:pPr>
            <w:r>
              <w:rPr>
                <w:lang w:val="en-US"/>
              </w:rPr>
              <w:t>R10</w:t>
            </w:r>
            <w:r w:rsidR="001264F4">
              <w:rPr>
                <w:lang w:val="en-US"/>
              </w:rPr>
              <w:t>90</w:t>
            </w:r>
          </w:p>
        </w:tc>
        <w:tc>
          <w:tcPr>
            <w:tcW w:w="4220" w:type="dxa"/>
            <w:vAlign w:val="center"/>
          </w:tcPr>
          <w:p w:rsidR="00B94888" w:rsidRDefault="00B94888" w:rsidP="002F563E">
            <w:pPr>
              <w:pStyle w:val="Paragraphedeliste"/>
              <w:ind w:left="0"/>
              <w:rPr>
                <w:lang w:val="en-US"/>
              </w:rPr>
            </w:pPr>
            <w:r w:rsidRPr="006571D5">
              <w:rPr>
                <w:i/>
                <w:u w:val="single"/>
                <w:lang w:val="en-US"/>
              </w:rPr>
              <w:t>FC.02.01 :</w:t>
            </w:r>
            <w:r w:rsidRPr="006571D5">
              <w:rPr>
                <w:lang w:val="en-US"/>
              </w:rPr>
              <w:t xml:space="preserve"> </w:t>
            </w:r>
          </w:p>
          <w:p w:rsidR="00B94888" w:rsidRPr="006571D5" w:rsidRDefault="00B94888" w:rsidP="002F563E">
            <w:pPr>
              <w:pStyle w:val="Paragraphedeliste"/>
              <w:ind w:left="0"/>
              <w:rPr>
                <w:lang w:val="en-US"/>
              </w:rPr>
            </w:pPr>
            <w:r w:rsidRPr="006571D5">
              <w:rPr>
                <w:lang w:val="en-US"/>
              </w:rPr>
              <w:t>R11</w:t>
            </w:r>
            <w:r w:rsidR="001264F4">
              <w:rPr>
                <w:lang w:val="en-US"/>
              </w:rPr>
              <w:t>4</w:t>
            </w:r>
            <w:r w:rsidRPr="006571D5">
              <w:rPr>
                <w:lang w:val="en-US"/>
              </w:rPr>
              <w:t xml:space="preserve">0 = </w:t>
            </w:r>
            <w:r>
              <w:rPr>
                <w:lang w:val="en-US"/>
              </w:rPr>
              <w:t>∑ (</w:t>
            </w:r>
            <w:r w:rsidRPr="006571D5">
              <w:rPr>
                <w:lang w:val="en-US"/>
              </w:rPr>
              <w:t>R1</w:t>
            </w:r>
            <w:r>
              <w:rPr>
                <w:lang w:val="en-US"/>
              </w:rPr>
              <w:t>1</w:t>
            </w:r>
            <w:r w:rsidR="001264F4">
              <w:rPr>
                <w:lang w:val="en-US"/>
              </w:rPr>
              <w:t>5</w:t>
            </w:r>
            <w:r w:rsidRPr="006571D5">
              <w:rPr>
                <w:lang w:val="en-US"/>
              </w:rPr>
              <w:t xml:space="preserve">0 </w:t>
            </w:r>
            <w:r>
              <w:rPr>
                <w:lang w:val="en-US"/>
              </w:rPr>
              <w:t>:</w:t>
            </w:r>
            <w:r w:rsidRPr="006571D5">
              <w:rPr>
                <w:lang w:val="en-US"/>
              </w:rPr>
              <w:t xml:space="preserve"> R1</w:t>
            </w:r>
            <w:r>
              <w:rPr>
                <w:lang w:val="en-US"/>
              </w:rPr>
              <w:t>2</w:t>
            </w:r>
            <w:r w:rsidR="001264F4">
              <w:rPr>
                <w:lang w:val="en-US"/>
              </w:rPr>
              <w:t>0</w:t>
            </w:r>
            <w:r w:rsidRPr="006571D5">
              <w:rPr>
                <w:lang w:val="en-US"/>
              </w:rPr>
              <w:t>0</w:t>
            </w:r>
            <w:r>
              <w:rPr>
                <w:lang w:val="en-US"/>
              </w:rPr>
              <w:t>)</w:t>
            </w:r>
          </w:p>
          <w:p w:rsidR="00B94888" w:rsidRDefault="00B94888" w:rsidP="002F563E">
            <w:pPr>
              <w:pStyle w:val="Paragraphedeliste"/>
              <w:ind w:left="0"/>
              <w:rPr>
                <w:lang w:val="en-US"/>
              </w:rPr>
            </w:pPr>
            <w:r w:rsidRPr="006571D5">
              <w:rPr>
                <w:i/>
                <w:u w:val="single"/>
                <w:lang w:val="en-US"/>
              </w:rPr>
              <w:t>FG.02.01 :</w:t>
            </w:r>
            <w:r w:rsidRPr="006571D5">
              <w:rPr>
                <w:lang w:val="en-US"/>
              </w:rPr>
              <w:t xml:space="preserve"> </w:t>
            </w:r>
          </w:p>
          <w:p w:rsidR="00B94888" w:rsidRPr="00EC0562" w:rsidRDefault="00B94888" w:rsidP="001264F4">
            <w:pPr>
              <w:pStyle w:val="Paragraphedeliste"/>
              <w:ind w:left="0"/>
              <w:rPr>
                <w:lang w:val="en-US"/>
              </w:rPr>
            </w:pPr>
            <w:r w:rsidRPr="006571D5">
              <w:rPr>
                <w:lang w:val="en-US"/>
              </w:rPr>
              <w:t>R</w:t>
            </w:r>
            <w:r>
              <w:rPr>
                <w:lang w:val="en-US"/>
              </w:rPr>
              <w:t>1</w:t>
            </w:r>
            <w:r w:rsidRPr="006571D5">
              <w:rPr>
                <w:lang w:val="en-US"/>
              </w:rPr>
              <w:t>0</w:t>
            </w:r>
            <w:r w:rsidR="001264F4">
              <w:rPr>
                <w:lang w:val="en-US"/>
              </w:rPr>
              <w:t>90</w:t>
            </w:r>
            <w:r w:rsidRPr="006571D5">
              <w:rPr>
                <w:lang w:val="en-US"/>
              </w:rPr>
              <w:t xml:space="preserve"> = </w:t>
            </w:r>
            <w:r>
              <w:rPr>
                <w:lang w:val="en-US"/>
              </w:rPr>
              <w:t>∑ (</w:t>
            </w:r>
            <w:r w:rsidRPr="006571D5">
              <w:rPr>
                <w:lang w:val="en-US"/>
              </w:rPr>
              <w:t>R1</w:t>
            </w:r>
            <w:r w:rsidR="001264F4">
              <w:rPr>
                <w:lang w:val="en-US"/>
              </w:rPr>
              <w:t>1</w:t>
            </w:r>
            <w:r w:rsidRPr="006571D5">
              <w:rPr>
                <w:lang w:val="en-US"/>
              </w:rPr>
              <w:t xml:space="preserve">00 </w:t>
            </w:r>
            <w:r>
              <w:rPr>
                <w:lang w:val="en-US"/>
              </w:rPr>
              <w:t>:</w:t>
            </w:r>
            <w:r w:rsidRPr="006571D5">
              <w:rPr>
                <w:lang w:val="en-US"/>
              </w:rPr>
              <w:t xml:space="preserve"> R1</w:t>
            </w:r>
            <w:r w:rsidR="001264F4">
              <w:rPr>
                <w:lang w:val="en-US"/>
              </w:rPr>
              <w:t>20</w:t>
            </w:r>
            <w:r w:rsidRPr="006571D5">
              <w:rPr>
                <w:lang w:val="en-US"/>
              </w:rPr>
              <w:t>0</w:t>
            </w:r>
            <w:r>
              <w:rPr>
                <w:lang w:val="en-US"/>
              </w:rPr>
              <w:t>)</w:t>
            </w:r>
          </w:p>
        </w:tc>
        <w:tc>
          <w:tcPr>
            <w:tcW w:w="4819" w:type="dxa"/>
            <w:vAlign w:val="center"/>
          </w:tcPr>
          <w:p w:rsidR="00B94888" w:rsidRPr="00B13895" w:rsidRDefault="00B94888" w:rsidP="001264F4">
            <w:pPr>
              <w:snapToGrid w:val="0"/>
              <w:rPr>
                <w:lang w:val="en-US"/>
              </w:rPr>
            </w:pPr>
            <w:r w:rsidRPr="007510D5">
              <w:rPr>
                <w:lang w:val="en-US"/>
              </w:rPr>
              <w:t xml:space="preserve">∑ </w:t>
            </w:r>
            <w:r w:rsidRPr="00CC3C18">
              <w:rPr>
                <w:lang w:val="en-US"/>
              </w:rPr>
              <w:t>R11</w:t>
            </w:r>
            <w:r w:rsidR="001264F4">
              <w:rPr>
                <w:lang w:val="en-US"/>
              </w:rPr>
              <w:t>4</w:t>
            </w:r>
            <w:r w:rsidRPr="00CC3C18">
              <w:rPr>
                <w:lang w:val="en-US"/>
              </w:rPr>
              <w:t>0</w:t>
            </w:r>
            <w:r>
              <w:rPr>
                <w:lang w:val="en-US"/>
              </w:rPr>
              <w:t xml:space="preserve"> </w:t>
            </w:r>
            <w:r w:rsidRPr="00CC3C18">
              <w:rPr>
                <w:lang w:val="en-US"/>
              </w:rPr>
              <w:t>(FC.02.01) + R10</w:t>
            </w:r>
            <w:r w:rsidR="001264F4">
              <w:rPr>
                <w:lang w:val="en-US"/>
              </w:rPr>
              <w:t>9</w:t>
            </w:r>
            <w:r w:rsidRPr="00CC3C18">
              <w:rPr>
                <w:lang w:val="en-US"/>
              </w:rPr>
              <w:t>0</w:t>
            </w:r>
            <w:r>
              <w:rPr>
                <w:lang w:val="en-US"/>
              </w:rPr>
              <w:t xml:space="preserve"> </w:t>
            </w:r>
            <w:r w:rsidRPr="00CC3C18">
              <w:rPr>
                <w:lang w:val="en-US"/>
              </w:rPr>
              <w:t>(FG.02.01) = R0090/C0010 (FR.02.01)</w:t>
            </w:r>
          </w:p>
        </w:tc>
      </w:tr>
      <w:tr w:rsidR="00B94888" w:rsidRPr="00B1356C" w:rsidTr="00CC2303">
        <w:trPr>
          <w:cantSplit/>
        </w:trPr>
        <w:tc>
          <w:tcPr>
            <w:tcW w:w="3306" w:type="dxa"/>
            <w:vAlign w:val="center"/>
          </w:tcPr>
          <w:p w:rsidR="00B94888" w:rsidRPr="00021D38" w:rsidRDefault="00B94888" w:rsidP="00003860">
            <w:pPr>
              <w:snapToGrid w:val="0"/>
            </w:pPr>
            <w:r w:rsidRPr="003B3AC1">
              <w:t>Part des garants dans les engagements techniques donnés en substitution</w:t>
            </w:r>
          </w:p>
        </w:tc>
        <w:tc>
          <w:tcPr>
            <w:tcW w:w="1127" w:type="dxa"/>
            <w:vAlign w:val="center"/>
          </w:tcPr>
          <w:p w:rsidR="00B94888" w:rsidRDefault="00B94888" w:rsidP="001264F4">
            <w:r>
              <w:t>R12</w:t>
            </w:r>
            <w:r w:rsidR="001264F4">
              <w:t>1</w:t>
            </w:r>
            <w:r>
              <w:t>0</w:t>
            </w:r>
          </w:p>
        </w:tc>
        <w:tc>
          <w:tcPr>
            <w:tcW w:w="1129" w:type="dxa"/>
            <w:vAlign w:val="center"/>
          </w:tcPr>
          <w:p w:rsidR="00B94888" w:rsidRDefault="00B94888" w:rsidP="001264F4">
            <w:pPr>
              <w:rPr>
                <w:lang w:val="en-US"/>
              </w:rPr>
            </w:pPr>
            <w:r>
              <w:rPr>
                <w:lang w:val="en-US"/>
              </w:rPr>
              <w:t>R1</w:t>
            </w:r>
            <w:r w:rsidR="001264F4">
              <w:rPr>
                <w:lang w:val="en-US"/>
              </w:rPr>
              <w:t>2</w:t>
            </w:r>
            <w:r>
              <w:rPr>
                <w:lang w:val="en-US"/>
              </w:rPr>
              <w:t>10</w:t>
            </w:r>
          </w:p>
        </w:tc>
        <w:tc>
          <w:tcPr>
            <w:tcW w:w="4220" w:type="dxa"/>
            <w:vAlign w:val="center"/>
          </w:tcPr>
          <w:p w:rsidR="00B94888" w:rsidRPr="006571D5" w:rsidRDefault="00B94888" w:rsidP="006571D5">
            <w:pPr>
              <w:pStyle w:val="Paragraphedeliste"/>
              <w:spacing w:before="120" w:after="120"/>
              <w:ind w:left="0"/>
              <w:rPr>
                <w:i/>
                <w:u w:val="single"/>
                <w:lang w:val="en-US"/>
              </w:rPr>
            </w:pPr>
          </w:p>
        </w:tc>
        <w:tc>
          <w:tcPr>
            <w:tcW w:w="4819" w:type="dxa"/>
            <w:vAlign w:val="center"/>
          </w:tcPr>
          <w:p w:rsidR="00B94888" w:rsidRPr="00CC3C18" w:rsidRDefault="00B94888" w:rsidP="001264F4">
            <w:pPr>
              <w:snapToGrid w:val="0"/>
              <w:rPr>
                <w:lang w:val="en-US"/>
              </w:rPr>
            </w:pPr>
            <w:r w:rsidRPr="007510D5">
              <w:rPr>
                <w:lang w:val="en-US"/>
              </w:rPr>
              <w:t xml:space="preserve">∑ </w:t>
            </w:r>
            <w:r>
              <w:rPr>
                <w:lang w:val="en-US"/>
              </w:rPr>
              <w:t>R12</w:t>
            </w:r>
            <w:r w:rsidR="001264F4">
              <w:rPr>
                <w:lang w:val="en-US"/>
              </w:rPr>
              <w:t>1</w:t>
            </w:r>
            <w:r>
              <w:rPr>
                <w:lang w:val="en-US"/>
              </w:rPr>
              <w:t>0 (FC.02.01) + R1</w:t>
            </w:r>
            <w:r w:rsidR="001264F4">
              <w:rPr>
                <w:lang w:val="en-US"/>
              </w:rPr>
              <w:t>2</w:t>
            </w:r>
            <w:r>
              <w:rPr>
                <w:lang w:val="en-US"/>
              </w:rPr>
              <w:t>10 (FG.02.01) = R0210/C0010 (FR.02.01)</w:t>
            </w:r>
          </w:p>
        </w:tc>
      </w:tr>
      <w:tr w:rsidR="00B94888" w:rsidRPr="00003860" w:rsidTr="00CC2303">
        <w:trPr>
          <w:cantSplit/>
        </w:trPr>
        <w:tc>
          <w:tcPr>
            <w:tcW w:w="3306" w:type="dxa"/>
            <w:vAlign w:val="center"/>
          </w:tcPr>
          <w:p w:rsidR="00B94888" w:rsidRPr="00A97C98" w:rsidRDefault="00B94888" w:rsidP="00003860">
            <w:pPr>
              <w:snapToGrid w:val="0"/>
            </w:pPr>
            <w:r w:rsidRPr="00003860">
              <w:t>Part des organismes dispensés d'agrément dans les provisions techniques</w:t>
            </w:r>
          </w:p>
        </w:tc>
        <w:tc>
          <w:tcPr>
            <w:tcW w:w="1127" w:type="dxa"/>
            <w:vAlign w:val="center"/>
          </w:tcPr>
          <w:p w:rsidR="00B94888" w:rsidRPr="00003860" w:rsidRDefault="00B94888" w:rsidP="009F5A34">
            <w:pPr>
              <w:rPr>
                <w:color w:val="FF0000"/>
              </w:rPr>
            </w:pPr>
            <w:r w:rsidRPr="00D7644F">
              <w:t>NA</w:t>
            </w:r>
          </w:p>
        </w:tc>
        <w:tc>
          <w:tcPr>
            <w:tcW w:w="1129" w:type="dxa"/>
            <w:vAlign w:val="center"/>
          </w:tcPr>
          <w:p w:rsidR="00B94888" w:rsidRPr="00003860" w:rsidRDefault="001264F4" w:rsidP="00003860">
            <w:pPr>
              <w:rPr>
                <w:color w:val="FF0000"/>
              </w:rPr>
            </w:pPr>
            <w:r w:rsidRPr="001264F4">
              <w:t>R1220</w:t>
            </w:r>
          </w:p>
        </w:tc>
        <w:tc>
          <w:tcPr>
            <w:tcW w:w="4220" w:type="dxa"/>
            <w:vAlign w:val="center"/>
          </w:tcPr>
          <w:p w:rsidR="00B94888" w:rsidRPr="00F065A5" w:rsidRDefault="00B94888" w:rsidP="006571D5">
            <w:pPr>
              <w:pStyle w:val="Paragraphedeliste"/>
              <w:spacing w:before="120" w:after="120"/>
              <w:ind w:left="0"/>
              <w:rPr>
                <w:u w:val="single"/>
              </w:rPr>
            </w:pPr>
          </w:p>
        </w:tc>
        <w:tc>
          <w:tcPr>
            <w:tcW w:w="4819" w:type="dxa"/>
            <w:vAlign w:val="center"/>
          </w:tcPr>
          <w:p w:rsidR="00B94888" w:rsidRPr="00003860" w:rsidRDefault="00F065A5" w:rsidP="00C95F3C">
            <w:pPr>
              <w:snapToGrid w:val="0"/>
            </w:pPr>
            <w:r w:rsidRPr="00F065A5">
              <w:rPr>
                <w:lang w:val="en-US"/>
              </w:rPr>
              <w:t xml:space="preserve">R1220 (FG.02.01) = </w:t>
            </w:r>
            <w:r w:rsidR="00B94888" w:rsidRPr="00F065A5">
              <w:rPr>
                <w:lang w:val="en-US"/>
              </w:rPr>
              <w:t>R0220/C0010 (FR.02.01)</w:t>
            </w:r>
          </w:p>
        </w:tc>
      </w:tr>
      <w:tr w:rsidR="00B94888" w:rsidRPr="00B1356C" w:rsidTr="00CC2303">
        <w:trPr>
          <w:cantSplit/>
        </w:trPr>
        <w:tc>
          <w:tcPr>
            <w:tcW w:w="3306" w:type="dxa"/>
            <w:vAlign w:val="center"/>
          </w:tcPr>
          <w:p w:rsidR="00B94888" w:rsidRPr="00021D38" w:rsidRDefault="00B94888" w:rsidP="00003860">
            <w:pPr>
              <w:snapToGrid w:val="0"/>
            </w:pPr>
            <w:r w:rsidRPr="00A97C98">
              <w:lastRenderedPageBreak/>
              <w:t>Créances et autres débiteurs</w:t>
            </w:r>
          </w:p>
        </w:tc>
        <w:tc>
          <w:tcPr>
            <w:tcW w:w="1127" w:type="dxa"/>
            <w:vAlign w:val="center"/>
          </w:tcPr>
          <w:p w:rsidR="00B94888" w:rsidRDefault="00B94888" w:rsidP="00F065A5">
            <w:r>
              <w:t>R12</w:t>
            </w:r>
            <w:r w:rsidR="00F065A5">
              <w:t>2</w:t>
            </w:r>
            <w:r>
              <w:t>0</w:t>
            </w:r>
          </w:p>
        </w:tc>
        <w:tc>
          <w:tcPr>
            <w:tcW w:w="1129" w:type="dxa"/>
            <w:vAlign w:val="center"/>
          </w:tcPr>
          <w:p w:rsidR="00B94888" w:rsidRDefault="00B94888" w:rsidP="00F065A5">
            <w:pPr>
              <w:rPr>
                <w:lang w:val="en-US"/>
              </w:rPr>
            </w:pPr>
            <w:r>
              <w:rPr>
                <w:lang w:val="en-US"/>
              </w:rPr>
              <w:t>R12</w:t>
            </w:r>
            <w:r w:rsidR="00F065A5">
              <w:rPr>
                <w:lang w:val="en-US"/>
              </w:rPr>
              <w:t>3</w:t>
            </w:r>
            <w:r>
              <w:rPr>
                <w:lang w:val="en-US"/>
              </w:rPr>
              <w:t>0</w:t>
            </w:r>
          </w:p>
        </w:tc>
        <w:tc>
          <w:tcPr>
            <w:tcW w:w="4220" w:type="dxa"/>
            <w:vAlign w:val="center"/>
          </w:tcPr>
          <w:p w:rsidR="00B94888" w:rsidRPr="006571D5" w:rsidRDefault="00B94888" w:rsidP="006571D5">
            <w:pPr>
              <w:pStyle w:val="Paragraphedeliste"/>
              <w:spacing w:before="120" w:after="120"/>
              <w:ind w:left="0"/>
              <w:rPr>
                <w:i/>
                <w:u w:val="single"/>
                <w:lang w:val="en-US"/>
              </w:rPr>
            </w:pPr>
          </w:p>
        </w:tc>
        <w:tc>
          <w:tcPr>
            <w:tcW w:w="4819" w:type="dxa"/>
            <w:vAlign w:val="center"/>
          </w:tcPr>
          <w:p w:rsidR="00B94888" w:rsidRPr="009F5A34" w:rsidRDefault="00B94888" w:rsidP="00F065A5">
            <w:pPr>
              <w:snapToGrid w:val="0"/>
              <w:rPr>
                <w:lang w:val="en-US"/>
              </w:rPr>
            </w:pPr>
            <w:r w:rsidRPr="007510D5">
              <w:rPr>
                <w:lang w:val="en-US"/>
              </w:rPr>
              <w:t xml:space="preserve">∑ </w:t>
            </w:r>
            <w:r w:rsidRPr="009F5A34">
              <w:rPr>
                <w:lang w:val="en-US"/>
              </w:rPr>
              <w:t>R12</w:t>
            </w:r>
            <w:r w:rsidR="00F065A5">
              <w:rPr>
                <w:lang w:val="en-US"/>
              </w:rPr>
              <w:t>2</w:t>
            </w:r>
            <w:r w:rsidRPr="009F5A34">
              <w:rPr>
                <w:lang w:val="en-US"/>
              </w:rPr>
              <w:t>0 (FC.02.01) + R12</w:t>
            </w:r>
            <w:r w:rsidR="00F065A5">
              <w:rPr>
                <w:lang w:val="en-US"/>
              </w:rPr>
              <w:t>3</w:t>
            </w:r>
            <w:r w:rsidRPr="009F5A34">
              <w:rPr>
                <w:lang w:val="en-US"/>
              </w:rPr>
              <w:t>0 (FG.02.01) = R0230/C0010 (FR.02.01)</w:t>
            </w:r>
          </w:p>
        </w:tc>
      </w:tr>
      <w:tr w:rsidR="00B94888" w:rsidRPr="00B1356C" w:rsidTr="00CC2303">
        <w:trPr>
          <w:cantSplit/>
        </w:trPr>
        <w:tc>
          <w:tcPr>
            <w:tcW w:w="3306" w:type="dxa"/>
            <w:vAlign w:val="center"/>
          </w:tcPr>
          <w:p w:rsidR="00B94888" w:rsidRPr="00021D38" w:rsidRDefault="00B94888" w:rsidP="0093646A">
            <w:pPr>
              <w:snapToGrid w:val="0"/>
            </w:pPr>
            <w:r>
              <w:t>Comptes de régularisation - actif</w:t>
            </w:r>
          </w:p>
        </w:tc>
        <w:tc>
          <w:tcPr>
            <w:tcW w:w="1127" w:type="dxa"/>
            <w:vAlign w:val="center"/>
          </w:tcPr>
          <w:p w:rsidR="00B94888" w:rsidRDefault="00B94888" w:rsidP="00F065A5">
            <w:r>
              <w:t>R12</w:t>
            </w:r>
            <w:r w:rsidR="00F065A5">
              <w:t>3</w:t>
            </w:r>
            <w:r>
              <w:t>0</w:t>
            </w:r>
          </w:p>
        </w:tc>
        <w:tc>
          <w:tcPr>
            <w:tcW w:w="1129" w:type="dxa"/>
            <w:vAlign w:val="center"/>
          </w:tcPr>
          <w:p w:rsidR="00B94888" w:rsidRDefault="00B94888" w:rsidP="00F065A5">
            <w:pPr>
              <w:rPr>
                <w:lang w:val="en-US"/>
              </w:rPr>
            </w:pPr>
            <w:r>
              <w:rPr>
                <w:lang w:val="en-US"/>
              </w:rPr>
              <w:t>R12</w:t>
            </w:r>
            <w:r w:rsidR="00F065A5">
              <w:rPr>
                <w:lang w:val="en-US"/>
              </w:rPr>
              <w:t>4</w:t>
            </w:r>
            <w:r>
              <w:rPr>
                <w:lang w:val="en-US"/>
              </w:rPr>
              <w:t>0</w:t>
            </w:r>
          </w:p>
        </w:tc>
        <w:tc>
          <w:tcPr>
            <w:tcW w:w="4220" w:type="dxa"/>
            <w:vAlign w:val="center"/>
          </w:tcPr>
          <w:p w:rsidR="00B94888" w:rsidRPr="006571D5" w:rsidRDefault="00B94888" w:rsidP="002F563E">
            <w:pPr>
              <w:pStyle w:val="Paragraphedeliste"/>
              <w:ind w:left="0"/>
              <w:rPr>
                <w:i/>
                <w:u w:val="single"/>
                <w:lang w:val="en-US"/>
              </w:rPr>
            </w:pPr>
          </w:p>
        </w:tc>
        <w:tc>
          <w:tcPr>
            <w:tcW w:w="4819" w:type="dxa"/>
            <w:vAlign w:val="center"/>
          </w:tcPr>
          <w:p w:rsidR="00B94888" w:rsidRPr="009F5A34" w:rsidRDefault="00B94888" w:rsidP="00961ADC">
            <w:pPr>
              <w:snapToGrid w:val="0"/>
              <w:rPr>
                <w:lang w:val="en-US"/>
              </w:rPr>
            </w:pPr>
            <w:r w:rsidRPr="007510D5">
              <w:rPr>
                <w:lang w:val="en-US"/>
              </w:rPr>
              <w:t xml:space="preserve">∑ </w:t>
            </w:r>
            <w:r w:rsidRPr="006B260E">
              <w:rPr>
                <w:lang w:val="en-US"/>
              </w:rPr>
              <w:t>R12</w:t>
            </w:r>
            <w:r w:rsidR="00F065A5">
              <w:rPr>
                <w:lang w:val="en-US"/>
              </w:rPr>
              <w:t>3</w:t>
            </w:r>
            <w:r w:rsidRPr="006B260E">
              <w:rPr>
                <w:lang w:val="en-US"/>
              </w:rPr>
              <w:t>0 (FC.02.01) + R12</w:t>
            </w:r>
            <w:r w:rsidR="00F065A5">
              <w:rPr>
                <w:lang w:val="en-US"/>
              </w:rPr>
              <w:t>4</w:t>
            </w:r>
            <w:r w:rsidRPr="006B260E">
              <w:rPr>
                <w:lang w:val="en-US"/>
              </w:rPr>
              <w:t>0 (FG.02.01) = R0370/C0010 (FR.02.01) = R01</w:t>
            </w:r>
            <w:r w:rsidR="00961ADC">
              <w:rPr>
                <w:lang w:val="en-US"/>
              </w:rPr>
              <w:t>3</w:t>
            </w:r>
            <w:r w:rsidRPr="006B260E">
              <w:rPr>
                <w:lang w:val="en-US"/>
              </w:rPr>
              <w:t>0/C0010</w:t>
            </w:r>
            <w:r>
              <w:rPr>
                <w:lang w:val="en-US"/>
              </w:rPr>
              <w:t xml:space="preserve"> </w:t>
            </w:r>
            <w:r w:rsidRPr="006B260E">
              <w:rPr>
                <w:lang w:val="en-US"/>
              </w:rPr>
              <w:t>(FR.07.01)</w:t>
            </w:r>
          </w:p>
        </w:tc>
      </w:tr>
      <w:tr w:rsidR="00B94888" w:rsidRPr="00B1356C" w:rsidTr="00CC2303">
        <w:trPr>
          <w:cantSplit/>
        </w:trPr>
        <w:tc>
          <w:tcPr>
            <w:tcW w:w="3306" w:type="dxa"/>
            <w:tcBorders>
              <w:bottom w:val="single" w:sz="4" w:space="0" w:color="auto"/>
            </w:tcBorders>
            <w:vAlign w:val="center"/>
          </w:tcPr>
          <w:p w:rsidR="00B94888" w:rsidRPr="002F563E" w:rsidRDefault="00B94888" w:rsidP="00E0642D">
            <w:pPr>
              <w:snapToGrid w:val="0"/>
              <w:rPr>
                <w:lang w:val="en-US"/>
              </w:rPr>
            </w:pPr>
            <w:r>
              <w:rPr>
                <w:lang w:val="en-US"/>
              </w:rPr>
              <w:t xml:space="preserve">Total de </w:t>
            </w:r>
            <w:proofErr w:type="spellStart"/>
            <w:r>
              <w:rPr>
                <w:lang w:val="en-US"/>
              </w:rPr>
              <w:t>l’actif</w:t>
            </w:r>
            <w:proofErr w:type="spellEnd"/>
          </w:p>
        </w:tc>
        <w:tc>
          <w:tcPr>
            <w:tcW w:w="1127" w:type="dxa"/>
            <w:tcBorders>
              <w:bottom w:val="single" w:sz="4" w:space="0" w:color="auto"/>
            </w:tcBorders>
            <w:vAlign w:val="center"/>
          </w:tcPr>
          <w:p w:rsidR="00B94888" w:rsidRPr="002F563E" w:rsidRDefault="00B94888" w:rsidP="00F065A5">
            <w:pPr>
              <w:rPr>
                <w:lang w:val="en-US"/>
              </w:rPr>
            </w:pPr>
            <w:r>
              <w:rPr>
                <w:lang w:val="en-US"/>
              </w:rPr>
              <w:t>R12</w:t>
            </w:r>
            <w:r w:rsidR="00F065A5">
              <w:rPr>
                <w:lang w:val="en-US"/>
              </w:rPr>
              <w:t>4</w:t>
            </w:r>
            <w:r>
              <w:rPr>
                <w:lang w:val="en-US"/>
              </w:rPr>
              <w:t>0</w:t>
            </w:r>
          </w:p>
        </w:tc>
        <w:tc>
          <w:tcPr>
            <w:tcW w:w="1129" w:type="dxa"/>
            <w:tcBorders>
              <w:bottom w:val="single" w:sz="4" w:space="0" w:color="auto"/>
            </w:tcBorders>
            <w:vAlign w:val="center"/>
          </w:tcPr>
          <w:p w:rsidR="00B94888" w:rsidRDefault="00B94888" w:rsidP="00F065A5">
            <w:pPr>
              <w:rPr>
                <w:lang w:val="en-US"/>
              </w:rPr>
            </w:pPr>
            <w:r>
              <w:rPr>
                <w:lang w:val="en-US"/>
              </w:rPr>
              <w:t>R12</w:t>
            </w:r>
            <w:r w:rsidR="00F065A5">
              <w:rPr>
                <w:lang w:val="en-US"/>
              </w:rPr>
              <w:t>5</w:t>
            </w:r>
            <w:r>
              <w:rPr>
                <w:lang w:val="en-US"/>
              </w:rPr>
              <w:t>0</w:t>
            </w:r>
          </w:p>
        </w:tc>
        <w:tc>
          <w:tcPr>
            <w:tcW w:w="4220" w:type="dxa"/>
            <w:tcBorders>
              <w:bottom w:val="single" w:sz="4" w:space="0" w:color="auto"/>
            </w:tcBorders>
            <w:vAlign w:val="center"/>
          </w:tcPr>
          <w:p w:rsidR="00B94888" w:rsidRDefault="00B94888" w:rsidP="009D02B5">
            <w:pPr>
              <w:pStyle w:val="Paragraphedeliste"/>
              <w:ind w:left="0"/>
              <w:rPr>
                <w:lang w:val="en-US"/>
              </w:rPr>
            </w:pPr>
            <w:r w:rsidRPr="006571D5">
              <w:rPr>
                <w:i/>
                <w:u w:val="single"/>
                <w:lang w:val="en-US"/>
              </w:rPr>
              <w:t>FC.02.01 :</w:t>
            </w:r>
            <w:r w:rsidRPr="006571D5">
              <w:rPr>
                <w:lang w:val="en-US"/>
              </w:rPr>
              <w:t xml:space="preserve"> </w:t>
            </w:r>
          </w:p>
          <w:p w:rsidR="00B94888" w:rsidRPr="006571D5" w:rsidRDefault="00B94888" w:rsidP="009D02B5">
            <w:pPr>
              <w:pStyle w:val="Paragraphedeliste"/>
              <w:ind w:left="0"/>
              <w:rPr>
                <w:lang w:val="en-US"/>
              </w:rPr>
            </w:pPr>
            <w:r w:rsidRPr="006571D5">
              <w:rPr>
                <w:lang w:val="en-US"/>
              </w:rPr>
              <w:t>R1</w:t>
            </w:r>
            <w:r>
              <w:rPr>
                <w:lang w:val="en-US"/>
              </w:rPr>
              <w:t>2</w:t>
            </w:r>
            <w:r w:rsidR="00F065A5">
              <w:rPr>
                <w:lang w:val="en-US"/>
              </w:rPr>
              <w:t>4</w:t>
            </w:r>
            <w:r w:rsidRPr="006571D5">
              <w:rPr>
                <w:lang w:val="en-US"/>
              </w:rPr>
              <w:t>0 = R</w:t>
            </w:r>
            <w:r>
              <w:rPr>
                <w:lang w:val="en-US"/>
              </w:rPr>
              <w:t>11</w:t>
            </w:r>
            <w:r w:rsidR="00F065A5">
              <w:rPr>
                <w:lang w:val="en-US"/>
              </w:rPr>
              <w:t>3</w:t>
            </w:r>
            <w:r w:rsidRPr="006571D5">
              <w:rPr>
                <w:lang w:val="en-US"/>
              </w:rPr>
              <w:t>0</w:t>
            </w:r>
            <w:r>
              <w:rPr>
                <w:lang w:val="en-US"/>
              </w:rPr>
              <w:t xml:space="preserve"> + R11</w:t>
            </w:r>
            <w:r w:rsidR="00F065A5">
              <w:rPr>
                <w:lang w:val="en-US"/>
              </w:rPr>
              <w:t>4</w:t>
            </w:r>
            <w:r>
              <w:rPr>
                <w:lang w:val="en-US"/>
              </w:rPr>
              <w:t>0 + ∑ (R12</w:t>
            </w:r>
            <w:r w:rsidR="00F065A5">
              <w:rPr>
                <w:lang w:val="en-US"/>
              </w:rPr>
              <w:t>1</w:t>
            </w:r>
            <w:r>
              <w:rPr>
                <w:lang w:val="en-US"/>
              </w:rPr>
              <w:t>0 : R12</w:t>
            </w:r>
            <w:r w:rsidR="00F065A5">
              <w:rPr>
                <w:lang w:val="en-US"/>
              </w:rPr>
              <w:t>3</w:t>
            </w:r>
            <w:r>
              <w:rPr>
                <w:lang w:val="en-US"/>
              </w:rPr>
              <w:t>0)</w:t>
            </w:r>
          </w:p>
          <w:p w:rsidR="00B94888" w:rsidRDefault="00B94888" w:rsidP="009D02B5">
            <w:pPr>
              <w:pStyle w:val="Paragraphedeliste"/>
              <w:ind w:left="0"/>
              <w:rPr>
                <w:lang w:val="en-US"/>
              </w:rPr>
            </w:pPr>
            <w:r w:rsidRPr="006571D5">
              <w:rPr>
                <w:i/>
                <w:u w:val="single"/>
                <w:lang w:val="en-US"/>
              </w:rPr>
              <w:t>FG.02.01 :</w:t>
            </w:r>
            <w:r w:rsidRPr="006571D5">
              <w:rPr>
                <w:lang w:val="en-US"/>
              </w:rPr>
              <w:t xml:space="preserve"> </w:t>
            </w:r>
          </w:p>
          <w:p w:rsidR="00B94888" w:rsidRPr="006571D5" w:rsidRDefault="00B94888" w:rsidP="003E5EC1">
            <w:pPr>
              <w:pStyle w:val="Paragraphedeliste"/>
              <w:ind w:left="0"/>
              <w:rPr>
                <w:i/>
                <w:u w:val="single"/>
                <w:lang w:val="en-US"/>
              </w:rPr>
            </w:pPr>
            <w:r w:rsidRPr="006571D5">
              <w:rPr>
                <w:lang w:val="en-US"/>
              </w:rPr>
              <w:t>R</w:t>
            </w:r>
            <w:r>
              <w:rPr>
                <w:lang w:val="en-US"/>
              </w:rPr>
              <w:t>12</w:t>
            </w:r>
            <w:r w:rsidR="00F065A5">
              <w:rPr>
                <w:lang w:val="en-US"/>
              </w:rPr>
              <w:t>5</w:t>
            </w:r>
            <w:r w:rsidRPr="006571D5">
              <w:rPr>
                <w:lang w:val="en-US"/>
              </w:rPr>
              <w:t>0 = R</w:t>
            </w:r>
            <w:r>
              <w:rPr>
                <w:lang w:val="en-US"/>
              </w:rPr>
              <w:t>10</w:t>
            </w:r>
            <w:r w:rsidR="003E5EC1">
              <w:rPr>
                <w:lang w:val="en-US"/>
              </w:rPr>
              <w:t>8</w:t>
            </w:r>
            <w:r w:rsidRPr="006571D5">
              <w:rPr>
                <w:lang w:val="en-US"/>
              </w:rPr>
              <w:t>0</w:t>
            </w:r>
            <w:r>
              <w:rPr>
                <w:lang w:val="en-US"/>
              </w:rPr>
              <w:t xml:space="preserve"> + R10</w:t>
            </w:r>
            <w:r w:rsidR="003E5EC1">
              <w:rPr>
                <w:lang w:val="en-US"/>
              </w:rPr>
              <w:t>9</w:t>
            </w:r>
            <w:r>
              <w:rPr>
                <w:lang w:val="en-US"/>
              </w:rPr>
              <w:t>0 + ∑ (R1</w:t>
            </w:r>
            <w:r w:rsidR="003E5EC1">
              <w:rPr>
                <w:lang w:val="en-US"/>
              </w:rPr>
              <w:t>2</w:t>
            </w:r>
            <w:r>
              <w:rPr>
                <w:lang w:val="en-US"/>
              </w:rPr>
              <w:t>10 + R12</w:t>
            </w:r>
            <w:r w:rsidR="003E5EC1">
              <w:rPr>
                <w:lang w:val="en-US"/>
              </w:rPr>
              <w:t>4</w:t>
            </w:r>
            <w:r>
              <w:rPr>
                <w:lang w:val="en-US"/>
              </w:rPr>
              <w:t>0)</w:t>
            </w:r>
          </w:p>
        </w:tc>
        <w:tc>
          <w:tcPr>
            <w:tcW w:w="4819" w:type="dxa"/>
            <w:tcBorders>
              <w:bottom w:val="single" w:sz="4" w:space="0" w:color="auto"/>
            </w:tcBorders>
            <w:vAlign w:val="center"/>
          </w:tcPr>
          <w:p w:rsidR="00B94888" w:rsidRPr="006B260E" w:rsidRDefault="00B94888" w:rsidP="00F065A5">
            <w:pPr>
              <w:snapToGrid w:val="0"/>
              <w:rPr>
                <w:lang w:val="en-US"/>
              </w:rPr>
            </w:pPr>
            <w:r w:rsidRPr="007510D5">
              <w:rPr>
                <w:lang w:val="en-US"/>
              </w:rPr>
              <w:t xml:space="preserve">∑ </w:t>
            </w:r>
            <w:r>
              <w:rPr>
                <w:lang w:val="en-US"/>
              </w:rPr>
              <w:t>R12</w:t>
            </w:r>
            <w:r w:rsidR="00F065A5">
              <w:rPr>
                <w:lang w:val="en-US"/>
              </w:rPr>
              <w:t>4</w:t>
            </w:r>
            <w:r>
              <w:rPr>
                <w:lang w:val="en-US"/>
              </w:rPr>
              <w:t>0 (FC.02.01) + R12</w:t>
            </w:r>
            <w:r w:rsidR="00F065A5">
              <w:rPr>
                <w:lang w:val="en-US"/>
              </w:rPr>
              <w:t>5</w:t>
            </w:r>
            <w:r>
              <w:rPr>
                <w:lang w:val="en-US"/>
              </w:rPr>
              <w:t>0 (FG.02.01) = R0420/C0010 (FR.02.01)</w:t>
            </w:r>
          </w:p>
        </w:tc>
      </w:tr>
      <w:tr w:rsidR="00B94888" w:rsidRPr="009F5A34" w:rsidTr="00CC2303">
        <w:trPr>
          <w:cantSplit/>
        </w:trPr>
        <w:tc>
          <w:tcPr>
            <w:tcW w:w="14601" w:type="dxa"/>
            <w:gridSpan w:val="5"/>
            <w:shd w:val="clear" w:color="auto" w:fill="B8CCE4" w:themeFill="accent1" w:themeFillTint="66"/>
            <w:vAlign w:val="center"/>
          </w:tcPr>
          <w:p w:rsidR="00B94888" w:rsidRPr="006B260E" w:rsidRDefault="00B94888" w:rsidP="00E0642D">
            <w:pPr>
              <w:snapToGrid w:val="0"/>
              <w:rPr>
                <w:lang w:val="en-US"/>
              </w:rPr>
            </w:pPr>
            <w:r w:rsidRPr="00E0642D">
              <w:rPr>
                <w:b/>
              </w:rPr>
              <w:t>PASSIF</w:t>
            </w:r>
          </w:p>
        </w:tc>
      </w:tr>
      <w:tr w:rsidR="00B94888" w:rsidRPr="00E0642D" w:rsidTr="00CC2303">
        <w:trPr>
          <w:cantSplit/>
        </w:trPr>
        <w:tc>
          <w:tcPr>
            <w:tcW w:w="3306" w:type="dxa"/>
            <w:vAlign w:val="center"/>
          </w:tcPr>
          <w:p w:rsidR="00B94888" w:rsidRPr="00E0642D" w:rsidRDefault="00B94888" w:rsidP="00E0642D">
            <w:pPr>
              <w:snapToGrid w:val="0"/>
              <w:rPr>
                <w:b/>
              </w:rPr>
            </w:pPr>
            <w:r w:rsidRPr="0015437F">
              <w:rPr>
                <w:color w:val="000000"/>
              </w:rPr>
              <w:t>Fonds mutualistes et réserves / Capitaux propres</w:t>
            </w:r>
          </w:p>
        </w:tc>
        <w:tc>
          <w:tcPr>
            <w:tcW w:w="1127" w:type="dxa"/>
            <w:vAlign w:val="center"/>
          </w:tcPr>
          <w:p w:rsidR="00B94888" w:rsidRDefault="00B94888" w:rsidP="00BC1FA3">
            <w:r>
              <w:t>R1</w:t>
            </w:r>
            <w:r w:rsidR="00BC1FA3">
              <w:t>25</w:t>
            </w:r>
            <w:r>
              <w:t>0</w:t>
            </w:r>
          </w:p>
        </w:tc>
        <w:tc>
          <w:tcPr>
            <w:tcW w:w="1129" w:type="dxa"/>
            <w:vAlign w:val="center"/>
          </w:tcPr>
          <w:p w:rsidR="00B94888" w:rsidRPr="00E0642D" w:rsidRDefault="00B94888" w:rsidP="00BC1FA3">
            <w:r>
              <w:t>R12</w:t>
            </w:r>
            <w:r w:rsidR="00BC1FA3">
              <w:t>6</w:t>
            </w:r>
            <w:r>
              <w:t>0</w:t>
            </w:r>
          </w:p>
        </w:tc>
        <w:tc>
          <w:tcPr>
            <w:tcW w:w="4220" w:type="dxa"/>
            <w:vAlign w:val="center"/>
          </w:tcPr>
          <w:p w:rsidR="00B94888" w:rsidRPr="00E0642D" w:rsidRDefault="00B94888" w:rsidP="002F563E">
            <w:pPr>
              <w:pStyle w:val="Paragraphedeliste"/>
              <w:ind w:left="0"/>
              <w:rPr>
                <w:i/>
                <w:u w:val="single"/>
              </w:rPr>
            </w:pPr>
          </w:p>
        </w:tc>
        <w:tc>
          <w:tcPr>
            <w:tcW w:w="4819" w:type="dxa"/>
            <w:vAlign w:val="center"/>
          </w:tcPr>
          <w:p w:rsidR="00B94888" w:rsidRPr="00E0642D" w:rsidRDefault="00B94888" w:rsidP="00BC1FA3">
            <w:pPr>
              <w:snapToGrid w:val="0"/>
            </w:pPr>
            <w:r w:rsidRPr="00FD3F22">
              <w:t xml:space="preserve">∑ </w:t>
            </w:r>
            <w:r w:rsidRPr="00C85735">
              <w:t>R1</w:t>
            </w:r>
            <w:r w:rsidR="00BC1FA3">
              <w:t>25</w:t>
            </w:r>
            <w:r w:rsidRPr="00C85735">
              <w:t>0 (FC.02.01) + R12</w:t>
            </w:r>
            <w:r w:rsidR="00BC1FA3">
              <w:t>6</w:t>
            </w:r>
            <w:r w:rsidRPr="00C85735">
              <w:t>0 (FG.02.01) = R0</w:t>
            </w:r>
            <w:r w:rsidRPr="00FD3F22">
              <w:t>430</w:t>
            </w:r>
            <w:r>
              <w:t>/C0010</w:t>
            </w:r>
            <w:r w:rsidRPr="00FD3F22">
              <w:t xml:space="preserve"> (FR.02.01) = R0210</w:t>
            </w:r>
            <w:r>
              <w:t xml:space="preserve">/C0080 </w:t>
            </w:r>
            <w:r w:rsidRPr="00FD3F22">
              <w:t>(</w:t>
            </w:r>
            <w:r>
              <w:t>FR.04.01) ou R0300/C0080 (FR.04.02) ou R0210/C0080 (FR.04.03)</w:t>
            </w:r>
          </w:p>
        </w:tc>
      </w:tr>
      <w:tr w:rsidR="00B94888" w:rsidRPr="00E0642D" w:rsidTr="00CC2303">
        <w:trPr>
          <w:cantSplit/>
        </w:trPr>
        <w:tc>
          <w:tcPr>
            <w:tcW w:w="3306" w:type="dxa"/>
            <w:vAlign w:val="center"/>
          </w:tcPr>
          <w:p w:rsidR="00B94888" w:rsidRPr="00621BAA" w:rsidRDefault="00B94888" w:rsidP="00621BAA">
            <w:pPr>
              <w:ind w:left="284"/>
              <w:contextualSpacing/>
              <w:rPr>
                <w:i/>
                <w:color w:val="000000"/>
              </w:rPr>
            </w:pPr>
            <w:r w:rsidRPr="00621BAA">
              <w:rPr>
                <w:i/>
                <w:color w:val="000000"/>
              </w:rPr>
              <w:t>dont compte de liaison entre actif général et cantons</w:t>
            </w:r>
          </w:p>
        </w:tc>
        <w:tc>
          <w:tcPr>
            <w:tcW w:w="1127" w:type="dxa"/>
            <w:vAlign w:val="center"/>
          </w:tcPr>
          <w:p w:rsidR="00B94888" w:rsidRPr="002F563E" w:rsidRDefault="00B94888" w:rsidP="00BC1FA3">
            <w:r>
              <w:t>R1</w:t>
            </w:r>
            <w:r w:rsidR="00BC1FA3">
              <w:t>26</w:t>
            </w:r>
            <w:r>
              <w:t>0</w:t>
            </w:r>
          </w:p>
        </w:tc>
        <w:tc>
          <w:tcPr>
            <w:tcW w:w="1129" w:type="dxa"/>
            <w:vAlign w:val="center"/>
          </w:tcPr>
          <w:p w:rsidR="00B94888" w:rsidRDefault="00B94888" w:rsidP="00BC1FA3">
            <w:r>
              <w:t>R12</w:t>
            </w:r>
            <w:r w:rsidR="00BC1FA3">
              <w:t>7</w:t>
            </w:r>
            <w:r>
              <w:t>0</w:t>
            </w:r>
          </w:p>
        </w:tc>
        <w:tc>
          <w:tcPr>
            <w:tcW w:w="4220" w:type="dxa"/>
            <w:vAlign w:val="center"/>
          </w:tcPr>
          <w:p w:rsidR="00B94888" w:rsidRPr="00E0642D" w:rsidRDefault="00B94888" w:rsidP="00E0642D">
            <w:pPr>
              <w:pStyle w:val="Paragraphedeliste"/>
              <w:ind w:left="0"/>
              <w:rPr>
                <w:i/>
                <w:u w:val="single"/>
              </w:rPr>
            </w:pPr>
          </w:p>
        </w:tc>
        <w:tc>
          <w:tcPr>
            <w:tcW w:w="4819" w:type="dxa"/>
            <w:vAlign w:val="center"/>
          </w:tcPr>
          <w:p w:rsidR="00B94888" w:rsidRPr="00621BAA" w:rsidRDefault="00B94888" w:rsidP="00BC1FA3">
            <w:pPr>
              <w:snapToGrid w:val="0"/>
            </w:pPr>
            <w:r w:rsidRPr="007510D5">
              <w:rPr>
                <w:lang w:val="en-US"/>
              </w:rPr>
              <w:t xml:space="preserve">∑ </w:t>
            </w:r>
            <w:r w:rsidRPr="00C85735">
              <w:t>R1</w:t>
            </w:r>
            <w:r w:rsidR="00BC1FA3">
              <w:t>26</w:t>
            </w:r>
            <w:r w:rsidRPr="00C85735">
              <w:t>0 (FC.02.01)</w:t>
            </w:r>
            <w:r>
              <w:t xml:space="preserve"> = - R12</w:t>
            </w:r>
            <w:r w:rsidR="00BC1FA3">
              <w:t>7</w:t>
            </w:r>
            <w:r>
              <w:t>0 (FG.02.01)</w:t>
            </w:r>
          </w:p>
        </w:tc>
      </w:tr>
      <w:tr w:rsidR="00B94888" w:rsidRPr="00B1356C" w:rsidTr="00CC2303">
        <w:trPr>
          <w:cantSplit/>
        </w:trPr>
        <w:tc>
          <w:tcPr>
            <w:tcW w:w="3306" w:type="dxa"/>
            <w:vAlign w:val="center"/>
          </w:tcPr>
          <w:p w:rsidR="00B94888" w:rsidRPr="00C53060" w:rsidRDefault="00B94888" w:rsidP="00003860">
            <w:pPr>
              <w:spacing w:before="120" w:after="120"/>
              <w:contextualSpacing/>
              <w:jc w:val="both"/>
              <w:rPr>
                <w:color w:val="000000"/>
              </w:rPr>
            </w:pPr>
            <w:r>
              <w:rPr>
                <w:color w:val="000000"/>
              </w:rPr>
              <w:t>Passifs subordonnés</w:t>
            </w:r>
          </w:p>
        </w:tc>
        <w:tc>
          <w:tcPr>
            <w:tcW w:w="1127" w:type="dxa"/>
            <w:vAlign w:val="center"/>
          </w:tcPr>
          <w:p w:rsidR="00B94888" w:rsidRPr="002F563E" w:rsidRDefault="00B94888" w:rsidP="00BC1FA3">
            <w:r w:rsidRPr="002F563E">
              <w:t>R12</w:t>
            </w:r>
            <w:r w:rsidR="00BC1FA3">
              <w:t>7</w:t>
            </w:r>
            <w:r w:rsidRPr="002F563E">
              <w:t>0</w:t>
            </w:r>
          </w:p>
        </w:tc>
        <w:tc>
          <w:tcPr>
            <w:tcW w:w="1129" w:type="dxa"/>
            <w:vAlign w:val="center"/>
          </w:tcPr>
          <w:p w:rsidR="00B94888" w:rsidRDefault="00B94888" w:rsidP="00BC1FA3">
            <w:r>
              <w:t>R12</w:t>
            </w:r>
            <w:r w:rsidR="00BC1FA3">
              <w:t>8</w:t>
            </w:r>
            <w:r>
              <w:t>0</w:t>
            </w:r>
          </w:p>
        </w:tc>
        <w:tc>
          <w:tcPr>
            <w:tcW w:w="4220" w:type="dxa"/>
            <w:vAlign w:val="center"/>
          </w:tcPr>
          <w:p w:rsidR="00B94888" w:rsidRPr="00E0642D" w:rsidRDefault="00B94888" w:rsidP="00E0642D">
            <w:pPr>
              <w:pStyle w:val="Paragraphedeliste"/>
              <w:ind w:left="0"/>
              <w:rPr>
                <w:i/>
                <w:u w:val="single"/>
              </w:rPr>
            </w:pPr>
          </w:p>
        </w:tc>
        <w:tc>
          <w:tcPr>
            <w:tcW w:w="4819" w:type="dxa"/>
            <w:vAlign w:val="center"/>
          </w:tcPr>
          <w:p w:rsidR="00B94888" w:rsidRPr="00FD3F22" w:rsidRDefault="00B94888" w:rsidP="00BC1FA3">
            <w:pPr>
              <w:snapToGrid w:val="0"/>
              <w:rPr>
                <w:lang w:val="en-US"/>
              </w:rPr>
            </w:pPr>
            <w:r w:rsidRPr="007510D5">
              <w:rPr>
                <w:lang w:val="en-US"/>
              </w:rPr>
              <w:t xml:space="preserve">∑ </w:t>
            </w:r>
            <w:r w:rsidRPr="00CC13F9">
              <w:rPr>
                <w:lang w:val="en-US"/>
              </w:rPr>
              <w:t>R12</w:t>
            </w:r>
            <w:r w:rsidR="00BC1FA3">
              <w:rPr>
                <w:lang w:val="en-US"/>
              </w:rPr>
              <w:t>7</w:t>
            </w:r>
            <w:r w:rsidRPr="00CC13F9">
              <w:rPr>
                <w:lang w:val="en-US"/>
              </w:rPr>
              <w:t>0 (FC.02.01) + R12</w:t>
            </w:r>
            <w:r w:rsidR="00BC1FA3">
              <w:rPr>
                <w:lang w:val="en-US"/>
              </w:rPr>
              <w:t>8</w:t>
            </w:r>
            <w:r w:rsidRPr="00CC13F9">
              <w:rPr>
                <w:lang w:val="en-US"/>
              </w:rPr>
              <w:t xml:space="preserve">0 (FG.02.01) = </w:t>
            </w:r>
            <w:r>
              <w:rPr>
                <w:lang w:val="en-US"/>
              </w:rPr>
              <w:t>R0540/C0010</w:t>
            </w:r>
            <w:r w:rsidRPr="00CC13F9">
              <w:rPr>
                <w:lang w:val="en-US"/>
              </w:rPr>
              <w:t xml:space="preserve"> (</w:t>
            </w:r>
            <w:r>
              <w:rPr>
                <w:lang w:val="en-US"/>
              </w:rPr>
              <w:t>FR.02.01</w:t>
            </w:r>
            <w:r w:rsidRPr="00CC13F9">
              <w:rPr>
                <w:lang w:val="en-US"/>
              </w:rPr>
              <w:t>)</w:t>
            </w:r>
          </w:p>
        </w:tc>
      </w:tr>
      <w:tr w:rsidR="00B94888" w:rsidRPr="00E0642D" w:rsidTr="00CC2303">
        <w:trPr>
          <w:cantSplit/>
        </w:trPr>
        <w:tc>
          <w:tcPr>
            <w:tcW w:w="14601" w:type="dxa"/>
            <w:gridSpan w:val="5"/>
            <w:tcBorders>
              <w:bottom w:val="single" w:sz="4" w:space="0" w:color="auto"/>
            </w:tcBorders>
            <w:vAlign w:val="center"/>
          </w:tcPr>
          <w:p w:rsidR="00B94888" w:rsidRPr="005C2D2F" w:rsidRDefault="00B94888" w:rsidP="006F63FC">
            <w:pPr>
              <w:snapToGrid w:val="0"/>
              <w:rPr>
                <w:b/>
                <w:lang w:val="en-US"/>
              </w:rPr>
            </w:pPr>
            <w:r w:rsidRPr="005C2D2F">
              <w:rPr>
                <w:b/>
                <w:lang w:val="en-US"/>
              </w:rPr>
              <w:t>Provisions techniques vie</w:t>
            </w:r>
          </w:p>
        </w:tc>
      </w:tr>
      <w:tr w:rsidR="005C2D2F" w:rsidRPr="00EC1B11" w:rsidTr="00CC2303">
        <w:trPr>
          <w:cantSplit/>
        </w:trPr>
        <w:tc>
          <w:tcPr>
            <w:tcW w:w="3306" w:type="dxa"/>
            <w:tcBorders>
              <w:bottom w:val="single" w:sz="4" w:space="0" w:color="auto"/>
            </w:tcBorders>
            <w:vAlign w:val="center"/>
          </w:tcPr>
          <w:p w:rsidR="005C2D2F" w:rsidRPr="00721ADF" w:rsidRDefault="005C2D2F" w:rsidP="005C2D2F">
            <w:pPr>
              <w:contextualSpacing/>
              <w:jc w:val="both"/>
              <w:rPr>
                <w:color w:val="000000"/>
              </w:rPr>
            </w:pPr>
            <w:r>
              <w:rPr>
                <w:color w:val="000000"/>
              </w:rPr>
              <w:t>Provisions techniques Vie</w:t>
            </w:r>
          </w:p>
        </w:tc>
        <w:tc>
          <w:tcPr>
            <w:tcW w:w="1127" w:type="dxa"/>
            <w:tcBorders>
              <w:bottom w:val="single" w:sz="4" w:space="0" w:color="auto"/>
            </w:tcBorders>
            <w:vAlign w:val="center"/>
          </w:tcPr>
          <w:p w:rsidR="005C2D2F" w:rsidRPr="00CD1719" w:rsidRDefault="00F94B85" w:rsidP="00A05F43">
            <w:r>
              <w:t>R1280</w:t>
            </w:r>
          </w:p>
        </w:tc>
        <w:tc>
          <w:tcPr>
            <w:tcW w:w="1129" w:type="dxa"/>
            <w:tcBorders>
              <w:bottom w:val="single" w:sz="4" w:space="0" w:color="auto"/>
            </w:tcBorders>
            <w:vAlign w:val="center"/>
          </w:tcPr>
          <w:p w:rsidR="005C2D2F" w:rsidRDefault="005C2D2F" w:rsidP="00994F16">
            <w:r>
              <w:t>R1</w:t>
            </w:r>
            <w:r w:rsidR="00994F16">
              <w:t>29</w:t>
            </w:r>
            <w:r>
              <w:t>0</w:t>
            </w:r>
          </w:p>
        </w:tc>
        <w:tc>
          <w:tcPr>
            <w:tcW w:w="4220" w:type="dxa"/>
            <w:tcBorders>
              <w:bottom w:val="single" w:sz="4" w:space="0" w:color="auto"/>
            </w:tcBorders>
            <w:vAlign w:val="center"/>
          </w:tcPr>
          <w:p w:rsidR="005C2D2F" w:rsidRPr="001B376B" w:rsidRDefault="005C2D2F" w:rsidP="00A05F43">
            <w:pPr>
              <w:pStyle w:val="Paragraphedeliste"/>
              <w:ind w:left="0"/>
              <w:rPr>
                <w:lang w:val="en-US"/>
              </w:rPr>
            </w:pPr>
            <w:r w:rsidRPr="001B376B">
              <w:rPr>
                <w:i/>
                <w:u w:val="single"/>
                <w:lang w:val="en-US"/>
              </w:rPr>
              <w:t>FC.02.01 :</w:t>
            </w:r>
            <w:r w:rsidRPr="001B376B">
              <w:rPr>
                <w:lang w:val="en-US"/>
              </w:rPr>
              <w:t xml:space="preserve"> </w:t>
            </w:r>
          </w:p>
          <w:p w:rsidR="005C2D2F" w:rsidRPr="001B376B" w:rsidRDefault="00F94B85" w:rsidP="00A05F43">
            <w:pPr>
              <w:pStyle w:val="Paragraphedeliste"/>
              <w:ind w:left="0"/>
              <w:rPr>
                <w:lang w:val="en-US"/>
              </w:rPr>
            </w:pPr>
            <w:r>
              <w:rPr>
                <w:lang w:val="en-US"/>
              </w:rPr>
              <w:t xml:space="preserve">R1280 = </w:t>
            </w:r>
            <w:r w:rsidR="00070FE8">
              <w:rPr>
                <w:lang w:val="en-US"/>
              </w:rPr>
              <w:t>R1290 + R1380 + R1410 + R1440 + R1450</w:t>
            </w:r>
          </w:p>
          <w:p w:rsidR="005C2D2F" w:rsidRPr="001B376B" w:rsidRDefault="005C2D2F" w:rsidP="00A05F43">
            <w:pPr>
              <w:pStyle w:val="Paragraphedeliste"/>
              <w:ind w:left="0"/>
              <w:rPr>
                <w:lang w:val="en-US"/>
              </w:rPr>
            </w:pPr>
            <w:r w:rsidRPr="001B376B">
              <w:rPr>
                <w:i/>
                <w:u w:val="single"/>
                <w:lang w:val="en-US"/>
              </w:rPr>
              <w:t>FG.02.01 :</w:t>
            </w:r>
            <w:r w:rsidRPr="001B376B">
              <w:rPr>
                <w:lang w:val="en-US"/>
              </w:rPr>
              <w:t xml:space="preserve"> </w:t>
            </w:r>
          </w:p>
          <w:p w:rsidR="005C2D2F" w:rsidRPr="001B376B" w:rsidRDefault="005C2D2F" w:rsidP="00994F16">
            <w:pPr>
              <w:pStyle w:val="Paragraphedeliste"/>
              <w:ind w:left="0"/>
              <w:rPr>
                <w:i/>
                <w:u w:val="single"/>
                <w:lang w:val="en-US"/>
              </w:rPr>
            </w:pPr>
            <w:r w:rsidRPr="001B376B">
              <w:rPr>
                <w:lang w:val="en-US"/>
              </w:rPr>
              <w:t>R1</w:t>
            </w:r>
            <w:r w:rsidR="00994F16">
              <w:rPr>
                <w:lang w:val="en-US"/>
              </w:rPr>
              <w:t>29</w:t>
            </w:r>
            <w:r w:rsidRPr="001B376B">
              <w:rPr>
                <w:lang w:val="en-US"/>
              </w:rPr>
              <w:t>0 = R1</w:t>
            </w:r>
            <w:r w:rsidR="00994F16">
              <w:rPr>
                <w:lang w:val="en-US"/>
              </w:rPr>
              <w:t>30</w:t>
            </w:r>
            <w:r w:rsidRPr="001B376B">
              <w:rPr>
                <w:lang w:val="en-US"/>
              </w:rPr>
              <w:t>0 + R1</w:t>
            </w:r>
            <w:r w:rsidR="00994F16">
              <w:rPr>
                <w:lang w:val="en-US"/>
              </w:rPr>
              <w:t>39</w:t>
            </w:r>
            <w:r w:rsidRPr="001B376B">
              <w:rPr>
                <w:lang w:val="en-US"/>
              </w:rPr>
              <w:t>0</w:t>
            </w:r>
            <w:r>
              <w:rPr>
                <w:lang w:val="en-US"/>
              </w:rPr>
              <w:t xml:space="preserve"> + R1</w:t>
            </w:r>
            <w:r w:rsidR="00994F16">
              <w:rPr>
                <w:lang w:val="en-US"/>
              </w:rPr>
              <w:t>42</w:t>
            </w:r>
            <w:r>
              <w:rPr>
                <w:lang w:val="en-US"/>
              </w:rPr>
              <w:t>0 + R14</w:t>
            </w:r>
            <w:r w:rsidR="00994F16">
              <w:rPr>
                <w:lang w:val="en-US"/>
              </w:rPr>
              <w:t>5</w:t>
            </w:r>
            <w:r>
              <w:rPr>
                <w:lang w:val="en-US"/>
              </w:rPr>
              <w:t>0 + R1</w:t>
            </w:r>
            <w:r w:rsidR="00994F16">
              <w:rPr>
                <w:lang w:val="en-US"/>
              </w:rPr>
              <w:t>4</w:t>
            </w:r>
            <w:r>
              <w:rPr>
                <w:lang w:val="en-US"/>
              </w:rPr>
              <w:t>60</w:t>
            </w:r>
          </w:p>
        </w:tc>
        <w:tc>
          <w:tcPr>
            <w:tcW w:w="4819" w:type="dxa"/>
            <w:tcBorders>
              <w:bottom w:val="single" w:sz="4" w:space="0" w:color="auto"/>
            </w:tcBorders>
            <w:vAlign w:val="center"/>
          </w:tcPr>
          <w:p w:rsidR="005C2D2F" w:rsidRPr="007510D5" w:rsidRDefault="005C2D2F" w:rsidP="00A05F43">
            <w:pPr>
              <w:contextualSpacing/>
              <w:rPr>
                <w:lang w:val="en-US"/>
              </w:rPr>
            </w:pPr>
          </w:p>
        </w:tc>
      </w:tr>
      <w:tr w:rsidR="00B94888" w:rsidRPr="00B1356C" w:rsidTr="00CC2303">
        <w:trPr>
          <w:cantSplit/>
        </w:trPr>
        <w:tc>
          <w:tcPr>
            <w:tcW w:w="3306" w:type="dxa"/>
            <w:tcBorders>
              <w:top w:val="single" w:sz="4" w:space="0" w:color="auto"/>
              <w:bottom w:val="nil"/>
            </w:tcBorders>
            <w:vAlign w:val="center"/>
          </w:tcPr>
          <w:p w:rsidR="00B94888" w:rsidRPr="007B71B0" w:rsidRDefault="00B94888" w:rsidP="00771B7F">
            <w:pPr>
              <w:spacing w:before="120" w:after="120"/>
              <w:ind w:left="284"/>
              <w:contextualSpacing/>
              <w:rPr>
                <w:i/>
                <w:color w:val="000000"/>
              </w:rPr>
            </w:pPr>
            <w:r w:rsidRPr="007B71B0">
              <w:rPr>
                <w:i/>
                <w:color w:val="000000"/>
              </w:rPr>
              <w:t>Provisions d'assurance vie - Total</w:t>
            </w:r>
          </w:p>
        </w:tc>
        <w:tc>
          <w:tcPr>
            <w:tcW w:w="1127" w:type="dxa"/>
            <w:tcBorders>
              <w:top w:val="single" w:sz="4" w:space="0" w:color="auto"/>
              <w:bottom w:val="nil"/>
            </w:tcBorders>
            <w:vAlign w:val="center"/>
          </w:tcPr>
          <w:p w:rsidR="00B94888" w:rsidRPr="00135A03" w:rsidRDefault="00B94888" w:rsidP="00BC1FA3">
            <w:r w:rsidRPr="00135A03">
              <w:t>R1</w:t>
            </w:r>
            <w:r w:rsidR="00BC1FA3">
              <w:t>29</w:t>
            </w:r>
            <w:r w:rsidRPr="00135A03">
              <w:t>0</w:t>
            </w:r>
          </w:p>
        </w:tc>
        <w:tc>
          <w:tcPr>
            <w:tcW w:w="1129" w:type="dxa"/>
            <w:tcBorders>
              <w:top w:val="single" w:sz="4" w:space="0" w:color="auto"/>
              <w:bottom w:val="nil"/>
            </w:tcBorders>
            <w:vAlign w:val="center"/>
          </w:tcPr>
          <w:p w:rsidR="00B94888" w:rsidRDefault="00B94888" w:rsidP="00BC1FA3">
            <w:r>
              <w:t>R1</w:t>
            </w:r>
            <w:r w:rsidR="00BC1FA3">
              <w:t>30</w:t>
            </w:r>
            <w:r>
              <w:t>0</w:t>
            </w:r>
          </w:p>
        </w:tc>
        <w:tc>
          <w:tcPr>
            <w:tcW w:w="4220" w:type="dxa"/>
            <w:tcBorders>
              <w:top w:val="single" w:sz="4" w:space="0" w:color="auto"/>
              <w:bottom w:val="nil"/>
            </w:tcBorders>
            <w:vAlign w:val="center"/>
          </w:tcPr>
          <w:p w:rsidR="00B94888" w:rsidRDefault="00B94888" w:rsidP="002F563E">
            <w:pPr>
              <w:pStyle w:val="Paragraphedeliste"/>
              <w:ind w:left="0"/>
            </w:pPr>
            <w:r w:rsidRPr="002F563E">
              <w:rPr>
                <w:i/>
                <w:u w:val="single"/>
              </w:rPr>
              <w:t>FC.02.01 :</w:t>
            </w:r>
            <w:r w:rsidRPr="002F563E">
              <w:t xml:space="preserve"> </w:t>
            </w:r>
          </w:p>
          <w:p w:rsidR="00B94888" w:rsidRDefault="00B94888" w:rsidP="002F563E">
            <w:pPr>
              <w:pStyle w:val="Paragraphedeliste"/>
              <w:ind w:left="0"/>
            </w:pPr>
            <w:r w:rsidRPr="002F563E">
              <w:t>R1</w:t>
            </w:r>
            <w:r w:rsidR="00BC1FA3">
              <w:t>29</w:t>
            </w:r>
            <w:r w:rsidRPr="002F563E">
              <w:t xml:space="preserve">0 = </w:t>
            </w:r>
            <w:r>
              <w:t>R13</w:t>
            </w:r>
            <w:r w:rsidR="00BC1FA3">
              <w:t>0</w:t>
            </w:r>
            <w:r>
              <w:t xml:space="preserve">0 + </w:t>
            </w:r>
            <w:r w:rsidRPr="002F563E">
              <w:t>∑</w:t>
            </w:r>
            <w:r>
              <w:t xml:space="preserve"> </w:t>
            </w:r>
            <w:r w:rsidRPr="002F563E">
              <w:t>(R1</w:t>
            </w:r>
            <w:r w:rsidR="00BC1FA3">
              <w:t>35</w:t>
            </w:r>
            <w:r w:rsidRPr="002F563E">
              <w:t>0 : R1</w:t>
            </w:r>
            <w:r w:rsidR="00BC1FA3">
              <w:t>37</w:t>
            </w:r>
            <w:r w:rsidRPr="002F563E">
              <w:t>0)</w:t>
            </w:r>
          </w:p>
          <w:p w:rsidR="00B94888" w:rsidRPr="002F563E" w:rsidRDefault="00B94888" w:rsidP="002F563E">
            <w:pPr>
              <w:pStyle w:val="Paragraphedeliste"/>
              <w:ind w:left="0"/>
            </w:pPr>
            <w:r>
              <w:t>R13</w:t>
            </w:r>
            <w:r w:rsidR="00BC1FA3">
              <w:t>0</w:t>
            </w:r>
            <w:r>
              <w:t xml:space="preserve">0 = </w:t>
            </w:r>
            <w:r w:rsidRPr="002F563E">
              <w:t>∑</w:t>
            </w:r>
            <w:r>
              <w:t xml:space="preserve"> </w:t>
            </w:r>
            <w:r w:rsidRPr="002F563E">
              <w:t>(R1</w:t>
            </w:r>
            <w:r>
              <w:t>3</w:t>
            </w:r>
            <w:r w:rsidR="00BC1FA3">
              <w:t>1</w:t>
            </w:r>
            <w:r w:rsidRPr="002F563E">
              <w:t>0 : R1</w:t>
            </w:r>
            <w:r>
              <w:t>3</w:t>
            </w:r>
            <w:r w:rsidR="00BC1FA3">
              <w:t>4</w:t>
            </w:r>
            <w:r w:rsidRPr="002F563E">
              <w:t>0)</w:t>
            </w:r>
          </w:p>
          <w:p w:rsidR="00B94888" w:rsidRDefault="00B94888" w:rsidP="002F563E">
            <w:pPr>
              <w:pStyle w:val="Paragraphedeliste"/>
              <w:ind w:left="0"/>
            </w:pPr>
            <w:r w:rsidRPr="002F563E">
              <w:rPr>
                <w:i/>
                <w:u w:val="single"/>
              </w:rPr>
              <w:t>FG.02.01 :</w:t>
            </w:r>
            <w:r w:rsidRPr="002F563E">
              <w:t xml:space="preserve"> </w:t>
            </w:r>
          </w:p>
          <w:p w:rsidR="00B94888" w:rsidRDefault="00B94888" w:rsidP="00822FA0">
            <w:pPr>
              <w:pStyle w:val="Paragraphedeliste"/>
              <w:ind w:left="0"/>
            </w:pPr>
            <w:r w:rsidRPr="002F563E">
              <w:t>R1</w:t>
            </w:r>
            <w:r w:rsidR="00BC1FA3">
              <w:t>30</w:t>
            </w:r>
            <w:r w:rsidRPr="002F563E">
              <w:t xml:space="preserve">0 = </w:t>
            </w:r>
            <w:r>
              <w:t>R13</w:t>
            </w:r>
            <w:r w:rsidR="00BC1FA3">
              <w:t>1</w:t>
            </w:r>
            <w:r>
              <w:t xml:space="preserve">0 + </w:t>
            </w:r>
            <w:r w:rsidRPr="002F563E">
              <w:t>∑</w:t>
            </w:r>
            <w:r>
              <w:t xml:space="preserve"> </w:t>
            </w:r>
            <w:r w:rsidRPr="002F563E">
              <w:t>(R1</w:t>
            </w:r>
            <w:r>
              <w:t>3</w:t>
            </w:r>
            <w:r w:rsidR="00BC1FA3">
              <w:t>6</w:t>
            </w:r>
            <w:r w:rsidRPr="002F563E">
              <w:t>0 : R1</w:t>
            </w:r>
            <w:r>
              <w:t>3</w:t>
            </w:r>
            <w:r w:rsidR="00BC1FA3">
              <w:t>8</w:t>
            </w:r>
            <w:r w:rsidRPr="002F563E">
              <w:t>0)</w:t>
            </w:r>
          </w:p>
          <w:p w:rsidR="00B94888" w:rsidRPr="00E0642D" w:rsidRDefault="00B94888" w:rsidP="00BC1FA3">
            <w:pPr>
              <w:pStyle w:val="Paragraphedeliste"/>
              <w:ind w:left="0"/>
              <w:rPr>
                <w:i/>
                <w:u w:val="single"/>
              </w:rPr>
            </w:pPr>
            <w:r>
              <w:t>R13</w:t>
            </w:r>
            <w:r w:rsidR="00BC1FA3">
              <w:t>1</w:t>
            </w:r>
            <w:r>
              <w:t xml:space="preserve">0 = </w:t>
            </w:r>
            <w:r w:rsidRPr="002F563E">
              <w:t>∑</w:t>
            </w:r>
            <w:r>
              <w:t xml:space="preserve"> </w:t>
            </w:r>
            <w:r w:rsidRPr="002F563E">
              <w:t>(R1</w:t>
            </w:r>
            <w:r>
              <w:t>3</w:t>
            </w:r>
            <w:r w:rsidR="00BC1FA3">
              <w:t>2</w:t>
            </w:r>
            <w:r w:rsidRPr="002F563E">
              <w:t>0 : R1</w:t>
            </w:r>
            <w:r>
              <w:t>3</w:t>
            </w:r>
            <w:r w:rsidR="00BC1FA3">
              <w:t>5</w:t>
            </w:r>
            <w:r w:rsidRPr="002F563E">
              <w:t>0)</w:t>
            </w:r>
          </w:p>
        </w:tc>
        <w:tc>
          <w:tcPr>
            <w:tcW w:w="4819" w:type="dxa"/>
            <w:tcBorders>
              <w:top w:val="single" w:sz="4" w:space="0" w:color="auto"/>
              <w:bottom w:val="nil"/>
            </w:tcBorders>
            <w:vAlign w:val="center"/>
          </w:tcPr>
          <w:p w:rsidR="00B94888" w:rsidRPr="00A50B79" w:rsidRDefault="00B94888" w:rsidP="00955F33">
            <w:pPr>
              <w:contextualSpacing/>
              <w:rPr>
                <w:lang w:val="en-US"/>
              </w:rPr>
            </w:pPr>
            <w:r w:rsidRPr="007510D5">
              <w:rPr>
                <w:lang w:val="en-US"/>
              </w:rPr>
              <w:t xml:space="preserve">∑ </w:t>
            </w:r>
            <w:r w:rsidRPr="00A50B79">
              <w:rPr>
                <w:lang w:val="en-US"/>
              </w:rPr>
              <w:t>R1</w:t>
            </w:r>
            <w:r w:rsidR="00955F33">
              <w:rPr>
                <w:lang w:val="en-US"/>
              </w:rPr>
              <w:t>29</w:t>
            </w:r>
            <w:r w:rsidRPr="00A50B79">
              <w:rPr>
                <w:lang w:val="en-US"/>
              </w:rPr>
              <w:t>0 (FC.02.01) + R1</w:t>
            </w:r>
            <w:r w:rsidR="00955F33">
              <w:rPr>
                <w:lang w:val="en-US"/>
              </w:rPr>
              <w:t>30</w:t>
            </w:r>
            <w:r w:rsidRPr="00A50B79">
              <w:rPr>
                <w:lang w:val="en-US"/>
              </w:rPr>
              <w:t xml:space="preserve">0 (FG.02.01) = </w:t>
            </w:r>
            <w:r>
              <w:rPr>
                <w:lang w:val="en-US"/>
              </w:rPr>
              <w:t xml:space="preserve">R0570 /C0010 </w:t>
            </w:r>
            <w:r w:rsidRPr="00A50B79">
              <w:rPr>
                <w:lang w:val="en-US"/>
              </w:rPr>
              <w:t>(</w:t>
            </w:r>
            <w:r>
              <w:rPr>
                <w:lang w:val="en-US"/>
              </w:rPr>
              <w:t>FR.02.01)</w:t>
            </w:r>
          </w:p>
        </w:tc>
      </w:tr>
      <w:tr w:rsidR="00B94888" w:rsidRPr="00153A26" w:rsidTr="00CC2303">
        <w:trPr>
          <w:cantSplit/>
        </w:trPr>
        <w:tc>
          <w:tcPr>
            <w:tcW w:w="14601" w:type="dxa"/>
            <w:gridSpan w:val="5"/>
            <w:tcBorders>
              <w:top w:val="nil"/>
              <w:bottom w:val="single" w:sz="4" w:space="0" w:color="auto"/>
            </w:tcBorders>
            <w:vAlign w:val="center"/>
          </w:tcPr>
          <w:p w:rsidR="00B94888" w:rsidRDefault="00B94888" w:rsidP="009D7D06">
            <w:pPr>
              <w:contextualSpacing/>
              <w:rPr>
                <w:lang w:val="en-US"/>
              </w:rPr>
            </w:pPr>
          </w:p>
          <w:p w:rsidR="00B94888" w:rsidRPr="00FD4E7A" w:rsidRDefault="00B94888" w:rsidP="00AE5877">
            <w:pPr>
              <w:spacing w:after="120"/>
            </w:pPr>
            <w:r>
              <w:rPr>
                <w:lang w:eastAsia="pl-PL"/>
              </w:rPr>
              <w:t>Il convient d’enregistrer dans ces lignes les montants des provisions d’assurance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1985"/>
              <w:gridCol w:w="2409"/>
              <w:gridCol w:w="2297"/>
            </w:tblGrid>
            <w:tr w:rsidR="00B94888" w:rsidRPr="00153A26" w:rsidTr="00454862">
              <w:tc>
                <w:tcPr>
                  <w:tcW w:w="5416" w:type="dxa"/>
                  <w:shd w:val="clear" w:color="auto" w:fill="DBE5F1" w:themeFill="accent1" w:themeFillTint="33"/>
                </w:tcPr>
                <w:p w:rsidR="00B94888" w:rsidRPr="00141D3E" w:rsidRDefault="00B94888" w:rsidP="009D7D06">
                  <w:pPr>
                    <w:contextualSpacing/>
                    <w:rPr>
                      <w:sz w:val="18"/>
                      <w:szCs w:val="18"/>
                    </w:rPr>
                  </w:pPr>
                </w:p>
              </w:tc>
              <w:tc>
                <w:tcPr>
                  <w:tcW w:w="1134" w:type="dxa"/>
                  <w:shd w:val="clear" w:color="auto" w:fill="DBE5F1" w:themeFill="accent1" w:themeFillTint="33"/>
                </w:tcPr>
                <w:p w:rsidR="00B94888" w:rsidRPr="00141D3E" w:rsidRDefault="00B94888" w:rsidP="009D7D06">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rsidR="00B94888" w:rsidRPr="00141D3E" w:rsidRDefault="00B94888" w:rsidP="009D7D06">
                  <w:pPr>
                    <w:contextualSpacing/>
                    <w:rPr>
                      <w:sz w:val="18"/>
                      <w:szCs w:val="18"/>
                      <w:lang w:val="en-US"/>
                    </w:rPr>
                  </w:pPr>
                  <w:r w:rsidRPr="00141D3E">
                    <w:rPr>
                      <w:sz w:val="18"/>
                      <w:szCs w:val="18"/>
                      <w:lang w:val="en-US"/>
                    </w:rPr>
                    <w:t>FG.02.01</w:t>
                  </w:r>
                </w:p>
              </w:tc>
              <w:tc>
                <w:tcPr>
                  <w:tcW w:w="1985" w:type="dxa"/>
                  <w:shd w:val="clear" w:color="auto" w:fill="DBE5F1" w:themeFill="accent1" w:themeFillTint="33"/>
                </w:tcPr>
                <w:p w:rsidR="00B94888" w:rsidRPr="00141D3E" w:rsidRDefault="00B94888" w:rsidP="009D7D06">
                  <w:pPr>
                    <w:contextualSpacing/>
                    <w:rPr>
                      <w:sz w:val="18"/>
                      <w:szCs w:val="18"/>
                      <w:lang w:val="en-US"/>
                    </w:rPr>
                  </w:pPr>
                  <w:r w:rsidRPr="00141D3E">
                    <w:rPr>
                      <w:sz w:val="18"/>
                      <w:szCs w:val="18"/>
                      <w:lang w:val="en-US"/>
                    </w:rPr>
                    <w:t>Code des assurances</w:t>
                  </w:r>
                </w:p>
              </w:tc>
              <w:tc>
                <w:tcPr>
                  <w:tcW w:w="2409" w:type="dxa"/>
                  <w:shd w:val="clear" w:color="auto" w:fill="DBE5F1" w:themeFill="accent1" w:themeFillTint="33"/>
                </w:tcPr>
                <w:p w:rsidR="00B94888" w:rsidRPr="00141D3E" w:rsidRDefault="00B94888" w:rsidP="009D7D06">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297" w:type="dxa"/>
                  <w:shd w:val="clear" w:color="auto" w:fill="DBE5F1" w:themeFill="accent1" w:themeFillTint="33"/>
                </w:tcPr>
                <w:p w:rsidR="00B94888" w:rsidRPr="00141D3E" w:rsidRDefault="00B94888" w:rsidP="009D7D06">
                  <w:pPr>
                    <w:contextualSpacing/>
                    <w:rPr>
                      <w:sz w:val="18"/>
                      <w:szCs w:val="18"/>
                    </w:rPr>
                  </w:pPr>
                  <w:r w:rsidRPr="00141D3E">
                    <w:rPr>
                      <w:sz w:val="18"/>
                      <w:szCs w:val="18"/>
                    </w:rPr>
                    <w:t>Code de la sécurité sociale</w:t>
                  </w:r>
                </w:p>
              </w:tc>
            </w:tr>
            <w:tr w:rsidR="00B94888" w:rsidRPr="00153A26" w:rsidTr="00454862">
              <w:tc>
                <w:tcPr>
                  <w:tcW w:w="5416" w:type="dxa"/>
                  <w:shd w:val="clear" w:color="auto" w:fill="DBE5F1" w:themeFill="accent1" w:themeFillTint="33"/>
                </w:tcPr>
                <w:p w:rsidR="00B94888" w:rsidRPr="00141D3E" w:rsidRDefault="00B94888" w:rsidP="009D7D06">
                  <w:pPr>
                    <w:contextualSpacing/>
                    <w:rPr>
                      <w:sz w:val="18"/>
                      <w:szCs w:val="18"/>
                    </w:rPr>
                  </w:pPr>
                  <w:r w:rsidRPr="00141D3E">
                    <w:rPr>
                      <w:sz w:val="18"/>
                      <w:szCs w:val="18"/>
                    </w:rPr>
                    <w:t>Provisions d'assurance vie - Total</w:t>
                  </w:r>
                </w:p>
              </w:tc>
              <w:tc>
                <w:tcPr>
                  <w:tcW w:w="1134" w:type="dxa"/>
                  <w:shd w:val="clear" w:color="auto" w:fill="DBE5F1" w:themeFill="accent1" w:themeFillTint="33"/>
                </w:tcPr>
                <w:p w:rsidR="00B94888" w:rsidRPr="00141D3E" w:rsidRDefault="00B94888" w:rsidP="00F409C6">
                  <w:pPr>
                    <w:contextualSpacing/>
                    <w:rPr>
                      <w:sz w:val="18"/>
                      <w:szCs w:val="18"/>
                    </w:rPr>
                  </w:pPr>
                  <w:r w:rsidRPr="00141D3E">
                    <w:rPr>
                      <w:sz w:val="18"/>
                      <w:szCs w:val="18"/>
                    </w:rPr>
                    <w:t>R1</w:t>
                  </w:r>
                  <w:r w:rsidR="00F409C6">
                    <w:rPr>
                      <w:sz w:val="18"/>
                      <w:szCs w:val="18"/>
                    </w:rPr>
                    <w:t>29</w:t>
                  </w:r>
                  <w:r w:rsidRPr="00141D3E">
                    <w:rPr>
                      <w:sz w:val="18"/>
                      <w:szCs w:val="18"/>
                    </w:rPr>
                    <w:t>0</w:t>
                  </w:r>
                </w:p>
              </w:tc>
              <w:tc>
                <w:tcPr>
                  <w:tcW w:w="1134" w:type="dxa"/>
                  <w:shd w:val="clear" w:color="auto" w:fill="DBE5F1" w:themeFill="accent1" w:themeFillTint="33"/>
                </w:tcPr>
                <w:p w:rsidR="00B94888" w:rsidRPr="00141D3E" w:rsidRDefault="00B94888" w:rsidP="00F409C6">
                  <w:pPr>
                    <w:contextualSpacing/>
                    <w:rPr>
                      <w:sz w:val="18"/>
                      <w:szCs w:val="18"/>
                    </w:rPr>
                  </w:pPr>
                  <w:r w:rsidRPr="00141D3E">
                    <w:rPr>
                      <w:sz w:val="18"/>
                      <w:szCs w:val="18"/>
                    </w:rPr>
                    <w:t>R1</w:t>
                  </w:r>
                  <w:r w:rsidR="00F409C6">
                    <w:rPr>
                      <w:sz w:val="18"/>
                      <w:szCs w:val="18"/>
                    </w:rPr>
                    <w:t>30</w:t>
                  </w:r>
                  <w:r w:rsidRPr="00141D3E">
                    <w:rPr>
                      <w:sz w:val="18"/>
                      <w:szCs w:val="18"/>
                    </w:rPr>
                    <w:t>0</w:t>
                  </w:r>
                </w:p>
              </w:tc>
              <w:tc>
                <w:tcPr>
                  <w:tcW w:w="6691" w:type="dxa"/>
                  <w:gridSpan w:val="3"/>
                  <w:shd w:val="clear" w:color="auto" w:fill="DBE5F1" w:themeFill="accent1" w:themeFillTint="33"/>
                </w:tcPr>
                <w:p w:rsidR="00B94888" w:rsidRPr="00141D3E" w:rsidRDefault="00B94888" w:rsidP="00706B38">
                  <w:pPr>
                    <w:contextualSpacing/>
                    <w:rPr>
                      <w:sz w:val="18"/>
                      <w:szCs w:val="18"/>
                    </w:rPr>
                  </w:pPr>
                  <w:r w:rsidRPr="00141D3E">
                    <w:rPr>
                      <w:sz w:val="18"/>
                      <w:szCs w:val="18"/>
                    </w:rPr>
                    <w:t>300</w:t>
                  </w:r>
                  <w:r>
                    <w:rPr>
                      <w:sz w:val="18"/>
                      <w:szCs w:val="18"/>
                    </w:rPr>
                    <w:t xml:space="preserve"> </w:t>
                  </w:r>
                  <w:r w:rsidRPr="000314A2">
                    <w:rPr>
                      <w:sz w:val="18"/>
                      <w:szCs w:val="18"/>
                    </w:rPr>
                    <w:t xml:space="preserve">hors </w:t>
                  </w:r>
                  <w:proofErr w:type="spellStart"/>
                  <w:r w:rsidRPr="000314A2">
                    <w:rPr>
                      <w:sz w:val="18"/>
                      <w:szCs w:val="18"/>
                    </w:rPr>
                    <w:t>sous-comptes</w:t>
                  </w:r>
                  <w:proofErr w:type="spellEnd"/>
                  <w:r w:rsidRPr="000314A2">
                    <w:rPr>
                      <w:sz w:val="18"/>
                      <w:szCs w:val="18"/>
                    </w:rPr>
                    <w:t xml:space="preserve"> destinés à enregistrer la provision technique spéciale et la provision technique complémentaire, figurant dans les lignes </w:t>
                  </w:r>
                  <w:r w:rsidRPr="00706B38">
                    <w:rPr>
                      <w:sz w:val="18"/>
                      <w:szCs w:val="18"/>
                    </w:rPr>
                    <w:t>R1</w:t>
                  </w:r>
                  <w:ins w:id="0" w:author="Aurore Cambou" w:date="2017-08-09T15:43:00Z">
                    <w:r w:rsidR="00E764CE">
                      <w:rPr>
                        <w:sz w:val="18"/>
                        <w:szCs w:val="18"/>
                      </w:rPr>
                      <w:t>361</w:t>
                    </w:r>
                  </w:ins>
                  <w:del w:id="1" w:author="Aurore Cambou" w:date="2017-08-09T15:43:00Z">
                    <w:r w:rsidRPr="00706B38" w:rsidDel="00E764CE">
                      <w:rPr>
                        <w:sz w:val="18"/>
                        <w:szCs w:val="18"/>
                      </w:rPr>
                      <w:delText>5</w:delText>
                    </w:r>
                    <w:r w:rsidR="00706B38" w:rsidRPr="00706B38" w:rsidDel="00E764CE">
                      <w:rPr>
                        <w:sz w:val="18"/>
                        <w:szCs w:val="18"/>
                      </w:rPr>
                      <w:delText>4</w:delText>
                    </w:r>
                    <w:r w:rsidRPr="00706B38" w:rsidDel="00E764CE">
                      <w:rPr>
                        <w:sz w:val="18"/>
                        <w:szCs w:val="18"/>
                      </w:rPr>
                      <w:delText>0</w:delText>
                    </w:r>
                  </w:del>
                  <w:r w:rsidRPr="00706B38">
                    <w:rPr>
                      <w:sz w:val="18"/>
                      <w:szCs w:val="18"/>
                    </w:rPr>
                    <w:t xml:space="preserve"> et R1</w:t>
                  </w:r>
                  <w:ins w:id="2" w:author="Aurore Cambou" w:date="2017-08-09T15:43:00Z">
                    <w:r w:rsidR="00E764CE">
                      <w:rPr>
                        <w:sz w:val="18"/>
                        <w:szCs w:val="18"/>
                      </w:rPr>
                      <w:t>362</w:t>
                    </w:r>
                  </w:ins>
                  <w:del w:id="3" w:author="Aurore Cambou" w:date="2017-08-09T15:43:00Z">
                    <w:r w:rsidR="00706B38" w:rsidRPr="00706B38" w:rsidDel="00E764CE">
                      <w:rPr>
                        <w:sz w:val="18"/>
                        <w:szCs w:val="18"/>
                      </w:rPr>
                      <w:delText>55</w:delText>
                    </w:r>
                    <w:r w:rsidRPr="00706B38" w:rsidDel="00E764CE">
                      <w:rPr>
                        <w:sz w:val="18"/>
                        <w:szCs w:val="18"/>
                      </w:rPr>
                      <w:delText>0</w:delText>
                    </w:r>
                  </w:del>
                  <w:r w:rsidRPr="000314A2">
                    <w:rPr>
                      <w:sz w:val="18"/>
                      <w:szCs w:val="18"/>
                    </w:rPr>
                    <w:t xml:space="preserve"> de l’état FC.02.01</w:t>
                  </w:r>
                  <w:r w:rsidR="00706B38">
                    <w:rPr>
                      <w:sz w:val="18"/>
                      <w:szCs w:val="18"/>
                    </w:rPr>
                    <w:t xml:space="preserve"> (pour les cantons)</w:t>
                  </w:r>
                </w:p>
              </w:tc>
            </w:tr>
            <w:tr w:rsidR="00B94888" w:rsidRPr="00153A26" w:rsidTr="00454862">
              <w:tc>
                <w:tcPr>
                  <w:tcW w:w="5416" w:type="dxa"/>
                  <w:shd w:val="clear" w:color="auto" w:fill="DBE5F1" w:themeFill="accent1" w:themeFillTint="33"/>
                </w:tcPr>
                <w:p w:rsidR="00B94888" w:rsidRPr="00141D3E" w:rsidRDefault="00B94888" w:rsidP="00926BF7">
                  <w:pPr>
                    <w:ind w:left="284"/>
                    <w:contextualSpacing/>
                    <w:rPr>
                      <w:sz w:val="18"/>
                      <w:szCs w:val="18"/>
                    </w:rPr>
                  </w:pPr>
                  <w:r w:rsidRPr="00141D3E">
                    <w:rPr>
                      <w:sz w:val="18"/>
                      <w:szCs w:val="18"/>
                    </w:rPr>
                    <w:t>Provisions mathématiques - Affaires directes</w:t>
                  </w:r>
                </w:p>
                <w:p w:rsidR="00B94888" w:rsidRPr="00141D3E" w:rsidRDefault="00B94888" w:rsidP="00926BF7">
                  <w:pPr>
                    <w:ind w:left="567"/>
                    <w:contextualSpacing/>
                    <w:rPr>
                      <w:sz w:val="18"/>
                      <w:szCs w:val="18"/>
                    </w:rPr>
                  </w:pPr>
                  <w:r w:rsidRPr="00141D3E">
                    <w:rPr>
                      <w:sz w:val="18"/>
                      <w:szCs w:val="18"/>
                    </w:rPr>
                    <w:t>dont PM décès</w:t>
                  </w:r>
                </w:p>
                <w:p w:rsidR="00B94888" w:rsidRPr="00141D3E" w:rsidRDefault="00B94888" w:rsidP="00926BF7">
                  <w:pPr>
                    <w:ind w:left="567"/>
                    <w:contextualSpacing/>
                    <w:rPr>
                      <w:sz w:val="18"/>
                      <w:szCs w:val="18"/>
                    </w:rPr>
                  </w:pPr>
                  <w:r w:rsidRPr="00141D3E">
                    <w:rPr>
                      <w:sz w:val="18"/>
                      <w:szCs w:val="18"/>
                    </w:rPr>
                    <w:t>dont PM de rentes en cours de constitution</w:t>
                  </w:r>
                </w:p>
                <w:p w:rsidR="00B94888" w:rsidRPr="00141D3E" w:rsidRDefault="00B94888" w:rsidP="00926BF7">
                  <w:pPr>
                    <w:ind w:left="567"/>
                    <w:contextualSpacing/>
                    <w:rPr>
                      <w:sz w:val="18"/>
                      <w:szCs w:val="18"/>
                    </w:rPr>
                  </w:pPr>
                  <w:r w:rsidRPr="00141D3E">
                    <w:rPr>
                      <w:sz w:val="18"/>
                      <w:szCs w:val="18"/>
                    </w:rPr>
                    <w:t>dont PM de rentes en service</w:t>
                  </w:r>
                </w:p>
                <w:p w:rsidR="00B94888" w:rsidRPr="00141D3E" w:rsidRDefault="00B94888" w:rsidP="00926BF7">
                  <w:pPr>
                    <w:ind w:left="567"/>
                    <w:contextualSpacing/>
                    <w:rPr>
                      <w:sz w:val="18"/>
                      <w:szCs w:val="18"/>
                    </w:rPr>
                  </w:pPr>
                  <w:r w:rsidRPr="00141D3E">
                    <w:rPr>
                      <w:sz w:val="18"/>
                      <w:szCs w:val="18"/>
                    </w:rPr>
                    <w:t>dont autres PM</w:t>
                  </w:r>
                </w:p>
              </w:tc>
              <w:tc>
                <w:tcPr>
                  <w:tcW w:w="1134" w:type="dxa"/>
                  <w:shd w:val="clear" w:color="auto" w:fill="DBE5F1" w:themeFill="accent1" w:themeFillTint="33"/>
                </w:tcPr>
                <w:p w:rsidR="00B94888" w:rsidRPr="00141D3E" w:rsidRDefault="00B94888" w:rsidP="009D7D06">
                  <w:pPr>
                    <w:contextualSpacing/>
                    <w:rPr>
                      <w:sz w:val="18"/>
                      <w:szCs w:val="18"/>
                    </w:rPr>
                  </w:pPr>
                  <w:r w:rsidRPr="00141D3E">
                    <w:rPr>
                      <w:sz w:val="18"/>
                      <w:szCs w:val="18"/>
                    </w:rPr>
                    <w:t>R13</w:t>
                  </w:r>
                  <w:r w:rsidR="00F409C6">
                    <w:rPr>
                      <w:sz w:val="18"/>
                      <w:szCs w:val="18"/>
                    </w:rPr>
                    <w:t>0</w:t>
                  </w:r>
                  <w:r w:rsidRPr="00141D3E">
                    <w:rPr>
                      <w:sz w:val="18"/>
                      <w:szCs w:val="18"/>
                    </w:rPr>
                    <w:t>0</w:t>
                  </w:r>
                </w:p>
                <w:p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rsidR="00B94888" w:rsidRPr="00141D3E" w:rsidRDefault="00F409C6" w:rsidP="009D7D06">
                  <w:pPr>
                    <w:contextualSpacing/>
                    <w:rPr>
                      <w:sz w:val="18"/>
                      <w:szCs w:val="18"/>
                    </w:rPr>
                  </w:pPr>
                  <w:r>
                    <w:rPr>
                      <w:sz w:val="18"/>
                      <w:szCs w:val="18"/>
                    </w:rPr>
                    <w:t>R132</w:t>
                  </w:r>
                  <w:r w:rsidR="00B94888" w:rsidRPr="00141D3E">
                    <w:rPr>
                      <w:sz w:val="18"/>
                      <w:szCs w:val="18"/>
                    </w:rPr>
                    <w:t>0</w:t>
                  </w:r>
                </w:p>
                <w:p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rsidR="00B94888" w:rsidRPr="00141D3E" w:rsidRDefault="00B94888" w:rsidP="00F409C6">
                  <w:pPr>
                    <w:contextualSpacing/>
                    <w:rPr>
                      <w:sz w:val="18"/>
                      <w:szCs w:val="18"/>
                    </w:rPr>
                  </w:pPr>
                  <w:r w:rsidRPr="00141D3E">
                    <w:rPr>
                      <w:sz w:val="18"/>
                      <w:szCs w:val="18"/>
                    </w:rPr>
                    <w:t>R13</w:t>
                  </w:r>
                  <w:r w:rsidR="00F409C6">
                    <w:rPr>
                      <w:sz w:val="18"/>
                      <w:szCs w:val="18"/>
                    </w:rPr>
                    <w:t>4</w:t>
                  </w:r>
                  <w:r w:rsidRPr="00141D3E">
                    <w:rPr>
                      <w:sz w:val="18"/>
                      <w:szCs w:val="18"/>
                    </w:rPr>
                    <w:t>0</w:t>
                  </w:r>
                </w:p>
              </w:tc>
              <w:tc>
                <w:tcPr>
                  <w:tcW w:w="1134" w:type="dxa"/>
                  <w:shd w:val="clear" w:color="auto" w:fill="DBE5F1" w:themeFill="accent1" w:themeFillTint="33"/>
                </w:tcPr>
                <w:p w:rsidR="00B94888" w:rsidRPr="00141D3E" w:rsidRDefault="00B94888" w:rsidP="009D7D06">
                  <w:pPr>
                    <w:contextualSpacing/>
                    <w:rPr>
                      <w:sz w:val="18"/>
                      <w:szCs w:val="18"/>
                    </w:rPr>
                  </w:pPr>
                  <w:r w:rsidRPr="00141D3E">
                    <w:rPr>
                      <w:sz w:val="18"/>
                      <w:szCs w:val="18"/>
                    </w:rPr>
                    <w:t>R13</w:t>
                  </w:r>
                  <w:r w:rsidR="00F409C6">
                    <w:rPr>
                      <w:sz w:val="18"/>
                      <w:szCs w:val="18"/>
                    </w:rPr>
                    <w:t>1</w:t>
                  </w:r>
                  <w:r w:rsidRPr="00141D3E">
                    <w:rPr>
                      <w:sz w:val="18"/>
                      <w:szCs w:val="18"/>
                    </w:rPr>
                    <w:t>0</w:t>
                  </w:r>
                </w:p>
                <w:p w:rsidR="00B94888" w:rsidRPr="00141D3E" w:rsidRDefault="00B94888" w:rsidP="009D7D06">
                  <w:pPr>
                    <w:contextualSpacing/>
                    <w:rPr>
                      <w:sz w:val="18"/>
                      <w:szCs w:val="18"/>
                    </w:rPr>
                  </w:pPr>
                  <w:r w:rsidRPr="00141D3E">
                    <w:rPr>
                      <w:sz w:val="18"/>
                      <w:szCs w:val="18"/>
                    </w:rPr>
                    <w:t>R13</w:t>
                  </w:r>
                  <w:r w:rsidR="00F409C6">
                    <w:rPr>
                      <w:sz w:val="18"/>
                      <w:szCs w:val="18"/>
                    </w:rPr>
                    <w:t>2</w:t>
                  </w:r>
                  <w:r w:rsidRPr="00141D3E">
                    <w:rPr>
                      <w:sz w:val="18"/>
                      <w:szCs w:val="18"/>
                    </w:rPr>
                    <w:t>0</w:t>
                  </w:r>
                </w:p>
                <w:p w:rsidR="00B94888" w:rsidRPr="00141D3E" w:rsidRDefault="00B94888" w:rsidP="009D7D06">
                  <w:pPr>
                    <w:contextualSpacing/>
                    <w:rPr>
                      <w:sz w:val="18"/>
                      <w:szCs w:val="18"/>
                    </w:rPr>
                  </w:pPr>
                  <w:r w:rsidRPr="00141D3E">
                    <w:rPr>
                      <w:sz w:val="18"/>
                      <w:szCs w:val="18"/>
                    </w:rPr>
                    <w:t>R13</w:t>
                  </w:r>
                  <w:r w:rsidR="00F409C6">
                    <w:rPr>
                      <w:sz w:val="18"/>
                      <w:szCs w:val="18"/>
                    </w:rPr>
                    <w:t>3</w:t>
                  </w:r>
                  <w:r w:rsidRPr="00141D3E">
                    <w:rPr>
                      <w:sz w:val="18"/>
                      <w:szCs w:val="18"/>
                    </w:rPr>
                    <w:t>0</w:t>
                  </w:r>
                </w:p>
                <w:p w:rsidR="00B94888" w:rsidRPr="00141D3E" w:rsidRDefault="00B94888" w:rsidP="009D7D06">
                  <w:pPr>
                    <w:contextualSpacing/>
                    <w:rPr>
                      <w:sz w:val="18"/>
                      <w:szCs w:val="18"/>
                    </w:rPr>
                  </w:pPr>
                  <w:r w:rsidRPr="00141D3E">
                    <w:rPr>
                      <w:sz w:val="18"/>
                      <w:szCs w:val="18"/>
                    </w:rPr>
                    <w:t>R13</w:t>
                  </w:r>
                  <w:r w:rsidR="00F409C6">
                    <w:rPr>
                      <w:sz w:val="18"/>
                      <w:szCs w:val="18"/>
                    </w:rPr>
                    <w:t>4</w:t>
                  </w:r>
                  <w:r w:rsidRPr="00141D3E">
                    <w:rPr>
                      <w:sz w:val="18"/>
                      <w:szCs w:val="18"/>
                    </w:rPr>
                    <w:t>0</w:t>
                  </w:r>
                </w:p>
                <w:p w:rsidR="00B94888" w:rsidRPr="00141D3E" w:rsidRDefault="00B94888" w:rsidP="00F409C6">
                  <w:pPr>
                    <w:contextualSpacing/>
                    <w:rPr>
                      <w:sz w:val="18"/>
                      <w:szCs w:val="18"/>
                    </w:rPr>
                  </w:pPr>
                  <w:r w:rsidRPr="00141D3E">
                    <w:rPr>
                      <w:sz w:val="18"/>
                      <w:szCs w:val="18"/>
                    </w:rPr>
                    <w:t>R13</w:t>
                  </w:r>
                  <w:r w:rsidR="00F409C6">
                    <w:rPr>
                      <w:sz w:val="18"/>
                      <w:szCs w:val="18"/>
                    </w:rPr>
                    <w:t>5</w:t>
                  </w:r>
                  <w:r w:rsidRPr="00141D3E">
                    <w:rPr>
                      <w:sz w:val="18"/>
                      <w:szCs w:val="18"/>
                    </w:rPr>
                    <w:t>0</w:t>
                  </w:r>
                </w:p>
              </w:tc>
              <w:tc>
                <w:tcPr>
                  <w:tcW w:w="1985" w:type="dxa"/>
                  <w:vMerge w:val="restart"/>
                  <w:shd w:val="clear" w:color="auto" w:fill="DBE5F1" w:themeFill="accent1" w:themeFillTint="33"/>
                  <w:vAlign w:val="center"/>
                </w:tcPr>
                <w:p w:rsidR="00B94888" w:rsidRPr="00141D3E" w:rsidRDefault="00B94888" w:rsidP="00020737">
                  <w:pPr>
                    <w:contextualSpacing/>
                    <w:rPr>
                      <w:sz w:val="18"/>
                      <w:szCs w:val="18"/>
                    </w:rPr>
                  </w:pPr>
                  <w:proofErr w:type="spellStart"/>
                  <w:r w:rsidRPr="00141D3E">
                    <w:rPr>
                      <w:sz w:val="18"/>
                      <w:szCs w:val="18"/>
                    </w:rPr>
                    <w:t>Sous-comptes</w:t>
                  </w:r>
                  <w:proofErr w:type="spellEnd"/>
                  <w:r w:rsidRPr="00141D3E">
                    <w:rPr>
                      <w:sz w:val="18"/>
                      <w:szCs w:val="18"/>
                    </w:rPr>
                    <w:t xml:space="preserve"> correspondants du compte 300</w:t>
                  </w:r>
                </w:p>
              </w:tc>
              <w:tc>
                <w:tcPr>
                  <w:tcW w:w="2409" w:type="dxa"/>
                  <w:shd w:val="clear" w:color="auto" w:fill="DBE5F1" w:themeFill="accent1" w:themeFillTint="33"/>
                  <w:vAlign w:val="center"/>
                </w:tcPr>
                <w:p w:rsidR="00B94888" w:rsidRPr="00141D3E" w:rsidRDefault="00B94888" w:rsidP="000769CA">
                  <w:pPr>
                    <w:contextualSpacing/>
                    <w:rPr>
                      <w:sz w:val="18"/>
                      <w:szCs w:val="18"/>
                    </w:rPr>
                  </w:pPr>
                  <w:r w:rsidRPr="00141D3E">
                    <w:rPr>
                      <w:sz w:val="18"/>
                      <w:szCs w:val="18"/>
                    </w:rPr>
                    <w:t>3000</w:t>
                  </w:r>
                </w:p>
              </w:tc>
              <w:tc>
                <w:tcPr>
                  <w:tcW w:w="2297" w:type="dxa"/>
                  <w:shd w:val="clear" w:color="auto" w:fill="DBE5F1" w:themeFill="accent1" w:themeFillTint="33"/>
                </w:tcPr>
                <w:p w:rsidR="00B94888" w:rsidRPr="00141D3E" w:rsidRDefault="00B94888" w:rsidP="009D7D06">
                  <w:pPr>
                    <w:contextualSpacing/>
                    <w:rPr>
                      <w:sz w:val="18"/>
                      <w:szCs w:val="18"/>
                    </w:rPr>
                  </w:pPr>
                </w:p>
              </w:tc>
            </w:tr>
            <w:tr w:rsidR="00B94888" w:rsidRPr="00153A26" w:rsidTr="00454862">
              <w:tc>
                <w:tcPr>
                  <w:tcW w:w="5416" w:type="dxa"/>
                  <w:shd w:val="clear" w:color="auto" w:fill="DBE5F1" w:themeFill="accent1" w:themeFillTint="33"/>
                </w:tcPr>
                <w:p w:rsidR="00B94888" w:rsidRPr="00141D3E" w:rsidRDefault="00B94888" w:rsidP="00926BF7">
                  <w:pPr>
                    <w:ind w:left="284"/>
                    <w:contextualSpacing/>
                    <w:rPr>
                      <w:sz w:val="18"/>
                      <w:szCs w:val="18"/>
                    </w:rPr>
                  </w:pPr>
                  <w:r w:rsidRPr="00141D3E">
                    <w:rPr>
                      <w:sz w:val="18"/>
                      <w:szCs w:val="18"/>
                    </w:rPr>
                    <w:t>Provisions de gestion - Affaires directes</w:t>
                  </w:r>
                </w:p>
              </w:tc>
              <w:tc>
                <w:tcPr>
                  <w:tcW w:w="1134" w:type="dxa"/>
                  <w:shd w:val="clear" w:color="auto" w:fill="DBE5F1" w:themeFill="accent1" w:themeFillTint="33"/>
                </w:tcPr>
                <w:p w:rsidR="00B94888" w:rsidRPr="00141D3E" w:rsidRDefault="00B94888" w:rsidP="00F409C6">
                  <w:pPr>
                    <w:contextualSpacing/>
                    <w:rPr>
                      <w:sz w:val="18"/>
                      <w:szCs w:val="18"/>
                    </w:rPr>
                  </w:pPr>
                  <w:r w:rsidRPr="00141D3E">
                    <w:rPr>
                      <w:sz w:val="18"/>
                      <w:szCs w:val="18"/>
                    </w:rPr>
                    <w:t>R1</w:t>
                  </w:r>
                  <w:r w:rsidR="00F409C6">
                    <w:rPr>
                      <w:sz w:val="18"/>
                      <w:szCs w:val="18"/>
                    </w:rPr>
                    <w:t>35</w:t>
                  </w:r>
                  <w:r w:rsidRPr="00141D3E">
                    <w:rPr>
                      <w:sz w:val="18"/>
                      <w:szCs w:val="18"/>
                    </w:rPr>
                    <w:t>0</w:t>
                  </w:r>
                </w:p>
              </w:tc>
              <w:tc>
                <w:tcPr>
                  <w:tcW w:w="1134" w:type="dxa"/>
                  <w:shd w:val="clear" w:color="auto" w:fill="DBE5F1" w:themeFill="accent1" w:themeFillTint="33"/>
                </w:tcPr>
                <w:p w:rsidR="00B94888" w:rsidRPr="00141D3E" w:rsidRDefault="00B94888" w:rsidP="00F409C6">
                  <w:pPr>
                    <w:contextualSpacing/>
                    <w:rPr>
                      <w:sz w:val="18"/>
                      <w:szCs w:val="18"/>
                    </w:rPr>
                  </w:pPr>
                  <w:r w:rsidRPr="00141D3E">
                    <w:rPr>
                      <w:sz w:val="18"/>
                      <w:szCs w:val="18"/>
                    </w:rPr>
                    <w:t>R13</w:t>
                  </w:r>
                  <w:r w:rsidR="00F409C6">
                    <w:rPr>
                      <w:sz w:val="18"/>
                      <w:szCs w:val="18"/>
                    </w:rPr>
                    <w:t>6</w:t>
                  </w:r>
                  <w:r w:rsidRPr="00141D3E">
                    <w:rPr>
                      <w:sz w:val="18"/>
                      <w:szCs w:val="18"/>
                    </w:rPr>
                    <w:t>0</w:t>
                  </w:r>
                </w:p>
              </w:tc>
              <w:tc>
                <w:tcPr>
                  <w:tcW w:w="1985" w:type="dxa"/>
                  <w:vMerge/>
                  <w:shd w:val="clear" w:color="auto" w:fill="DBE5F1" w:themeFill="accent1" w:themeFillTint="33"/>
                </w:tcPr>
                <w:p w:rsidR="00B94888" w:rsidRPr="00141D3E" w:rsidRDefault="00B94888" w:rsidP="009D7D06">
                  <w:pPr>
                    <w:contextualSpacing/>
                    <w:rPr>
                      <w:sz w:val="18"/>
                      <w:szCs w:val="18"/>
                    </w:rPr>
                  </w:pPr>
                </w:p>
              </w:tc>
              <w:tc>
                <w:tcPr>
                  <w:tcW w:w="2409" w:type="dxa"/>
                  <w:shd w:val="clear" w:color="auto" w:fill="DBE5F1" w:themeFill="accent1" w:themeFillTint="33"/>
                </w:tcPr>
                <w:p w:rsidR="00B94888" w:rsidRPr="00141D3E" w:rsidRDefault="00B94888" w:rsidP="009D7D06">
                  <w:pPr>
                    <w:contextualSpacing/>
                    <w:rPr>
                      <w:sz w:val="18"/>
                      <w:szCs w:val="18"/>
                    </w:rPr>
                  </w:pPr>
                  <w:r w:rsidRPr="00141D3E">
                    <w:rPr>
                      <w:sz w:val="18"/>
                      <w:szCs w:val="18"/>
                    </w:rPr>
                    <w:t>3003</w:t>
                  </w:r>
                </w:p>
              </w:tc>
              <w:tc>
                <w:tcPr>
                  <w:tcW w:w="2297" w:type="dxa"/>
                  <w:shd w:val="clear" w:color="auto" w:fill="DBE5F1" w:themeFill="accent1" w:themeFillTint="33"/>
                </w:tcPr>
                <w:p w:rsidR="00B94888" w:rsidRPr="00141D3E" w:rsidRDefault="00B94888" w:rsidP="009D7D06">
                  <w:pPr>
                    <w:contextualSpacing/>
                    <w:rPr>
                      <w:sz w:val="18"/>
                      <w:szCs w:val="18"/>
                    </w:rPr>
                  </w:pPr>
                  <w:r w:rsidRPr="00141D3E">
                    <w:rPr>
                      <w:sz w:val="18"/>
                      <w:szCs w:val="18"/>
                    </w:rPr>
                    <w:t>3001</w:t>
                  </w:r>
                </w:p>
              </w:tc>
            </w:tr>
            <w:tr w:rsidR="00B94888" w:rsidRPr="00153A26" w:rsidTr="00454862">
              <w:tc>
                <w:tcPr>
                  <w:tcW w:w="5416" w:type="dxa"/>
                  <w:shd w:val="clear" w:color="auto" w:fill="DBE5F1" w:themeFill="accent1" w:themeFillTint="33"/>
                </w:tcPr>
                <w:p w:rsidR="00B94888" w:rsidRPr="00141D3E" w:rsidRDefault="00B94888" w:rsidP="00926BF7">
                  <w:pPr>
                    <w:ind w:left="284"/>
                    <w:contextualSpacing/>
                    <w:rPr>
                      <w:sz w:val="18"/>
                      <w:szCs w:val="18"/>
                    </w:rPr>
                  </w:pPr>
                  <w:r w:rsidRPr="00141D3E">
                    <w:rPr>
                      <w:sz w:val="18"/>
                      <w:szCs w:val="18"/>
                    </w:rPr>
                    <w:t>Provisions pour frais d'acquisition reportés - Affaires directes</w:t>
                  </w:r>
                </w:p>
              </w:tc>
              <w:tc>
                <w:tcPr>
                  <w:tcW w:w="1134" w:type="dxa"/>
                  <w:shd w:val="clear" w:color="auto" w:fill="DBE5F1" w:themeFill="accent1" w:themeFillTint="33"/>
                </w:tcPr>
                <w:p w:rsidR="00B94888" w:rsidRPr="00141D3E" w:rsidRDefault="00B94888" w:rsidP="00F409C6">
                  <w:pPr>
                    <w:contextualSpacing/>
                    <w:rPr>
                      <w:sz w:val="18"/>
                      <w:szCs w:val="18"/>
                    </w:rPr>
                  </w:pPr>
                  <w:r w:rsidRPr="00141D3E">
                    <w:rPr>
                      <w:sz w:val="18"/>
                      <w:szCs w:val="18"/>
                    </w:rPr>
                    <w:t>R1</w:t>
                  </w:r>
                  <w:r w:rsidR="00F409C6">
                    <w:rPr>
                      <w:sz w:val="18"/>
                      <w:szCs w:val="18"/>
                    </w:rPr>
                    <w:t>36</w:t>
                  </w:r>
                  <w:r w:rsidRPr="00141D3E">
                    <w:rPr>
                      <w:sz w:val="18"/>
                      <w:szCs w:val="18"/>
                    </w:rPr>
                    <w:t>0</w:t>
                  </w:r>
                </w:p>
              </w:tc>
              <w:tc>
                <w:tcPr>
                  <w:tcW w:w="1134" w:type="dxa"/>
                  <w:shd w:val="clear" w:color="auto" w:fill="DBE5F1" w:themeFill="accent1" w:themeFillTint="33"/>
                </w:tcPr>
                <w:p w:rsidR="00B94888" w:rsidRPr="00141D3E" w:rsidRDefault="00B94888" w:rsidP="00F409C6">
                  <w:pPr>
                    <w:contextualSpacing/>
                    <w:rPr>
                      <w:sz w:val="18"/>
                      <w:szCs w:val="18"/>
                    </w:rPr>
                  </w:pPr>
                  <w:r w:rsidRPr="00141D3E">
                    <w:rPr>
                      <w:sz w:val="18"/>
                      <w:szCs w:val="18"/>
                    </w:rPr>
                    <w:t>R13</w:t>
                  </w:r>
                  <w:r w:rsidR="00F409C6">
                    <w:rPr>
                      <w:sz w:val="18"/>
                      <w:szCs w:val="18"/>
                    </w:rPr>
                    <w:t>7</w:t>
                  </w:r>
                  <w:r w:rsidRPr="00141D3E">
                    <w:rPr>
                      <w:sz w:val="18"/>
                      <w:szCs w:val="18"/>
                    </w:rPr>
                    <w:t>0</w:t>
                  </w:r>
                </w:p>
              </w:tc>
              <w:tc>
                <w:tcPr>
                  <w:tcW w:w="1985" w:type="dxa"/>
                  <w:vMerge/>
                  <w:shd w:val="clear" w:color="auto" w:fill="DBE5F1" w:themeFill="accent1" w:themeFillTint="33"/>
                </w:tcPr>
                <w:p w:rsidR="00B94888" w:rsidRPr="00141D3E" w:rsidRDefault="00B94888" w:rsidP="009D7D06">
                  <w:pPr>
                    <w:contextualSpacing/>
                    <w:rPr>
                      <w:sz w:val="18"/>
                      <w:szCs w:val="18"/>
                    </w:rPr>
                  </w:pPr>
                </w:p>
              </w:tc>
              <w:tc>
                <w:tcPr>
                  <w:tcW w:w="2409" w:type="dxa"/>
                  <w:shd w:val="clear" w:color="auto" w:fill="DBE5F1" w:themeFill="accent1" w:themeFillTint="33"/>
                </w:tcPr>
                <w:p w:rsidR="00B94888" w:rsidRPr="00141D3E" w:rsidRDefault="00B94888" w:rsidP="000769CA">
                  <w:pPr>
                    <w:contextualSpacing/>
                    <w:rPr>
                      <w:sz w:val="18"/>
                      <w:szCs w:val="18"/>
                    </w:rPr>
                  </w:pPr>
                  <w:r w:rsidRPr="00141D3E">
                    <w:rPr>
                      <w:sz w:val="18"/>
                      <w:szCs w:val="18"/>
                    </w:rPr>
                    <w:t>3002</w:t>
                  </w:r>
                </w:p>
              </w:tc>
              <w:tc>
                <w:tcPr>
                  <w:tcW w:w="2297" w:type="dxa"/>
                  <w:shd w:val="clear" w:color="auto" w:fill="DBE5F1" w:themeFill="accent1" w:themeFillTint="33"/>
                </w:tcPr>
                <w:p w:rsidR="00B94888" w:rsidRPr="00141D3E" w:rsidRDefault="00B94888" w:rsidP="009D7D06">
                  <w:pPr>
                    <w:contextualSpacing/>
                    <w:rPr>
                      <w:sz w:val="18"/>
                      <w:szCs w:val="18"/>
                    </w:rPr>
                  </w:pPr>
                  <w:r w:rsidRPr="00141D3E">
                    <w:rPr>
                      <w:sz w:val="18"/>
                      <w:szCs w:val="18"/>
                    </w:rPr>
                    <w:t>3002</w:t>
                  </w:r>
                </w:p>
              </w:tc>
            </w:tr>
            <w:tr w:rsidR="0014713A" w:rsidRPr="00153A26" w:rsidTr="00454862">
              <w:trPr>
                <w:ins w:id="4" w:author="K843971" w:date="2017-05-12T11:06:00Z"/>
              </w:trPr>
              <w:tc>
                <w:tcPr>
                  <w:tcW w:w="5416" w:type="dxa"/>
                  <w:shd w:val="clear" w:color="auto" w:fill="DBE5F1" w:themeFill="accent1" w:themeFillTint="33"/>
                </w:tcPr>
                <w:p w:rsidR="0014713A" w:rsidRPr="00141D3E" w:rsidRDefault="0014713A" w:rsidP="00926BF7">
                  <w:pPr>
                    <w:ind w:left="284"/>
                    <w:contextualSpacing/>
                    <w:rPr>
                      <w:ins w:id="5" w:author="K843971" w:date="2017-05-12T11:06:00Z"/>
                      <w:sz w:val="18"/>
                      <w:szCs w:val="18"/>
                    </w:rPr>
                  </w:pPr>
                  <w:ins w:id="6" w:author="K843971" w:date="2017-05-12T11:07:00Z">
                    <w:r>
                      <w:rPr>
                        <w:sz w:val="18"/>
                        <w:szCs w:val="18"/>
                      </w:rPr>
                      <w:t>Provision technique spéciale</w:t>
                    </w:r>
                  </w:ins>
                </w:p>
              </w:tc>
              <w:tc>
                <w:tcPr>
                  <w:tcW w:w="1134" w:type="dxa"/>
                  <w:shd w:val="clear" w:color="auto" w:fill="DBE5F1" w:themeFill="accent1" w:themeFillTint="33"/>
                </w:tcPr>
                <w:p w:rsidR="0014713A" w:rsidRPr="00141D3E" w:rsidRDefault="0014713A" w:rsidP="00F409C6">
                  <w:pPr>
                    <w:contextualSpacing/>
                    <w:rPr>
                      <w:ins w:id="7" w:author="K843971" w:date="2017-05-12T11:06:00Z"/>
                      <w:sz w:val="18"/>
                      <w:szCs w:val="18"/>
                    </w:rPr>
                  </w:pPr>
                  <w:ins w:id="8" w:author="K843971" w:date="2017-05-12T11:07:00Z">
                    <w:r>
                      <w:rPr>
                        <w:sz w:val="18"/>
                        <w:szCs w:val="18"/>
                      </w:rPr>
                      <w:t>R1361</w:t>
                    </w:r>
                  </w:ins>
                </w:p>
              </w:tc>
              <w:tc>
                <w:tcPr>
                  <w:tcW w:w="1134" w:type="dxa"/>
                  <w:shd w:val="clear" w:color="auto" w:fill="DBE5F1" w:themeFill="accent1" w:themeFillTint="33"/>
                </w:tcPr>
                <w:p w:rsidR="0014713A" w:rsidRPr="00141D3E" w:rsidRDefault="0014713A" w:rsidP="00F409C6">
                  <w:pPr>
                    <w:contextualSpacing/>
                    <w:rPr>
                      <w:ins w:id="9" w:author="K843971" w:date="2017-05-12T11:06:00Z"/>
                      <w:sz w:val="18"/>
                      <w:szCs w:val="18"/>
                    </w:rPr>
                  </w:pPr>
                  <w:ins w:id="10" w:author="K843971" w:date="2017-05-12T11:07:00Z">
                    <w:r>
                      <w:rPr>
                        <w:sz w:val="18"/>
                        <w:szCs w:val="18"/>
                      </w:rPr>
                      <w:t>NA</w:t>
                    </w:r>
                  </w:ins>
                </w:p>
              </w:tc>
              <w:tc>
                <w:tcPr>
                  <w:tcW w:w="1985" w:type="dxa"/>
                  <w:shd w:val="clear" w:color="auto" w:fill="DBE5F1" w:themeFill="accent1" w:themeFillTint="33"/>
                </w:tcPr>
                <w:p w:rsidR="0014713A" w:rsidRPr="00141D3E" w:rsidRDefault="0014713A" w:rsidP="009D7D06">
                  <w:pPr>
                    <w:contextualSpacing/>
                    <w:rPr>
                      <w:ins w:id="11" w:author="K843971" w:date="2017-05-12T11:06:00Z"/>
                      <w:sz w:val="18"/>
                      <w:szCs w:val="18"/>
                    </w:rPr>
                  </w:pPr>
                  <w:proofErr w:type="spellStart"/>
                  <w:ins w:id="12" w:author="K843971" w:date="2017-05-12T11:08:00Z">
                    <w:r>
                      <w:rPr>
                        <w:sz w:val="18"/>
                        <w:szCs w:val="18"/>
                      </w:rPr>
                      <w:t>Sous-compte</w:t>
                    </w:r>
                    <w:proofErr w:type="spellEnd"/>
                    <w:r>
                      <w:rPr>
                        <w:sz w:val="18"/>
                        <w:szCs w:val="18"/>
                      </w:rPr>
                      <w:t xml:space="preserve"> dédié du compte 300</w:t>
                    </w:r>
                  </w:ins>
                </w:p>
              </w:tc>
              <w:tc>
                <w:tcPr>
                  <w:tcW w:w="2409" w:type="dxa"/>
                  <w:shd w:val="clear" w:color="auto" w:fill="DBE5F1" w:themeFill="accent1" w:themeFillTint="33"/>
                </w:tcPr>
                <w:p w:rsidR="0014713A" w:rsidRPr="00141D3E" w:rsidRDefault="0014713A" w:rsidP="00706B38">
                  <w:pPr>
                    <w:contextualSpacing/>
                    <w:rPr>
                      <w:ins w:id="13" w:author="K843971" w:date="2017-05-12T11:06:00Z"/>
                      <w:sz w:val="18"/>
                      <w:szCs w:val="18"/>
                    </w:rPr>
                  </w:pPr>
                  <w:ins w:id="14" w:author="K843971" w:date="2017-05-12T11:08:00Z">
                    <w:r>
                      <w:rPr>
                        <w:sz w:val="18"/>
                        <w:szCs w:val="18"/>
                      </w:rPr>
                      <w:t>3004</w:t>
                    </w:r>
                  </w:ins>
                </w:p>
              </w:tc>
              <w:tc>
                <w:tcPr>
                  <w:tcW w:w="2297" w:type="dxa"/>
                  <w:shd w:val="clear" w:color="auto" w:fill="DBE5F1" w:themeFill="accent1" w:themeFillTint="33"/>
                </w:tcPr>
                <w:p w:rsidR="0014713A" w:rsidRPr="00141D3E" w:rsidRDefault="0014713A" w:rsidP="009D7D06">
                  <w:pPr>
                    <w:contextualSpacing/>
                    <w:rPr>
                      <w:ins w:id="15" w:author="K843971" w:date="2017-05-12T11:06:00Z"/>
                      <w:sz w:val="18"/>
                      <w:szCs w:val="18"/>
                    </w:rPr>
                  </w:pPr>
                  <w:proofErr w:type="spellStart"/>
                  <w:ins w:id="16" w:author="K843971" w:date="2017-05-12T11:08:00Z">
                    <w:r>
                      <w:rPr>
                        <w:sz w:val="18"/>
                        <w:szCs w:val="18"/>
                      </w:rPr>
                      <w:t>Sous-compte</w:t>
                    </w:r>
                    <w:proofErr w:type="spellEnd"/>
                    <w:r>
                      <w:rPr>
                        <w:sz w:val="18"/>
                        <w:szCs w:val="18"/>
                      </w:rPr>
                      <w:t xml:space="preserve"> dédié du compte 300</w:t>
                    </w:r>
                  </w:ins>
                </w:p>
              </w:tc>
            </w:tr>
            <w:tr w:rsidR="0014713A" w:rsidRPr="00153A26" w:rsidTr="00E26969">
              <w:trPr>
                <w:ins w:id="17" w:author="K843971" w:date="2017-05-12T11:06:00Z"/>
              </w:trPr>
              <w:tc>
                <w:tcPr>
                  <w:tcW w:w="5416" w:type="dxa"/>
                  <w:shd w:val="clear" w:color="auto" w:fill="DBE5F1" w:themeFill="accent1" w:themeFillTint="33"/>
                </w:tcPr>
                <w:p w:rsidR="0014713A" w:rsidRPr="00141D3E" w:rsidRDefault="0014713A" w:rsidP="00926BF7">
                  <w:pPr>
                    <w:ind w:left="284"/>
                    <w:contextualSpacing/>
                    <w:rPr>
                      <w:ins w:id="18" w:author="K843971" w:date="2017-05-12T11:06:00Z"/>
                      <w:sz w:val="18"/>
                      <w:szCs w:val="18"/>
                    </w:rPr>
                  </w:pPr>
                  <w:ins w:id="19" w:author="K843971" w:date="2017-05-12T11:07:00Z">
                    <w:r>
                      <w:rPr>
                        <w:sz w:val="18"/>
                        <w:szCs w:val="18"/>
                      </w:rPr>
                      <w:t>Provision technique spéciale complémentaire</w:t>
                    </w:r>
                  </w:ins>
                </w:p>
              </w:tc>
              <w:tc>
                <w:tcPr>
                  <w:tcW w:w="1134" w:type="dxa"/>
                  <w:shd w:val="clear" w:color="auto" w:fill="DBE5F1" w:themeFill="accent1" w:themeFillTint="33"/>
                </w:tcPr>
                <w:p w:rsidR="0014713A" w:rsidRPr="00141D3E" w:rsidRDefault="0014713A" w:rsidP="00F409C6">
                  <w:pPr>
                    <w:contextualSpacing/>
                    <w:rPr>
                      <w:ins w:id="20" w:author="K843971" w:date="2017-05-12T11:06:00Z"/>
                      <w:sz w:val="18"/>
                      <w:szCs w:val="18"/>
                    </w:rPr>
                  </w:pPr>
                  <w:ins w:id="21" w:author="K843971" w:date="2017-05-12T11:07:00Z">
                    <w:r>
                      <w:rPr>
                        <w:sz w:val="18"/>
                        <w:szCs w:val="18"/>
                      </w:rPr>
                      <w:t>R1362</w:t>
                    </w:r>
                  </w:ins>
                </w:p>
              </w:tc>
              <w:tc>
                <w:tcPr>
                  <w:tcW w:w="1134" w:type="dxa"/>
                  <w:shd w:val="clear" w:color="auto" w:fill="DBE5F1" w:themeFill="accent1" w:themeFillTint="33"/>
                </w:tcPr>
                <w:p w:rsidR="0014713A" w:rsidRPr="00141D3E" w:rsidRDefault="0014713A" w:rsidP="00F409C6">
                  <w:pPr>
                    <w:contextualSpacing/>
                    <w:rPr>
                      <w:ins w:id="22" w:author="K843971" w:date="2017-05-12T11:06:00Z"/>
                      <w:sz w:val="18"/>
                      <w:szCs w:val="18"/>
                    </w:rPr>
                  </w:pPr>
                  <w:ins w:id="23" w:author="K843971" w:date="2017-05-12T11:07:00Z">
                    <w:r>
                      <w:rPr>
                        <w:sz w:val="18"/>
                        <w:szCs w:val="18"/>
                      </w:rPr>
                      <w:t>NA</w:t>
                    </w:r>
                  </w:ins>
                </w:p>
              </w:tc>
              <w:tc>
                <w:tcPr>
                  <w:tcW w:w="6691" w:type="dxa"/>
                  <w:gridSpan w:val="3"/>
                  <w:shd w:val="clear" w:color="auto" w:fill="DBE5F1" w:themeFill="accent1" w:themeFillTint="33"/>
                </w:tcPr>
                <w:p w:rsidR="0014713A" w:rsidRPr="00141D3E" w:rsidRDefault="0014713A" w:rsidP="009D7D06">
                  <w:pPr>
                    <w:contextualSpacing/>
                    <w:rPr>
                      <w:ins w:id="24" w:author="K843971" w:date="2017-05-12T11:06:00Z"/>
                      <w:sz w:val="18"/>
                      <w:szCs w:val="18"/>
                    </w:rPr>
                  </w:pPr>
                  <w:proofErr w:type="spellStart"/>
                  <w:ins w:id="25" w:author="K843971" w:date="2017-05-12T11:08:00Z">
                    <w:r>
                      <w:rPr>
                        <w:sz w:val="18"/>
                        <w:szCs w:val="18"/>
                      </w:rPr>
                      <w:t>Sous-compte</w:t>
                    </w:r>
                    <w:proofErr w:type="spellEnd"/>
                    <w:r>
                      <w:rPr>
                        <w:sz w:val="18"/>
                        <w:szCs w:val="18"/>
                      </w:rPr>
                      <w:t xml:space="preserve"> dédié du compte 300</w:t>
                    </w:r>
                  </w:ins>
                </w:p>
              </w:tc>
            </w:tr>
            <w:tr w:rsidR="0014713A" w:rsidRPr="00153A26" w:rsidTr="00454862">
              <w:tc>
                <w:tcPr>
                  <w:tcW w:w="5416" w:type="dxa"/>
                  <w:shd w:val="clear" w:color="auto" w:fill="DBE5F1" w:themeFill="accent1" w:themeFillTint="33"/>
                </w:tcPr>
                <w:p w:rsidR="0014713A" w:rsidRPr="00141D3E" w:rsidRDefault="0014713A" w:rsidP="00926BF7">
                  <w:pPr>
                    <w:ind w:left="284"/>
                    <w:contextualSpacing/>
                    <w:rPr>
                      <w:sz w:val="18"/>
                      <w:szCs w:val="18"/>
                    </w:rPr>
                  </w:pPr>
                  <w:r w:rsidRPr="00141D3E">
                    <w:rPr>
                      <w:sz w:val="18"/>
                      <w:szCs w:val="18"/>
                    </w:rPr>
                    <w:t>Provisions d'assurance vie - Acceptations</w:t>
                  </w:r>
                </w:p>
              </w:tc>
              <w:tc>
                <w:tcPr>
                  <w:tcW w:w="1134" w:type="dxa"/>
                  <w:shd w:val="clear" w:color="auto" w:fill="DBE5F1" w:themeFill="accent1" w:themeFillTint="33"/>
                </w:tcPr>
                <w:p w:rsidR="0014713A" w:rsidRPr="00141D3E" w:rsidRDefault="0014713A" w:rsidP="00F409C6">
                  <w:pPr>
                    <w:contextualSpacing/>
                    <w:rPr>
                      <w:sz w:val="18"/>
                      <w:szCs w:val="18"/>
                    </w:rPr>
                  </w:pPr>
                  <w:r w:rsidRPr="00141D3E">
                    <w:rPr>
                      <w:sz w:val="18"/>
                      <w:szCs w:val="18"/>
                    </w:rPr>
                    <w:t>R1</w:t>
                  </w:r>
                  <w:r>
                    <w:rPr>
                      <w:sz w:val="18"/>
                      <w:szCs w:val="18"/>
                    </w:rPr>
                    <w:t>37</w:t>
                  </w:r>
                  <w:r w:rsidRPr="00141D3E">
                    <w:rPr>
                      <w:sz w:val="18"/>
                      <w:szCs w:val="18"/>
                    </w:rPr>
                    <w:t>0</w:t>
                  </w:r>
                </w:p>
              </w:tc>
              <w:tc>
                <w:tcPr>
                  <w:tcW w:w="1134" w:type="dxa"/>
                  <w:shd w:val="clear" w:color="auto" w:fill="DBE5F1" w:themeFill="accent1" w:themeFillTint="33"/>
                </w:tcPr>
                <w:p w:rsidR="0014713A" w:rsidRPr="00141D3E" w:rsidRDefault="0014713A" w:rsidP="00F409C6">
                  <w:pPr>
                    <w:contextualSpacing/>
                    <w:rPr>
                      <w:sz w:val="18"/>
                      <w:szCs w:val="18"/>
                    </w:rPr>
                  </w:pPr>
                  <w:r w:rsidRPr="00141D3E">
                    <w:rPr>
                      <w:sz w:val="18"/>
                      <w:szCs w:val="18"/>
                    </w:rPr>
                    <w:t>R13</w:t>
                  </w:r>
                  <w:r>
                    <w:rPr>
                      <w:sz w:val="18"/>
                      <w:szCs w:val="18"/>
                    </w:rPr>
                    <w:t>8</w:t>
                  </w:r>
                  <w:r w:rsidRPr="00141D3E">
                    <w:rPr>
                      <w:sz w:val="18"/>
                      <w:szCs w:val="18"/>
                    </w:rPr>
                    <w:t>0</w:t>
                  </w:r>
                </w:p>
              </w:tc>
              <w:tc>
                <w:tcPr>
                  <w:tcW w:w="1985" w:type="dxa"/>
                  <w:shd w:val="clear" w:color="auto" w:fill="DBE5F1" w:themeFill="accent1" w:themeFillTint="33"/>
                </w:tcPr>
                <w:p w:rsidR="0014713A" w:rsidRPr="00141D3E" w:rsidRDefault="0014713A" w:rsidP="009D7D06">
                  <w:pPr>
                    <w:contextualSpacing/>
                    <w:rPr>
                      <w:sz w:val="18"/>
                      <w:szCs w:val="18"/>
                    </w:rPr>
                  </w:pPr>
                  <w:r w:rsidRPr="00141D3E">
                    <w:rPr>
                      <w:sz w:val="18"/>
                      <w:szCs w:val="18"/>
                    </w:rPr>
                    <w:t>304</w:t>
                  </w:r>
                </w:p>
              </w:tc>
              <w:tc>
                <w:tcPr>
                  <w:tcW w:w="2409" w:type="dxa"/>
                  <w:shd w:val="clear" w:color="auto" w:fill="DBE5F1" w:themeFill="accent1" w:themeFillTint="33"/>
                </w:tcPr>
                <w:p w:rsidR="0014713A" w:rsidRPr="00141D3E" w:rsidRDefault="0014713A" w:rsidP="00706B38">
                  <w:pPr>
                    <w:contextualSpacing/>
                    <w:rPr>
                      <w:sz w:val="18"/>
                      <w:szCs w:val="18"/>
                    </w:rPr>
                  </w:pPr>
                  <w:r w:rsidRPr="00141D3E">
                    <w:rPr>
                      <w:sz w:val="18"/>
                      <w:szCs w:val="18"/>
                    </w:rPr>
                    <w:t>301</w:t>
                  </w:r>
                  <w:r>
                    <w:rPr>
                      <w:sz w:val="18"/>
                      <w:szCs w:val="18"/>
                    </w:rPr>
                    <w:t xml:space="preserve"> (hors 3011 qui </w:t>
                  </w:r>
                  <w:proofErr w:type="gramStart"/>
                  <w:r>
                    <w:rPr>
                      <w:sz w:val="18"/>
                      <w:szCs w:val="18"/>
                    </w:rPr>
                    <w:t>doit</w:t>
                  </w:r>
                  <w:proofErr w:type="gramEnd"/>
                  <w:r>
                    <w:rPr>
                      <w:sz w:val="18"/>
                      <w:szCs w:val="18"/>
                    </w:rPr>
                    <w:t xml:space="preserve"> figurer dans la ligne R1490 de l’état FC.02.01)</w:t>
                  </w:r>
                  <w:r w:rsidRPr="00141D3E">
                    <w:rPr>
                      <w:sz w:val="18"/>
                      <w:szCs w:val="18"/>
                    </w:rPr>
                    <w:t>, 304</w:t>
                  </w:r>
                </w:p>
              </w:tc>
              <w:tc>
                <w:tcPr>
                  <w:tcW w:w="2297" w:type="dxa"/>
                  <w:shd w:val="clear" w:color="auto" w:fill="DBE5F1" w:themeFill="accent1" w:themeFillTint="33"/>
                </w:tcPr>
                <w:p w:rsidR="0014713A" w:rsidRPr="00141D3E" w:rsidRDefault="0014713A" w:rsidP="009D7D06">
                  <w:pPr>
                    <w:contextualSpacing/>
                    <w:rPr>
                      <w:sz w:val="18"/>
                      <w:szCs w:val="18"/>
                    </w:rPr>
                  </w:pPr>
                  <w:r w:rsidRPr="00141D3E">
                    <w:rPr>
                      <w:sz w:val="18"/>
                      <w:szCs w:val="18"/>
                    </w:rPr>
                    <w:t>304</w:t>
                  </w:r>
                </w:p>
              </w:tc>
            </w:tr>
          </w:tbl>
          <w:p w:rsidR="00B94888" w:rsidRPr="00153A26" w:rsidRDefault="00B94888" w:rsidP="000314A2">
            <w:r>
              <w:t xml:space="preserve"> </w:t>
            </w:r>
          </w:p>
        </w:tc>
      </w:tr>
      <w:tr w:rsidR="00B94888" w:rsidRPr="00B1356C" w:rsidTr="00CC2303">
        <w:trPr>
          <w:cantSplit/>
        </w:trPr>
        <w:tc>
          <w:tcPr>
            <w:tcW w:w="3306" w:type="dxa"/>
            <w:tcBorders>
              <w:bottom w:val="nil"/>
            </w:tcBorders>
            <w:vAlign w:val="center"/>
          </w:tcPr>
          <w:p w:rsidR="00B94888" w:rsidRPr="007B71B0" w:rsidRDefault="00B94888" w:rsidP="00771B7F">
            <w:pPr>
              <w:spacing w:before="120" w:after="120"/>
              <w:ind w:left="284"/>
              <w:contextualSpacing/>
              <w:rPr>
                <w:i/>
                <w:color w:val="000000"/>
              </w:rPr>
            </w:pPr>
            <w:r w:rsidRPr="007B71B0">
              <w:rPr>
                <w:i/>
                <w:color w:val="000000"/>
              </w:rPr>
              <w:t>Provisions pour sinistres / prestations à payer - Total</w:t>
            </w:r>
          </w:p>
        </w:tc>
        <w:tc>
          <w:tcPr>
            <w:tcW w:w="1127" w:type="dxa"/>
            <w:tcBorders>
              <w:bottom w:val="nil"/>
            </w:tcBorders>
            <w:vAlign w:val="center"/>
          </w:tcPr>
          <w:p w:rsidR="00B94888" w:rsidRPr="00135A03" w:rsidRDefault="00B94888" w:rsidP="00706B38">
            <w:r w:rsidRPr="00135A03">
              <w:t>R13</w:t>
            </w:r>
            <w:r w:rsidR="00706B38">
              <w:t>8</w:t>
            </w:r>
            <w:r w:rsidRPr="00135A03">
              <w:t>0</w:t>
            </w:r>
          </w:p>
        </w:tc>
        <w:tc>
          <w:tcPr>
            <w:tcW w:w="1129" w:type="dxa"/>
            <w:tcBorders>
              <w:bottom w:val="nil"/>
            </w:tcBorders>
            <w:vAlign w:val="center"/>
          </w:tcPr>
          <w:p w:rsidR="00B94888" w:rsidRDefault="00B94888" w:rsidP="00706B38">
            <w:r>
              <w:t>R13</w:t>
            </w:r>
            <w:r w:rsidR="00706B38">
              <w:t>9</w:t>
            </w:r>
            <w:r>
              <w:t>0</w:t>
            </w:r>
          </w:p>
        </w:tc>
        <w:tc>
          <w:tcPr>
            <w:tcW w:w="4220" w:type="dxa"/>
            <w:tcBorders>
              <w:bottom w:val="nil"/>
            </w:tcBorders>
            <w:vAlign w:val="center"/>
          </w:tcPr>
          <w:p w:rsidR="00B94888" w:rsidRPr="00BB6666" w:rsidRDefault="00B94888" w:rsidP="007F27E2">
            <w:pPr>
              <w:pStyle w:val="Paragraphedeliste"/>
              <w:ind w:left="0"/>
              <w:rPr>
                <w:lang w:val="en-US"/>
              </w:rPr>
            </w:pPr>
            <w:r w:rsidRPr="00BB6666">
              <w:rPr>
                <w:i/>
                <w:u w:val="single"/>
                <w:lang w:val="en-US"/>
              </w:rPr>
              <w:t>FC.02.01 :</w:t>
            </w:r>
            <w:r w:rsidRPr="00BB6666">
              <w:rPr>
                <w:lang w:val="en-US"/>
              </w:rPr>
              <w:t xml:space="preserve"> </w:t>
            </w:r>
          </w:p>
          <w:p w:rsidR="00B94888" w:rsidRPr="00BB6666" w:rsidRDefault="00B94888" w:rsidP="007F27E2">
            <w:pPr>
              <w:pStyle w:val="Paragraphedeliste"/>
              <w:ind w:left="0"/>
              <w:rPr>
                <w:lang w:val="en-US"/>
              </w:rPr>
            </w:pPr>
            <w:r w:rsidRPr="00BB6666">
              <w:rPr>
                <w:lang w:val="en-US"/>
              </w:rPr>
              <w:t>R13</w:t>
            </w:r>
            <w:r w:rsidR="00706B38">
              <w:rPr>
                <w:lang w:val="en-US"/>
              </w:rPr>
              <w:t>8</w:t>
            </w:r>
            <w:r w:rsidRPr="00BB6666">
              <w:rPr>
                <w:lang w:val="en-US"/>
              </w:rPr>
              <w:t>0 = R1</w:t>
            </w:r>
            <w:r w:rsidR="00706B38">
              <w:rPr>
                <w:lang w:val="en-US"/>
              </w:rPr>
              <w:t>39</w:t>
            </w:r>
            <w:r w:rsidRPr="00BB6666">
              <w:rPr>
                <w:lang w:val="en-US"/>
              </w:rPr>
              <w:t>0 + R14</w:t>
            </w:r>
            <w:r w:rsidR="00706B38">
              <w:rPr>
                <w:lang w:val="en-US"/>
              </w:rPr>
              <w:t>0</w:t>
            </w:r>
            <w:r w:rsidRPr="00BB6666">
              <w:rPr>
                <w:lang w:val="en-US"/>
              </w:rPr>
              <w:t>0</w:t>
            </w:r>
          </w:p>
          <w:p w:rsidR="00B94888" w:rsidRPr="00BB6666" w:rsidRDefault="00B94888" w:rsidP="007F27E2">
            <w:pPr>
              <w:pStyle w:val="Paragraphedeliste"/>
              <w:ind w:left="0"/>
              <w:rPr>
                <w:lang w:val="en-US"/>
              </w:rPr>
            </w:pPr>
            <w:r w:rsidRPr="00BB6666">
              <w:rPr>
                <w:i/>
                <w:u w:val="single"/>
                <w:lang w:val="en-US"/>
              </w:rPr>
              <w:t>FG.02.01 :</w:t>
            </w:r>
            <w:r w:rsidRPr="00BB6666">
              <w:rPr>
                <w:lang w:val="en-US"/>
              </w:rPr>
              <w:t xml:space="preserve"> </w:t>
            </w:r>
          </w:p>
          <w:p w:rsidR="00B94888" w:rsidRPr="007F27E2" w:rsidRDefault="00B94888" w:rsidP="00EC1B11">
            <w:pPr>
              <w:pStyle w:val="Paragraphedeliste"/>
              <w:ind w:left="0"/>
              <w:rPr>
                <w:i/>
                <w:u w:val="single"/>
                <w:lang w:val="en-US"/>
              </w:rPr>
            </w:pPr>
            <w:r w:rsidRPr="00BB6666">
              <w:rPr>
                <w:lang w:val="en-US"/>
              </w:rPr>
              <w:t>R13</w:t>
            </w:r>
            <w:r w:rsidR="00706B38">
              <w:rPr>
                <w:lang w:val="en-US"/>
              </w:rPr>
              <w:t>9</w:t>
            </w:r>
            <w:r w:rsidRPr="007F27E2">
              <w:rPr>
                <w:lang w:val="en-US"/>
              </w:rPr>
              <w:t>0 = R1</w:t>
            </w:r>
            <w:r w:rsidR="00EC1B11">
              <w:rPr>
                <w:lang w:val="en-US"/>
              </w:rPr>
              <w:t>40</w:t>
            </w:r>
            <w:r w:rsidRPr="007F27E2">
              <w:rPr>
                <w:lang w:val="en-US"/>
              </w:rPr>
              <w:t>0 + R14</w:t>
            </w:r>
            <w:r w:rsidR="00EC1B11">
              <w:rPr>
                <w:lang w:val="en-US"/>
              </w:rPr>
              <w:t>1</w:t>
            </w:r>
            <w:r w:rsidRPr="007F27E2">
              <w:rPr>
                <w:lang w:val="en-US"/>
              </w:rPr>
              <w:t>0</w:t>
            </w:r>
          </w:p>
        </w:tc>
        <w:tc>
          <w:tcPr>
            <w:tcW w:w="4819" w:type="dxa"/>
            <w:tcBorders>
              <w:bottom w:val="nil"/>
            </w:tcBorders>
            <w:vAlign w:val="center"/>
          </w:tcPr>
          <w:p w:rsidR="00B94888" w:rsidRPr="004E21FF" w:rsidRDefault="00B94888" w:rsidP="009D7D06">
            <w:pPr>
              <w:contextualSpacing/>
              <w:rPr>
                <w:lang w:val="en-US"/>
              </w:rPr>
            </w:pPr>
            <w:r w:rsidRPr="007510D5">
              <w:rPr>
                <w:lang w:val="en-US"/>
              </w:rPr>
              <w:t xml:space="preserve">∑ </w:t>
            </w:r>
            <w:r w:rsidRPr="004E21FF">
              <w:rPr>
                <w:lang w:val="en-US"/>
              </w:rPr>
              <w:t>R13</w:t>
            </w:r>
            <w:r w:rsidR="00EC1B11">
              <w:rPr>
                <w:lang w:val="en-US"/>
              </w:rPr>
              <w:t>8</w:t>
            </w:r>
            <w:r w:rsidRPr="004E21FF">
              <w:rPr>
                <w:lang w:val="en-US"/>
              </w:rPr>
              <w:t>0 (FC.02.01) + R13</w:t>
            </w:r>
            <w:r w:rsidR="00EC1B11">
              <w:rPr>
                <w:lang w:val="en-US"/>
              </w:rPr>
              <w:t>9</w:t>
            </w:r>
            <w:r w:rsidRPr="004E21FF">
              <w:rPr>
                <w:lang w:val="en-US"/>
              </w:rPr>
              <w:t xml:space="preserve">0 (FG.02.01) = </w:t>
            </w:r>
            <w:r>
              <w:rPr>
                <w:lang w:val="en-US"/>
              </w:rPr>
              <w:t>R0580/C0010</w:t>
            </w:r>
            <w:r w:rsidRPr="004E21FF">
              <w:rPr>
                <w:lang w:val="en-US"/>
              </w:rPr>
              <w:t xml:space="preserve"> (</w:t>
            </w:r>
            <w:r>
              <w:rPr>
                <w:lang w:val="en-US"/>
              </w:rPr>
              <w:t>FR.02.01</w:t>
            </w:r>
            <w:r w:rsidRPr="004E21FF">
              <w:rPr>
                <w:lang w:val="en-US"/>
              </w:rPr>
              <w:t>)</w:t>
            </w:r>
          </w:p>
          <w:p w:rsidR="00B94888" w:rsidRPr="004E21FF" w:rsidRDefault="00B94888" w:rsidP="00135A03">
            <w:pPr>
              <w:contextualSpacing/>
              <w:jc w:val="both"/>
              <w:rPr>
                <w:lang w:val="en-US"/>
              </w:rPr>
            </w:pPr>
          </w:p>
        </w:tc>
      </w:tr>
      <w:tr w:rsidR="00B94888" w:rsidRPr="00586569" w:rsidTr="00CC2303">
        <w:trPr>
          <w:cantSplit/>
        </w:trPr>
        <w:tc>
          <w:tcPr>
            <w:tcW w:w="14601" w:type="dxa"/>
            <w:gridSpan w:val="5"/>
            <w:tcBorders>
              <w:top w:val="nil"/>
              <w:bottom w:val="single" w:sz="4" w:space="0" w:color="auto"/>
            </w:tcBorders>
            <w:vAlign w:val="center"/>
          </w:tcPr>
          <w:p w:rsidR="00B94888" w:rsidRDefault="00B94888" w:rsidP="00141D3E">
            <w:pPr>
              <w:spacing w:before="120" w:after="120"/>
              <w:ind w:left="284"/>
              <w:rPr>
                <w:i/>
                <w:color w:val="000000"/>
              </w:rPr>
            </w:pPr>
            <w:r>
              <w:rPr>
                <w:lang w:eastAsia="pl-PL"/>
              </w:rPr>
              <w:t>Il convient d’enregistrer dans ces lignes les montants des provisions pour sinistres / prestations à payer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rsidTr="002272AA">
              <w:tc>
                <w:tcPr>
                  <w:tcW w:w="6408" w:type="dxa"/>
                  <w:shd w:val="clear" w:color="auto" w:fill="DBE5F1" w:themeFill="accent1" w:themeFillTint="33"/>
                </w:tcPr>
                <w:p w:rsidR="00B94888" w:rsidRPr="00141D3E" w:rsidRDefault="00B94888" w:rsidP="000E3702">
                  <w:pPr>
                    <w:contextualSpacing/>
                    <w:rPr>
                      <w:sz w:val="18"/>
                      <w:szCs w:val="18"/>
                    </w:rPr>
                  </w:pPr>
                </w:p>
              </w:tc>
              <w:tc>
                <w:tcPr>
                  <w:tcW w:w="993"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 de la mutualité</w:t>
                  </w:r>
                </w:p>
              </w:tc>
            </w:tr>
            <w:tr w:rsidR="00B94888" w:rsidRPr="00153A26" w:rsidTr="002272AA">
              <w:tc>
                <w:tcPr>
                  <w:tcW w:w="6408"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Provisions pour sinistres / prestations à payer - Total</w:t>
                  </w:r>
                </w:p>
              </w:tc>
              <w:tc>
                <w:tcPr>
                  <w:tcW w:w="993"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R13</w:t>
                  </w:r>
                  <w:r w:rsidR="00EC1B11">
                    <w:rPr>
                      <w:sz w:val="18"/>
                      <w:szCs w:val="18"/>
                    </w:rPr>
                    <w:t>8</w:t>
                  </w:r>
                  <w:r w:rsidRPr="00141D3E">
                    <w:rPr>
                      <w:sz w:val="18"/>
                      <w:szCs w:val="18"/>
                    </w:rPr>
                    <w:t>0</w:t>
                  </w:r>
                </w:p>
              </w:tc>
              <w:tc>
                <w:tcPr>
                  <w:tcW w:w="992"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R13</w:t>
                  </w:r>
                  <w:r w:rsidR="00EC1B11">
                    <w:rPr>
                      <w:sz w:val="18"/>
                      <w:szCs w:val="18"/>
                    </w:rPr>
                    <w:t>9</w:t>
                  </w:r>
                  <w:r w:rsidRPr="00141D3E">
                    <w:rPr>
                      <w:sz w:val="18"/>
                      <w:szCs w:val="18"/>
                    </w:rPr>
                    <w:t>0</w:t>
                  </w:r>
                </w:p>
              </w:tc>
              <w:tc>
                <w:tcPr>
                  <w:tcW w:w="3827"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32</w:t>
                  </w:r>
                </w:p>
              </w:tc>
              <w:tc>
                <w:tcPr>
                  <w:tcW w:w="2126" w:type="dxa"/>
                  <w:shd w:val="clear" w:color="auto" w:fill="DBE5F1" w:themeFill="accent1" w:themeFillTint="33"/>
                </w:tcPr>
                <w:p w:rsidR="00B94888" w:rsidRPr="00141D3E" w:rsidRDefault="00B94888" w:rsidP="00926BF7">
                  <w:pPr>
                    <w:contextualSpacing/>
                    <w:rPr>
                      <w:sz w:val="18"/>
                      <w:szCs w:val="18"/>
                    </w:rPr>
                  </w:pPr>
                  <w:r w:rsidRPr="00141D3E">
                    <w:rPr>
                      <w:sz w:val="18"/>
                      <w:szCs w:val="18"/>
                    </w:rPr>
                    <w:t>32</w:t>
                  </w:r>
                </w:p>
              </w:tc>
            </w:tr>
            <w:tr w:rsidR="00B94888" w:rsidRPr="00153A26" w:rsidTr="002272AA">
              <w:tc>
                <w:tcPr>
                  <w:tcW w:w="6408" w:type="dxa"/>
                  <w:shd w:val="clear" w:color="auto" w:fill="DBE5F1" w:themeFill="accent1" w:themeFillTint="33"/>
                </w:tcPr>
                <w:p w:rsidR="00B94888" w:rsidRPr="00141D3E" w:rsidRDefault="00B94888" w:rsidP="00926BF7">
                  <w:pPr>
                    <w:ind w:left="284"/>
                    <w:contextualSpacing/>
                    <w:rPr>
                      <w:sz w:val="18"/>
                      <w:szCs w:val="18"/>
                    </w:rPr>
                  </w:pPr>
                  <w:r w:rsidRPr="00141D3E">
                    <w:rPr>
                      <w:sz w:val="18"/>
                      <w:szCs w:val="18"/>
                    </w:rPr>
                    <w:t>Provisions pour sinistres / prestations à payer - Affaires directes</w:t>
                  </w:r>
                </w:p>
              </w:tc>
              <w:tc>
                <w:tcPr>
                  <w:tcW w:w="993"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w:t>
                  </w:r>
                  <w:r w:rsidR="00EC1B11">
                    <w:rPr>
                      <w:sz w:val="18"/>
                      <w:szCs w:val="18"/>
                    </w:rPr>
                    <w:t>39</w:t>
                  </w:r>
                  <w:r w:rsidRPr="00141D3E">
                    <w:rPr>
                      <w:sz w:val="18"/>
                      <w:szCs w:val="18"/>
                    </w:rPr>
                    <w:t>0</w:t>
                  </w:r>
                </w:p>
              </w:tc>
              <w:tc>
                <w:tcPr>
                  <w:tcW w:w="992"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w:t>
                  </w:r>
                  <w:r w:rsidR="00EC1B11">
                    <w:rPr>
                      <w:sz w:val="18"/>
                      <w:szCs w:val="18"/>
                    </w:rPr>
                    <w:t>40</w:t>
                  </w:r>
                  <w:r w:rsidRPr="00141D3E">
                    <w:rPr>
                      <w:sz w:val="18"/>
                      <w:szCs w:val="18"/>
                    </w:rPr>
                    <w:t>0</w:t>
                  </w:r>
                </w:p>
              </w:tc>
              <w:tc>
                <w:tcPr>
                  <w:tcW w:w="3827" w:type="dxa"/>
                  <w:shd w:val="clear" w:color="auto" w:fill="DBE5F1" w:themeFill="accent1" w:themeFillTint="33"/>
                  <w:vAlign w:val="center"/>
                </w:tcPr>
                <w:p w:rsidR="00B94888" w:rsidRPr="00141D3E" w:rsidRDefault="00B94888" w:rsidP="000E3702">
                  <w:pPr>
                    <w:contextualSpacing/>
                    <w:rPr>
                      <w:sz w:val="18"/>
                      <w:szCs w:val="18"/>
                    </w:rPr>
                  </w:pPr>
                  <w:r w:rsidRPr="00141D3E">
                    <w:rPr>
                      <w:sz w:val="18"/>
                      <w:szCs w:val="18"/>
                    </w:rPr>
                    <w:t>320</w:t>
                  </w:r>
                </w:p>
              </w:tc>
              <w:tc>
                <w:tcPr>
                  <w:tcW w:w="2126"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320</w:t>
                  </w:r>
                </w:p>
              </w:tc>
            </w:tr>
            <w:tr w:rsidR="00B94888" w:rsidRPr="00153A26" w:rsidTr="002272AA">
              <w:tc>
                <w:tcPr>
                  <w:tcW w:w="6408" w:type="dxa"/>
                  <w:shd w:val="clear" w:color="auto" w:fill="DBE5F1" w:themeFill="accent1" w:themeFillTint="33"/>
                </w:tcPr>
                <w:p w:rsidR="00B94888" w:rsidRPr="00141D3E" w:rsidRDefault="00B94888" w:rsidP="00926BF7">
                  <w:pPr>
                    <w:ind w:left="284"/>
                    <w:contextualSpacing/>
                    <w:rPr>
                      <w:sz w:val="18"/>
                      <w:szCs w:val="18"/>
                    </w:rPr>
                  </w:pPr>
                  <w:r w:rsidRPr="00141D3E">
                    <w:rPr>
                      <w:sz w:val="18"/>
                      <w:szCs w:val="18"/>
                    </w:rPr>
                    <w:t>Provisions pour sinistres / prestations à payer - Acceptations</w:t>
                  </w:r>
                </w:p>
              </w:tc>
              <w:tc>
                <w:tcPr>
                  <w:tcW w:w="993"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R14</w:t>
                  </w:r>
                  <w:r w:rsidR="00EC1B11">
                    <w:rPr>
                      <w:sz w:val="18"/>
                      <w:szCs w:val="18"/>
                    </w:rPr>
                    <w:t>0</w:t>
                  </w:r>
                  <w:r w:rsidRPr="00141D3E">
                    <w:rPr>
                      <w:sz w:val="18"/>
                      <w:szCs w:val="18"/>
                    </w:rPr>
                    <w:t>0</w:t>
                  </w:r>
                </w:p>
              </w:tc>
              <w:tc>
                <w:tcPr>
                  <w:tcW w:w="992"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3827"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324</w:t>
                  </w:r>
                </w:p>
              </w:tc>
              <w:tc>
                <w:tcPr>
                  <w:tcW w:w="2126"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321, 324</w:t>
                  </w:r>
                </w:p>
              </w:tc>
            </w:tr>
          </w:tbl>
          <w:p w:rsidR="00B94888" w:rsidRPr="00791A49" w:rsidRDefault="00B94888" w:rsidP="00141D3E">
            <w:pPr>
              <w:ind w:left="284"/>
              <w:contextualSpacing/>
              <w:rPr>
                <w:i/>
                <w:color w:val="000000"/>
              </w:rPr>
            </w:pPr>
            <w:r>
              <w:rPr>
                <w:i/>
                <w:color w:val="000000"/>
              </w:rPr>
              <w:t xml:space="preserve"> </w:t>
            </w:r>
          </w:p>
        </w:tc>
      </w:tr>
      <w:tr w:rsidR="00B94888" w:rsidRPr="00B1356C" w:rsidTr="00CC2303">
        <w:trPr>
          <w:cantSplit/>
        </w:trPr>
        <w:tc>
          <w:tcPr>
            <w:tcW w:w="3306" w:type="dxa"/>
            <w:tcBorders>
              <w:bottom w:val="nil"/>
            </w:tcBorders>
            <w:vAlign w:val="center"/>
          </w:tcPr>
          <w:p w:rsidR="00B94888" w:rsidRPr="007B71B0" w:rsidRDefault="00B94888" w:rsidP="00EB5BA6">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rsidR="00B94888" w:rsidRPr="00135A03" w:rsidRDefault="00B94888" w:rsidP="00EC1B11">
            <w:r w:rsidRPr="00135A03">
              <w:t>R14</w:t>
            </w:r>
            <w:r w:rsidR="00EC1B11">
              <w:t>1</w:t>
            </w:r>
            <w:r w:rsidRPr="00135A03">
              <w:t>0</w:t>
            </w:r>
          </w:p>
        </w:tc>
        <w:tc>
          <w:tcPr>
            <w:tcW w:w="1129" w:type="dxa"/>
            <w:tcBorders>
              <w:bottom w:val="nil"/>
            </w:tcBorders>
            <w:vAlign w:val="center"/>
          </w:tcPr>
          <w:p w:rsidR="00B94888" w:rsidRDefault="00B94888" w:rsidP="00EC1B11">
            <w:r>
              <w:t>R14</w:t>
            </w:r>
            <w:r w:rsidR="00EC1B11">
              <w:t>2</w:t>
            </w:r>
            <w:r>
              <w:t>0</w:t>
            </w:r>
          </w:p>
        </w:tc>
        <w:tc>
          <w:tcPr>
            <w:tcW w:w="4220" w:type="dxa"/>
            <w:tcBorders>
              <w:bottom w:val="nil"/>
            </w:tcBorders>
            <w:vAlign w:val="center"/>
          </w:tcPr>
          <w:p w:rsidR="00B94888" w:rsidRPr="007F27E2" w:rsidRDefault="00B94888" w:rsidP="00697B0F">
            <w:pPr>
              <w:pStyle w:val="Paragraphedeliste"/>
              <w:ind w:left="0"/>
              <w:rPr>
                <w:lang w:val="en-US"/>
              </w:rPr>
            </w:pPr>
            <w:r w:rsidRPr="007F27E2">
              <w:rPr>
                <w:i/>
                <w:u w:val="single"/>
                <w:lang w:val="en-US"/>
              </w:rPr>
              <w:t>FC.02.01 :</w:t>
            </w:r>
            <w:r w:rsidRPr="007F27E2">
              <w:rPr>
                <w:lang w:val="en-US"/>
              </w:rPr>
              <w:t xml:space="preserve"> </w:t>
            </w:r>
          </w:p>
          <w:p w:rsidR="00B94888" w:rsidRPr="007F27E2" w:rsidRDefault="00B94888" w:rsidP="00697B0F">
            <w:pPr>
              <w:pStyle w:val="Paragraphedeliste"/>
              <w:ind w:left="0"/>
              <w:rPr>
                <w:lang w:val="en-US"/>
              </w:rPr>
            </w:pPr>
            <w:r w:rsidRPr="007F27E2">
              <w:rPr>
                <w:lang w:val="en-US"/>
              </w:rPr>
              <w:t>R14</w:t>
            </w:r>
            <w:r w:rsidR="00EC1B11">
              <w:rPr>
                <w:lang w:val="en-US"/>
              </w:rPr>
              <w:t>1</w:t>
            </w:r>
            <w:r w:rsidRPr="007F27E2">
              <w:rPr>
                <w:lang w:val="en-US"/>
              </w:rPr>
              <w:t>0 = R14</w:t>
            </w:r>
            <w:r w:rsidR="00EC1B11">
              <w:rPr>
                <w:lang w:val="en-US"/>
              </w:rPr>
              <w:t>2</w:t>
            </w:r>
            <w:r w:rsidRPr="007F27E2">
              <w:rPr>
                <w:lang w:val="en-US"/>
              </w:rPr>
              <w:t>0 + R14</w:t>
            </w:r>
            <w:r w:rsidR="00EC1B11">
              <w:rPr>
                <w:lang w:val="en-US"/>
              </w:rPr>
              <w:t>3</w:t>
            </w:r>
            <w:r w:rsidRPr="007F27E2">
              <w:rPr>
                <w:lang w:val="en-US"/>
              </w:rPr>
              <w:t>0</w:t>
            </w:r>
          </w:p>
          <w:p w:rsidR="00B94888" w:rsidRPr="007F27E2" w:rsidRDefault="00B94888" w:rsidP="00697B0F">
            <w:pPr>
              <w:pStyle w:val="Paragraphedeliste"/>
              <w:ind w:left="0"/>
              <w:rPr>
                <w:lang w:val="en-US"/>
              </w:rPr>
            </w:pPr>
            <w:r w:rsidRPr="007F27E2">
              <w:rPr>
                <w:i/>
                <w:u w:val="single"/>
                <w:lang w:val="en-US"/>
              </w:rPr>
              <w:t>FG.02.01 :</w:t>
            </w:r>
            <w:r w:rsidRPr="007F27E2">
              <w:rPr>
                <w:lang w:val="en-US"/>
              </w:rPr>
              <w:t xml:space="preserve"> </w:t>
            </w:r>
          </w:p>
          <w:p w:rsidR="00B94888" w:rsidRPr="00697B0F" w:rsidRDefault="00B94888" w:rsidP="00EC1B11">
            <w:pPr>
              <w:pStyle w:val="Paragraphedeliste"/>
              <w:ind w:left="0"/>
              <w:rPr>
                <w:i/>
                <w:u w:val="single"/>
                <w:lang w:val="en-US"/>
              </w:rPr>
            </w:pPr>
            <w:r w:rsidRPr="007F27E2">
              <w:rPr>
                <w:lang w:val="en-US"/>
              </w:rPr>
              <w:t>R1</w:t>
            </w:r>
            <w:r>
              <w:rPr>
                <w:lang w:val="en-US"/>
              </w:rPr>
              <w:t>4</w:t>
            </w:r>
            <w:r w:rsidR="00EC1B11">
              <w:rPr>
                <w:lang w:val="en-US"/>
              </w:rPr>
              <w:t>2</w:t>
            </w:r>
            <w:r w:rsidRPr="007F27E2">
              <w:rPr>
                <w:lang w:val="en-US"/>
              </w:rPr>
              <w:t>0 = R1</w:t>
            </w:r>
            <w:r>
              <w:rPr>
                <w:lang w:val="en-US"/>
              </w:rPr>
              <w:t>4</w:t>
            </w:r>
            <w:r w:rsidR="00EC1B11">
              <w:rPr>
                <w:lang w:val="en-US"/>
              </w:rPr>
              <w:t>3</w:t>
            </w:r>
            <w:r w:rsidRPr="007F27E2">
              <w:rPr>
                <w:lang w:val="en-US"/>
              </w:rPr>
              <w:t>0 + R1</w:t>
            </w:r>
            <w:r>
              <w:rPr>
                <w:lang w:val="en-US"/>
              </w:rPr>
              <w:t>4</w:t>
            </w:r>
            <w:r w:rsidR="00EC1B11">
              <w:rPr>
                <w:lang w:val="en-US"/>
              </w:rPr>
              <w:t>4</w:t>
            </w:r>
            <w:r w:rsidRPr="007F27E2">
              <w:rPr>
                <w:lang w:val="en-US"/>
              </w:rPr>
              <w:t>0</w:t>
            </w:r>
          </w:p>
        </w:tc>
        <w:tc>
          <w:tcPr>
            <w:tcW w:w="4819" w:type="dxa"/>
            <w:tcBorders>
              <w:bottom w:val="nil"/>
            </w:tcBorders>
            <w:vAlign w:val="center"/>
          </w:tcPr>
          <w:p w:rsidR="00B94888" w:rsidRPr="004E21FF" w:rsidRDefault="00B94888" w:rsidP="00EC1B11">
            <w:pPr>
              <w:contextualSpacing/>
              <w:rPr>
                <w:lang w:val="en-US"/>
              </w:rPr>
            </w:pPr>
            <w:r w:rsidRPr="007510D5">
              <w:rPr>
                <w:lang w:val="en-US"/>
              </w:rPr>
              <w:t xml:space="preserve">∑ </w:t>
            </w:r>
            <w:r w:rsidRPr="004E21FF">
              <w:rPr>
                <w:lang w:val="en-US"/>
              </w:rPr>
              <w:t>R14</w:t>
            </w:r>
            <w:r w:rsidR="00EC1B11">
              <w:rPr>
                <w:lang w:val="en-US"/>
              </w:rPr>
              <w:t>1</w:t>
            </w:r>
            <w:r w:rsidRPr="004E21FF">
              <w:rPr>
                <w:lang w:val="en-US"/>
              </w:rPr>
              <w:t>0 (FC.02.01) + R14</w:t>
            </w:r>
            <w:r w:rsidR="00EC1B11">
              <w:rPr>
                <w:lang w:val="en-US"/>
              </w:rPr>
              <w:t>2</w:t>
            </w:r>
            <w:r w:rsidRPr="004E21FF">
              <w:rPr>
                <w:lang w:val="en-US"/>
              </w:rPr>
              <w:t xml:space="preserve">0 (FG.02.01) = </w:t>
            </w:r>
            <w:r>
              <w:rPr>
                <w:lang w:val="en-US"/>
              </w:rPr>
              <w:t>R0600/C0010</w:t>
            </w:r>
            <w:r w:rsidRPr="004E21FF">
              <w:rPr>
                <w:lang w:val="en-US"/>
              </w:rPr>
              <w:t xml:space="preserve"> (</w:t>
            </w:r>
            <w:r>
              <w:rPr>
                <w:lang w:val="en-US"/>
              </w:rPr>
              <w:t>FR.02.01)</w:t>
            </w:r>
          </w:p>
        </w:tc>
      </w:tr>
      <w:tr w:rsidR="00B94888" w:rsidRPr="00586569" w:rsidTr="00CC2303">
        <w:trPr>
          <w:cantSplit/>
        </w:trPr>
        <w:tc>
          <w:tcPr>
            <w:tcW w:w="14601" w:type="dxa"/>
            <w:gridSpan w:val="5"/>
            <w:tcBorders>
              <w:top w:val="nil"/>
            </w:tcBorders>
            <w:vAlign w:val="center"/>
          </w:tcPr>
          <w:p w:rsidR="00B94888" w:rsidRDefault="00B94888" w:rsidP="00141D3E">
            <w:pPr>
              <w:spacing w:before="120" w:after="120"/>
              <w:ind w:left="284"/>
              <w:rPr>
                <w:i/>
                <w:color w:val="000000"/>
              </w:rPr>
            </w:pPr>
            <w:r>
              <w:rPr>
                <w:lang w:eastAsia="pl-PL"/>
              </w:rPr>
              <w:lastRenderedPageBreak/>
              <w:t>Il convient d’enregistrer dans ces lignes les montants des provisions pour participations aux bénéfices et ristournes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827"/>
              <w:gridCol w:w="2126"/>
            </w:tblGrid>
            <w:tr w:rsidR="00B94888" w:rsidRPr="00153A26" w:rsidTr="002272AA">
              <w:tc>
                <w:tcPr>
                  <w:tcW w:w="6408" w:type="dxa"/>
                  <w:shd w:val="clear" w:color="auto" w:fill="DBE5F1" w:themeFill="accent1" w:themeFillTint="33"/>
                </w:tcPr>
                <w:p w:rsidR="00B94888" w:rsidRPr="00141D3E" w:rsidRDefault="00B94888" w:rsidP="000E3702">
                  <w:pPr>
                    <w:contextualSpacing/>
                    <w:rPr>
                      <w:sz w:val="18"/>
                      <w:szCs w:val="18"/>
                    </w:rPr>
                  </w:pPr>
                </w:p>
              </w:tc>
              <w:tc>
                <w:tcPr>
                  <w:tcW w:w="993"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FG.02.01</w:t>
                  </w:r>
                </w:p>
              </w:tc>
              <w:tc>
                <w:tcPr>
                  <w:tcW w:w="3827"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Codes des assurances et de la sécurité sociale</w:t>
                  </w:r>
                </w:p>
              </w:tc>
              <w:tc>
                <w:tcPr>
                  <w:tcW w:w="2126"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 de la mutualité</w:t>
                  </w:r>
                </w:p>
              </w:tc>
            </w:tr>
            <w:tr w:rsidR="00B94888" w:rsidRPr="00153A26" w:rsidTr="002272AA">
              <w:tc>
                <w:tcPr>
                  <w:tcW w:w="6408"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Provisions pour participation aux bénéfices et ristournes  - Total</w:t>
                  </w:r>
                </w:p>
              </w:tc>
              <w:tc>
                <w:tcPr>
                  <w:tcW w:w="993"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R14</w:t>
                  </w:r>
                  <w:r w:rsidR="00EC1B11">
                    <w:rPr>
                      <w:sz w:val="18"/>
                      <w:szCs w:val="18"/>
                    </w:rPr>
                    <w:t>1</w:t>
                  </w:r>
                  <w:r w:rsidRPr="00141D3E">
                    <w:rPr>
                      <w:sz w:val="18"/>
                      <w:szCs w:val="18"/>
                    </w:rPr>
                    <w:t>0</w:t>
                  </w:r>
                </w:p>
              </w:tc>
              <w:tc>
                <w:tcPr>
                  <w:tcW w:w="992"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3827"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34</w:t>
                  </w:r>
                </w:p>
              </w:tc>
              <w:tc>
                <w:tcPr>
                  <w:tcW w:w="2126"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34</w:t>
                  </w:r>
                </w:p>
              </w:tc>
            </w:tr>
            <w:tr w:rsidR="00B94888" w:rsidRPr="00153A26" w:rsidTr="002272AA">
              <w:tc>
                <w:tcPr>
                  <w:tcW w:w="6408" w:type="dxa"/>
                  <w:shd w:val="clear" w:color="auto" w:fill="DBE5F1" w:themeFill="accent1" w:themeFillTint="33"/>
                </w:tcPr>
                <w:p w:rsidR="00B94888" w:rsidRPr="00141D3E" w:rsidRDefault="00B94888" w:rsidP="000E3702">
                  <w:pPr>
                    <w:ind w:left="284"/>
                    <w:contextualSpacing/>
                    <w:rPr>
                      <w:sz w:val="18"/>
                      <w:szCs w:val="18"/>
                    </w:rPr>
                  </w:pPr>
                  <w:r w:rsidRPr="00141D3E">
                    <w:rPr>
                      <w:sz w:val="18"/>
                      <w:szCs w:val="18"/>
                    </w:rPr>
                    <w:t>Provisions pour participation aux bénéfices et ristournes  - Affaires directes</w:t>
                  </w:r>
                </w:p>
              </w:tc>
              <w:tc>
                <w:tcPr>
                  <w:tcW w:w="993" w:type="dxa"/>
                  <w:shd w:val="clear" w:color="auto" w:fill="DBE5F1" w:themeFill="accent1" w:themeFillTint="33"/>
                  <w:vAlign w:val="center"/>
                </w:tcPr>
                <w:p w:rsidR="00B94888" w:rsidRPr="00141D3E" w:rsidRDefault="00B94888" w:rsidP="00EC1B11">
                  <w:pPr>
                    <w:contextualSpacing/>
                    <w:rPr>
                      <w:sz w:val="18"/>
                      <w:szCs w:val="18"/>
                    </w:rPr>
                  </w:pPr>
                  <w:r w:rsidRPr="00141D3E">
                    <w:rPr>
                      <w:sz w:val="18"/>
                      <w:szCs w:val="18"/>
                    </w:rPr>
                    <w:t>R14</w:t>
                  </w:r>
                  <w:r w:rsidR="00EC1B11">
                    <w:rPr>
                      <w:sz w:val="18"/>
                      <w:szCs w:val="18"/>
                    </w:rPr>
                    <w:t>2</w:t>
                  </w:r>
                  <w:r w:rsidRPr="00141D3E">
                    <w:rPr>
                      <w:sz w:val="18"/>
                      <w:szCs w:val="18"/>
                    </w:rPr>
                    <w:t>0</w:t>
                  </w:r>
                </w:p>
              </w:tc>
              <w:tc>
                <w:tcPr>
                  <w:tcW w:w="992" w:type="dxa"/>
                  <w:shd w:val="clear" w:color="auto" w:fill="DBE5F1" w:themeFill="accent1" w:themeFillTint="33"/>
                  <w:vAlign w:val="center"/>
                </w:tcPr>
                <w:p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3827" w:type="dxa"/>
                  <w:shd w:val="clear" w:color="auto" w:fill="DBE5F1" w:themeFill="accent1" w:themeFillTint="33"/>
                  <w:vAlign w:val="center"/>
                </w:tcPr>
                <w:p w:rsidR="00B94888" w:rsidRPr="00141D3E" w:rsidRDefault="00B94888" w:rsidP="00EE6516">
                  <w:pPr>
                    <w:contextualSpacing/>
                    <w:rPr>
                      <w:sz w:val="18"/>
                      <w:szCs w:val="18"/>
                    </w:rPr>
                  </w:pPr>
                  <w:r w:rsidRPr="00141D3E">
                    <w:rPr>
                      <w:sz w:val="18"/>
                      <w:szCs w:val="18"/>
                    </w:rPr>
                    <w:t>340</w:t>
                  </w:r>
                </w:p>
              </w:tc>
              <w:tc>
                <w:tcPr>
                  <w:tcW w:w="2126" w:type="dxa"/>
                  <w:shd w:val="clear" w:color="auto" w:fill="DBE5F1" w:themeFill="accent1" w:themeFillTint="33"/>
                  <w:vAlign w:val="center"/>
                </w:tcPr>
                <w:p w:rsidR="00B94888" w:rsidRPr="00141D3E" w:rsidRDefault="00B94888" w:rsidP="006759D5">
                  <w:pPr>
                    <w:contextualSpacing/>
                    <w:rPr>
                      <w:sz w:val="18"/>
                      <w:szCs w:val="18"/>
                    </w:rPr>
                  </w:pPr>
                  <w:r w:rsidRPr="00141D3E">
                    <w:rPr>
                      <w:sz w:val="18"/>
                      <w:szCs w:val="18"/>
                    </w:rPr>
                    <w:t>340</w:t>
                  </w:r>
                </w:p>
              </w:tc>
            </w:tr>
            <w:tr w:rsidR="00B94888" w:rsidRPr="00153A26" w:rsidTr="002272AA">
              <w:tc>
                <w:tcPr>
                  <w:tcW w:w="6408" w:type="dxa"/>
                  <w:shd w:val="clear" w:color="auto" w:fill="DBE5F1" w:themeFill="accent1" w:themeFillTint="33"/>
                </w:tcPr>
                <w:p w:rsidR="00B94888" w:rsidRPr="00141D3E" w:rsidRDefault="00B94888" w:rsidP="000E3702">
                  <w:pPr>
                    <w:ind w:left="284"/>
                    <w:contextualSpacing/>
                    <w:rPr>
                      <w:sz w:val="18"/>
                      <w:szCs w:val="18"/>
                    </w:rPr>
                  </w:pPr>
                  <w:r w:rsidRPr="00141D3E">
                    <w:rPr>
                      <w:sz w:val="18"/>
                      <w:szCs w:val="18"/>
                    </w:rPr>
                    <w:t>Provisions pour participation aux bénéfices et ristournes  - Acceptations</w:t>
                  </w:r>
                </w:p>
              </w:tc>
              <w:tc>
                <w:tcPr>
                  <w:tcW w:w="993"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R14</w:t>
                  </w:r>
                  <w:r w:rsidR="00EC1B11">
                    <w:rPr>
                      <w:sz w:val="18"/>
                      <w:szCs w:val="18"/>
                    </w:rPr>
                    <w:t>3</w:t>
                  </w:r>
                  <w:r w:rsidRPr="00141D3E">
                    <w:rPr>
                      <w:sz w:val="18"/>
                      <w:szCs w:val="18"/>
                    </w:rPr>
                    <w:t>0</w:t>
                  </w:r>
                </w:p>
              </w:tc>
              <w:tc>
                <w:tcPr>
                  <w:tcW w:w="992" w:type="dxa"/>
                  <w:shd w:val="clear" w:color="auto" w:fill="DBE5F1" w:themeFill="accent1" w:themeFillTint="33"/>
                </w:tcPr>
                <w:p w:rsidR="00B94888" w:rsidRPr="00141D3E" w:rsidRDefault="00B94888" w:rsidP="00EC1B11">
                  <w:pPr>
                    <w:contextualSpacing/>
                    <w:rPr>
                      <w:sz w:val="18"/>
                      <w:szCs w:val="18"/>
                    </w:rPr>
                  </w:pPr>
                  <w:r w:rsidRPr="00141D3E">
                    <w:rPr>
                      <w:sz w:val="18"/>
                      <w:szCs w:val="18"/>
                    </w:rPr>
                    <w:t>R14</w:t>
                  </w:r>
                  <w:r w:rsidR="00EC1B11">
                    <w:rPr>
                      <w:sz w:val="18"/>
                      <w:szCs w:val="18"/>
                    </w:rPr>
                    <w:t>4</w:t>
                  </w:r>
                  <w:r w:rsidRPr="00141D3E">
                    <w:rPr>
                      <w:sz w:val="18"/>
                      <w:szCs w:val="18"/>
                    </w:rPr>
                    <w:t>0</w:t>
                  </w:r>
                </w:p>
              </w:tc>
              <w:tc>
                <w:tcPr>
                  <w:tcW w:w="3827" w:type="dxa"/>
                  <w:shd w:val="clear" w:color="auto" w:fill="DBE5F1" w:themeFill="accent1" w:themeFillTint="33"/>
                </w:tcPr>
                <w:p w:rsidR="00B94888" w:rsidRPr="00141D3E" w:rsidRDefault="00B94888" w:rsidP="00EE6516">
                  <w:pPr>
                    <w:contextualSpacing/>
                    <w:rPr>
                      <w:sz w:val="18"/>
                      <w:szCs w:val="18"/>
                    </w:rPr>
                  </w:pPr>
                  <w:r w:rsidRPr="00141D3E">
                    <w:rPr>
                      <w:sz w:val="18"/>
                      <w:szCs w:val="18"/>
                    </w:rPr>
                    <w:t>344</w:t>
                  </w:r>
                </w:p>
              </w:tc>
              <w:tc>
                <w:tcPr>
                  <w:tcW w:w="2126" w:type="dxa"/>
                  <w:shd w:val="clear" w:color="auto" w:fill="DBE5F1" w:themeFill="accent1" w:themeFillTint="33"/>
                </w:tcPr>
                <w:p w:rsidR="00B94888" w:rsidRPr="00141D3E" w:rsidRDefault="00B94888" w:rsidP="00EE6516">
                  <w:pPr>
                    <w:contextualSpacing/>
                    <w:rPr>
                      <w:sz w:val="18"/>
                      <w:szCs w:val="18"/>
                    </w:rPr>
                  </w:pPr>
                  <w:r w:rsidRPr="00141D3E">
                    <w:rPr>
                      <w:sz w:val="18"/>
                      <w:szCs w:val="18"/>
                    </w:rPr>
                    <w:t>341, 344</w:t>
                  </w:r>
                </w:p>
              </w:tc>
            </w:tr>
          </w:tbl>
          <w:p w:rsidR="00B94888" w:rsidRPr="00EE6516" w:rsidRDefault="00B94888" w:rsidP="00141D3E">
            <w:pPr>
              <w:ind w:left="284"/>
              <w:contextualSpacing/>
              <w:rPr>
                <w:i/>
                <w:color w:val="000000"/>
              </w:rPr>
            </w:pPr>
            <w:r>
              <w:rPr>
                <w:i/>
                <w:color w:val="000000"/>
              </w:rPr>
              <w:t xml:space="preserve"> </w:t>
            </w:r>
          </w:p>
        </w:tc>
      </w:tr>
      <w:tr w:rsidR="00B94888" w:rsidRPr="00B1356C" w:rsidTr="00CC2303">
        <w:trPr>
          <w:cantSplit/>
        </w:trPr>
        <w:tc>
          <w:tcPr>
            <w:tcW w:w="3306" w:type="dxa"/>
            <w:tcBorders>
              <w:bottom w:val="single" w:sz="4" w:space="0" w:color="auto"/>
            </w:tcBorders>
            <w:vAlign w:val="center"/>
          </w:tcPr>
          <w:p w:rsidR="00B94888" w:rsidRPr="007B71B0" w:rsidRDefault="00B94888" w:rsidP="00EB5BA6">
            <w:pPr>
              <w:spacing w:before="120" w:after="120"/>
              <w:ind w:left="284"/>
              <w:contextualSpacing/>
              <w:rPr>
                <w:i/>
                <w:color w:val="000000"/>
              </w:rPr>
            </w:pPr>
            <w:r w:rsidRPr="007B71B0">
              <w:rPr>
                <w:i/>
                <w:color w:val="000000"/>
              </w:rPr>
              <w:t>Provisions  pour égalisation</w:t>
            </w:r>
          </w:p>
        </w:tc>
        <w:tc>
          <w:tcPr>
            <w:tcW w:w="1127" w:type="dxa"/>
            <w:tcBorders>
              <w:bottom w:val="single" w:sz="4" w:space="0" w:color="auto"/>
            </w:tcBorders>
            <w:vAlign w:val="center"/>
          </w:tcPr>
          <w:p w:rsidR="00B94888" w:rsidRPr="00135A03" w:rsidRDefault="00B94888" w:rsidP="009C66F3">
            <w:r w:rsidRPr="00135A03">
              <w:t>R14</w:t>
            </w:r>
            <w:r w:rsidR="009C66F3">
              <w:t>4</w:t>
            </w:r>
            <w:r w:rsidRPr="00135A03">
              <w:t>0</w:t>
            </w:r>
          </w:p>
        </w:tc>
        <w:tc>
          <w:tcPr>
            <w:tcW w:w="1129" w:type="dxa"/>
            <w:tcBorders>
              <w:bottom w:val="single" w:sz="4" w:space="0" w:color="auto"/>
            </w:tcBorders>
            <w:vAlign w:val="center"/>
          </w:tcPr>
          <w:p w:rsidR="00B94888" w:rsidRDefault="00B94888" w:rsidP="009C66F3">
            <w:r>
              <w:t>R14</w:t>
            </w:r>
            <w:r w:rsidR="009C66F3">
              <w:t>5</w:t>
            </w:r>
            <w:r>
              <w:t>0</w:t>
            </w:r>
          </w:p>
        </w:tc>
        <w:tc>
          <w:tcPr>
            <w:tcW w:w="4220" w:type="dxa"/>
            <w:tcBorders>
              <w:bottom w:val="single" w:sz="4" w:space="0" w:color="auto"/>
            </w:tcBorders>
            <w:vAlign w:val="center"/>
          </w:tcPr>
          <w:p w:rsidR="00B94888" w:rsidRDefault="00B94888" w:rsidP="002F563E">
            <w:pPr>
              <w:pStyle w:val="Paragraphedeliste"/>
              <w:ind w:left="0"/>
              <w:rPr>
                <w:lang w:eastAsia="pl-PL"/>
              </w:rPr>
            </w:pPr>
            <w:r>
              <w:rPr>
                <w:lang w:eastAsia="pl-PL"/>
              </w:rPr>
              <w:t>Il convient d’enregistrer dans ces lignes les montants des provisions pour égalisation vie enregistrés dans les comptes suivants :</w:t>
            </w:r>
          </w:p>
          <w:p w:rsidR="00B94888" w:rsidRPr="00141D3E" w:rsidRDefault="00B94888" w:rsidP="00141D3E">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quote-part correspondant aux opérations d’assurance Vie)</w:t>
            </w:r>
            <w:r>
              <w:rPr>
                <w:sz w:val="18"/>
                <w:szCs w:val="18"/>
              </w:rPr>
              <w:t> ;</w:t>
            </w:r>
          </w:p>
          <w:p w:rsidR="00B94888" w:rsidRPr="00141D3E" w:rsidRDefault="00B94888" w:rsidP="00141D3E">
            <w:pPr>
              <w:pStyle w:val="Paragraphedeliste"/>
              <w:numPr>
                <w:ilvl w:val="0"/>
                <w:numId w:val="26"/>
              </w:numPr>
              <w:ind w:left="527" w:hanging="357"/>
              <w:rPr>
                <w:i/>
                <w:sz w:val="18"/>
                <w:szCs w:val="18"/>
                <w:u w:val="single"/>
              </w:rPr>
            </w:pPr>
            <w:r>
              <w:rPr>
                <w:sz w:val="18"/>
                <w:szCs w:val="18"/>
              </w:rPr>
              <w:t>pour les entreprises relevant des codes de la mutualité et de la sécurité sociale : compte 360</w:t>
            </w:r>
          </w:p>
        </w:tc>
        <w:tc>
          <w:tcPr>
            <w:tcW w:w="4819" w:type="dxa"/>
            <w:tcBorders>
              <w:bottom w:val="single" w:sz="4" w:space="0" w:color="auto"/>
            </w:tcBorders>
            <w:vAlign w:val="center"/>
          </w:tcPr>
          <w:p w:rsidR="00B94888" w:rsidRPr="00FD3F22" w:rsidRDefault="00B94888" w:rsidP="009C66F3">
            <w:pPr>
              <w:contextualSpacing/>
              <w:rPr>
                <w:lang w:val="en-US"/>
              </w:rPr>
            </w:pPr>
            <w:r w:rsidRPr="007510D5">
              <w:rPr>
                <w:lang w:val="en-US"/>
              </w:rPr>
              <w:t xml:space="preserve">∑ </w:t>
            </w:r>
            <w:r w:rsidRPr="00FD3F22">
              <w:rPr>
                <w:lang w:val="en-US"/>
              </w:rPr>
              <w:t>R14</w:t>
            </w:r>
            <w:r w:rsidR="009C66F3">
              <w:rPr>
                <w:lang w:val="en-US"/>
              </w:rPr>
              <w:t>4</w:t>
            </w:r>
            <w:r w:rsidRPr="00FD3F22">
              <w:rPr>
                <w:lang w:val="en-US"/>
              </w:rPr>
              <w:t>0 (FC.02.01) + R14</w:t>
            </w:r>
            <w:r w:rsidR="009C66F3">
              <w:rPr>
                <w:lang w:val="en-US"/>
              </w:rPr>
              <w:t>5</w:t>
            </w:r>
            <w:r w:rsidRPr="00FD3F22">
              <w:rPr>
                <w:lang w:val="en-US"/>
              </w:rPr>
              <w:t>0 (FG.02.01) = R0620/C0010 (FR.02.01)</w:t>
            </w:r>
          </w:p>
        </w:tc>
      </w:tr>
      <w:tr w:rsidR="00B94888" w:rsidRPr="00B1356C" w:rsidTr="00CC2303">
        <w:trPr>
          <w:cantSplit/>
        </w:trPr>
        <w:tc>
          <w:tcPr>
            <w:tcW w:w="3306" w:type="dxa"/>
            <w:tcBorders>
              <w:bottom w:val="nil"/>
            </w:tcBorders>
            <w:vAlign w:val="center"/>
          </w:tcPr>
          <w:p w:rsidR="00B94888" w:rsidRPr="007B71B0" w:rsidRDefault="00B94888" w:rsidP="00EB5BA6">
            <w:pPr>
              <w:spacing w:before="120" w:after="120"/>
              <w:ind w:left="284"/>
              <w:contextualSpacing/>
              <w:rPr>
                <w:i/>
                <w:color w:val="000000"/>
              </w:rPr>
            </w:pPr>
            <w:r w:rsidRPr="007B71B0">
              <w:rPr>
                <w:i/>
                <w:color w:val="000000"/>
              </w:rPr>
              <w:t>Autres provisions techniques - Total</w:t>
            </w:r>
          </w:p>
        </w:tc>
        <w:tc>
          <w:tcPr>
            <w:tcW w:w="1127" w:type="dxa"/>
            <w:tcBorders>
              <w:bottom w:val="nil"/>
            </w:tcBorders>
            <w:vAlign w:val="center"/>
          </w:tcPr>
          <w:p w:rsidR="00B94888" w:rsidRPr="00135A03" w:rsidRDefault="00B94888" w:rsidP="009C66F3">
            <w:r w:rsidRPr="00135A03">
              <w:t>R1</w:t>
            </w:r>
            <w:r w:rsidR="009C66F3">
              <w:t>4</w:t>
            </w:r>
            <w:r w:rsidRPr="00135A03">
              <w:t>50</w:t>
            </w:r>
          </w:p>
        </w:tc>
        <w:tc>
          <w:tcPr>
            <w:tcW w:w="1129" w:type="dxa"/>
            <w:tcBorders>
              <w:bottom w:val="nil"/>
            </w:tcBorders>
            <w:vAlign w:val="center"/>
          </w:tcPr>
          <w:p w:rsidR="00B94888" w:rsidRDefault="00B94888" w:rsidP="009C66F3">
            <w:r>
              <w:t>R14</w:t>
            </w:r>
            <w:r w:rsidR="009C66F3">
              <w:t>6</w:t>
            </w:r>
            <w:r>
              <w:t>0</w:t>
            </w:r>
          </w:p>
        </w:tc>
        <w:tc>
          <w:tcPr>
            <w:tcW w:w="4220" w:type="dxa"/>
            <w:tcBorders>
              <w:bottom w:val="nil"/>
            </w:tcBorders>
            <w:vAlign w:val="center"/>
          </w:tcPr>
          <w:p w:rsidR="00B94888" w:rsidRDefault="00B94888" w:rsidP="002C594B">
            <w:pPr>
              <w:pStyle w:val="Paragraphedeliste"/>
              <w:ind w:left="0"/>
            </w:pPr>
            <w:r w:rsidRPr="002F563E">
              <w:rPr>
                <w:i/>
                <w:u w:val="single"/>
              </w:rPr>
              <w:t>FC.02.01 :</w:t>
            </w:r>
            <w:r w:rsidRPr="002F563E">
              <w:t xml:space="preserve"> </w:t>
            </w:r>
          </w:p>
          <w:p w:rsidR="00B94888" w:rsidRPr="002F563E" w:rsidRDefault="00B94888" w:rsidP="002C594B">
            <w:pPr>
              <w:pStyle w:val="Paragraphedeliste"/>
              <w:ind w:left="0"/>
            </w:pPr>
            <w:r w:rsidRPr="002F563E">
              <w:t>R1</w:t>
            </w:r>
            <w:r w:rsidR="009C66F3">
              <w:t>4</w:t>
            </w:r>
            <w:r>
              <w:t>5</w:t>
            </w:r>
            <w:r w:rsidRPr="002F563E">
              <w:t>0 = ∑</w:t>
            </w:r>
            <w:r>
              <w:t xml:space="preserve"> </w:t>
            </w:r>
            <w:r w:rsidRPr="002F563E">
              <w:t>(R1</w:t>
            </w:r>
            <w:r w:rsidR="009C66F3">
              <w:t>46</w:t>
            </w:r>
            <w:r w:rsidRPr="002F563E">
              <w:t>0 : R1</w:t>
            </w:r>
            <w:r w:rsidR="009C66F3">
              <w:t>5</w:t>
            </w:r>
            <w:ins w:id="26" w:author="Aurore Cambou" w:date="2017-08-09T15:41:00Z">
              <w:r w:rsidR="00E764CE">
                <w:t>3</w:t>
              </w:r>
            </w:ins>
            <w:del w:id="27" w:author="Aurore Cambou" w:date="2017-08-09T15:41:00Z">
              <w:r w:rsidR="009C66F3" w:rsidDel="00E764CE">
                <w:delText>5</w:delText>
              </w:r>
            </w:del>
            <w:r w:rsidRPr="002F563E">
              <w:t>0)</w:t>
            </w:r>
          </w:p>
          <w:p w:rsidR="00B94888" w:rsidRDefault="00B94888" w:rsidP="002C594B">
            <w:pPr>
              <w:pStyle w:val="Paragraphedeliste"/>
              <w:ind w:left="0"/>
            </w:pPr>
            <w:r w:rsidRPr="002F563E">
              <w:rPr>
                <w:i/>
                <w:u w:val="single"/>
              </w:rPr>
              <w:t>FG.02.01 :</w:t>
            </w:r>
            <w:r w:rsidRPr="002F563E">
              <w:t xml:space="preserve"> </w:t>
            </w:r>
          </w:p>
          <w:p w:rsidR="00B94888" w:rsidRPr="002F563E" w:rsidRDefault="00B94888" w:rsidP="004C6CCB">
            <w:pPr>
              <w:pStyle w:val="Paragraphedeliste"/>
              <w:ind w:left="0"/>
              <w:rPr>
                <w:i/>
                <w:u w:val="single"/>
              </w:rPr>
            </w:pPr>
            <w:r w:rsidRPr="002F563E">
              <w:t>R1</w:t>
            </w:r>
            <w:r>
              <w:t>4</w:t>
            </w:r>
            <w:r w:rsidR="009C66F3">
              <w:t>6</w:t>
            </w:r>
            <w:r w:rsidRPr="002F563E">
              <w:t>0 = ∑</w:t>
            </w:r>
            <w:r>
              <w:t xml:space="preserve"> </w:t>
            </w:r>
            <w:r w:rsidRPr="002F563E">
              <w:t>(R1</w:t>
            </w:r>
            <w:r>
              <w:t>4</w:t>
            </w:r>
            <w:r w:rsidR="009C66F3">
              <w:t>7</w:t>
            </w:r>
            <w:r w:rsidRPr="002F563E">
              <w:t>0 : R1</w:t>
            </w:r>
            <w:r>
              <w:t>5</w:t>
            </w:r>
            <w:r w:rsidR="004C6CCB">
              <w:t>3</w:t>
            </w:r>
            <w:r w:rsidRPr="002F563E">
              <w:t>0)</w:t>
            </w:r>
          </w:p>
        </w:tc>
        <w:tc>
          <w:tcPr>
            <w:tcW w:w="4819" w:type="dxa"/>
            <w:tcBorders>
              <w:bottom w:val="nil"/>
            </w:tcBorders>
            <w:vAlign w:val="center"/>
          </w:tcPr>
          <w:p w:rsidR="00B94888" w:rsidRPr="004E21FF" w:rsidRDefault="00B94888" w:rsidP="009C66F3">
            <w:pPr>
              <w:contextualSpacing/>
              <w:rPr>
                <w:lang w:val="en-US"/>
              </w:rPr>
            </w:pPr>
            <w:r w:rsidRPr="007510D5">
              <w:rPr>
                <w:lang w:val="en-US"/>
              </w:rPr>
              <w:t xml:space="preserve">∑ </w:t>
            </w:r>
            <w:r w:rsidRPr="004E21FF">
              <w:rPr>
                <w:lang w:val="en-US"/>
              </w:rPr>
              <w:t>R1</w:t>
            </w:r>
            <w:r w:rsidR="009C66F3">
              <w:rPr>
                <w:lang w:val="en-US"/>
              </w:rPr>
              <w:t>4</w:t>
            </w:r>
            <w:r w:rsidRPr="004E21FF">
              <w:rPr>
                <w:lang w:val="en-US"/>
              </w:rPr>
              <w:t>50 (FC.02.01) + R14</w:t>
            </w:r>
            <w:r w:rsidR="009C66F3">
              <w:rPr>
                <w:lang w:val="en-US"/>
              </w:rPr>
              <w:t>6</w:t>
            </w:r>
            <w:r w:rsidRPr="004E21FF">
              <w:rPr>
                <w:lang w:val="en-US"/>
              </w:rPr>
              <w:t xml:space="preserve">0 (FG.02.01) = </w:t>
            </w:r>
            <w:r>
              <w:rPr>
                <w:lang w:val="en-US"/>
              </w:rPr>
              <w:t>R0640/C0010</w:t>
            </w:r>
            <w:r w:rsidRPr="004E21FF">
              <w:rPr>
                <w:lang w:val="en-US"/>
              </w:rPr>
              <w:t xml:space="preserve"> (</w:t>
            </w:r>
            <w:r>
              <w:rPr>
                <w:lang w:val="en-US"/>
              </w:rPr>
              <w:t>FR.02.01)</w:t>
            </w:r>
          </w:p>
        </w:tc>
      </w:tr>
      <w:tr w:rsidR="00B94888" w:rsidRPr="004D1376" w:rsidTr="00CC2303">
        <w:trPr>
          <w:cantSplit/>
        </w:trPr>
        <w:tc>
          <w:tcPr>
            <w:tcW w:w="14601" w:type="dxa"/>
            <w:gridSpan w:val="5"/>
            <w:tcBorders>
              <w:top w:val="nil"/>
            </w:tcBorders>
            <w:vAlign w:val="center"/>
          </w:tcPr>
          <w:p w:rsidR="00B94888" w:rsidRPr="00141D3E" w:rsidRDefault="00B94888" w:rsidP="00141D3E">
            <w:pPr>
              <w:spacing w:before="120" w:after="120"/>
              <w:ind w:left="284"/>
              <w:rPr>
                <w:i/>
                <w:color w:val="000000"/>
              </w:rPr>
            </w:pPr>
            <w:r>
              <w:rPr>
                <w:lang w:eastAsia="pl-PL"/>
              </w:rPr>
              <w:t>Il convient d’enregistrer dans ces lignes les montants des autres provisions techniques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rsidTr="00454862">
              <w:tc>
                <w:tcPr>
                  <w:tcW w:w="5416" w:type="dxa"/>
                  <w:shd w:val="clear" w:color="auto" w:fill="DBE5F1" w:themeFill="accent1" w:themeFillTint="33"/>
                </w:tcPr>
                <w:p w:rsidR="00B94888" w:rsidRPr="00141D3E" w:rsidRDefault="00B94888" w:rsidP="000E3702">
                  <w:pPr>
                    <w:contextualSpacing/>
                    <w:rPr>
                      <w:sz w:val="18"/>
                      <w:szCs w:val="18"/>
                    </w:rPr>
                  </w:pPr>
                </w:p>
              </w:tc>
              <w:tc>
                <w:tcPr>
                  <w:tcW w:w="1134"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438"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 de la sécurité sociale</w:t>
                  </w:r>
                </w:p>
              </w:tc>
            </w:tr>
            <w:tr w:rsidR="00B94888" w:rsidRPr="00141D3E" w:rsidTr="000E3702">
              <w:tc>
                <w:tcPr>
                  <w:tcW w:w="5416"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Autres provisions techniques - Total</w:t>
                  </w:r>
                </w:p>
              </w:tc>
              <w:tc>
                <w:tcPr>
                  <w:tcW w:w="1134" w:type="dxa"/>
                  <w:shd w:val="clear" w:color="auto" w:fill="DBE5F1" w:themeFill="accent1" w:themeFillTint="33"/>
                </w:tcPr>
                <w:p w:rsidR="00B94888" w:rsidRPr="00141D3E" w:rsidRDefault="00B94888" w:rsidP="004C6CCB">
                  <w:pPr>
                    <w:contextualSpacing/>
                    <w:rPr>
                      <w:sz w:val="18"/>
                      <w:szCs w:val="18"/>
                    </w:rPr>
                  </w:pPr>
                  <w:r w:rsidRPr="00141D3E">
                    <w:rPr>
                      <w:sz w:val="18"/>
                      <w:szCs w:val="18"/>
                    </w:rPr>
                    <w:t>R1</w:t>
                  </w:r>
                  <w:r w:rsidR="004C6CCB">
                    <w:rPr>
                      <w:sz w:val="18"/>
                      <w:szCs w:val="18"/>
                    </w:rPr>
                    <w:t>4</w:t>
                  </w:r>
                  <w:r>
                    <w:rPr>
                      <w:sz w:val="18"/>
                      <w:szCs w:val="18"/>
                    </w:rPr>
                    <w:t>5</w:t>
                  </w:r>
                  <w:r w:rsidRPr="00141D3E">
                    <w:rPr>
                      <w:sz w:val="18"/>
                      <w:szCs w:val="18"/>
                    </w:rPr>
                    <w:t>0</w:t>
                  </w:r>
                </w:p>
              </w:tc>
              <w:tc>
                <w:tcPr>
                  <w:tcW w:w="1134" w:type="dxa"/>
                  <w:shd w:val="clear" w:color="auto" w:fill="DBE5F1" w:themeFill="accent1" w:themeFillTint="33"/>
                </w:tcPr>
                <w:p w:rsidR="00B94888" w:rsidRPr="00141D3E" w:rsidRDefault="00B94888" w:rsidP="004C6CCB">
                  <w:pPr>
                    <w:contextualSpacing/>
                    <w:rPr>
                      <w:sz w:val="18"/>
                      <w:szCs w:val="18"/>
                    </w:rPr>
                  </w:pPr>
                  <w:r w:rsidRPr="00141D3E">
                    <w:rPr>
                      <w:sz w:val="18"/>
                      <w:szCs w:val="18"/>
                    </w:rPr>
                    <w:t>R1</w:t>
                  </w:r>
                  <w:r>
                    <w:rPr>
                      <w:sz w:val="18"/>
                      <w:szCs w:val="18"/>
                    </w:rPr>
                    <w:t>4</w:t>
                  </w:r>
                  <w:r w:rsidR="004C6CCB">
                    <w:rPr>
                      <w:sz w:val="18"/>
                      <w:szCs w:val="18"/>
                    </w:rPr>
                    <w:t>6</w:t>
                  </w:r>
                  <w:r w:rsidRPr="00141D3E">
                    <w:rPr>
                      <w:sz w:val="18"/>
                      <w:szCs w:val="18"/>
                    </w:rPr>
                    <w:t>0</w:t>
                  </w:r>
                </w:p>
              </w:tc>
              <w:tc>
                <w:tcPr>
                  <w:tcW w:w="6691" w:type="dxa"/>
                  <w:gridSpan w:val="3"/>
                  <w:shd w:val="clear" w:color="auto" w:fill="DBE5F1" w:themeFill="accent1" w:themeFillTint="33"/>
                </w:tcPr>
                <w:p w:rsidR="00B94888" w:rsidRPr="008B5E28" w:rsidRDefault="00B94888" w:rsidP="008B5E28">
                  <w:pPr>
                    <w:contextualSpacing/>
                    <w:jc w:val="center"/>
                    <w:rPr>
                      <w:i/>
                      <w:sz w:val="18"/>
                      <w:szCs w:val="18"/>
                    </w:rPr>
                  </w:pPr>
                  <w:r w:rsidRPr="008B5E28">
                    <w:rPr>
                      <w:i/>
                      <w:sz w:val="18"/>
                      <w:szCs w:val="18"/>
                    </w:rPr>
                    <w:t>Somme des éléments ci-dessous</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Provisions pour aléas financiers - Affaires directes</w:t>
                  </w:r>
                </w:p>
              </w:tc>
              <w:tc>
                <w:tcPr>
                  <w:tcW w:w="1134" w:type="dxa"/>
                  <w:shd w:val="clear" w:color="auto" w:fill="DBE5F1" w:themeFill="accent1" w:themeFillTint="33"/>
                </w:tcPr>
                <w:p w:rsidR="00B94888" w:rsidRPr="00141D3E" w:rsidRDefault="00B94888" w:rsidP="004C6CCB">
                  <w:pPr>
                    <w:contextualSpacing/>
                    <w:rPr>
                      <w:sz w:val="18"/>
                      <w:szCs w:val="18"/>
                    </w:rPr>
                  </w:pPr>
                  <w:r>
                    <w:rPr>
                      <w:sz w:val="18"/>
                      <w:szCs w:val="18"/>
                    </w:rPr>
                    <w:t>R1</w:t>
                  </w:r>
                  <w:r w:rsidR="004C6CCB">
                    <w:rPr>
                      <w:sz w:val="18"/>
                      <w:szCs w:val="18"/>
                    </w:rPr>
                    <w:t>46</w:t>
                  </w:r>
                  <w:r>
                    <w:rPr>
                      <w:sz w:val="18"/>
                      <w:szCs w:val="18"/>
                    </w:rPr>
                    <w:t>0</w:t>
                  </w:r>
                </w:p>
              </w:tc>
              <w:tc>
                <w:tcPr>
                  <w:tcW w:w="1134" w:type="dxa"/>
                  <w:shd w:val="clear" w:color="auto" w:fill="DBE5F1" w:themeFill="accent1" w:themeFillTint="33"/>
                </w:tcPr>
                <w:p w:rsidR="00B94888" w:rsidRPr="00141D3E" w:rsidRDefault="00B94888" w:rsidP="004C6CCB">
                  <w:pPr>
                    <w:contextualSpacing/>
                    <w:rPr>
                      <w:sz w:val="18"/>
                      <w:szCs w:val="18"/>
                    </w:rPr>
                  </w:pPr>
                  <w:r>
                    <w:rPr>
                      <w:sz w:val="18"/>
                      <w:szCs w:val="18"/>
                    </w:rPr>
                    <w:t>R14</w:t>
                  </w:r>
                  <w:r w:rsidR="004C6CCB">
                    <w:rPr>
                      <w:sz w:val="18"/>
                      <w:szCs w:val="18"/>
                    </w:rPr>
                    <w:t>7</w:t>
                  </w:r>
                  <w:r>
                    <w:rPr>
                      <w:sz w:val="18"/>
                      <w:szCs w:val="18"/>
                    </w:rPr>
                    <w:t>0</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3700</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3001</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3700</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Provisions pour risque d'exigibilité - Affaires directes</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w:t>
                  </w:r>
                  <w:r w:rsidR="004C6CCB">
                    <w:rPr>
                      <w:sz w:val="18"/>
                      <w:szCs w:val="18"/>
                    </w:rPr>
                    <w:t>47</w:t>
                  </w:r>
                  <w:r>
                    <w:rPr>
                      <w:sz w:val="18"/>
                      <w:szCs w:val="18"/>
                    </w:rPr>
                    <w:t>0</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R14</w:t>
                  </w:r>
                  <w:r w:rsidR="004C6CCB">
                    <w:rPr>
                      <w:sz w:val="18"/>
                      <w:szCs w:val="18"/>
                    </w:rPr>
                    <w:t>8</w:t>
                  </w:r>
                  <w:r>
                    <w:rPr>
                      <w:sz w:val="18"/>
                      <w:szCs w:val="18"/>
                    </w:rPr>
                    <w:t>0</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3703</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3700</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3703</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Autres provisions techniques vie relatives aux contrats PERP</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w:t>
                  </w:r>
                  <w:r w:rsidR="004C6CCB">
                    <w:rPr>
                      <w:sz w:val="18"/>
                      <w:szCs w:val="18"/>
                    </w:rPr>
                    <w:t>48</w:t>
                  </w:r>
                  <w:r>
                    <w:rPr>
                      <w:sz w:val="18"/>
                      <w:szCs w:val="18"/>
                    </w:rPr>
                    <w:t>0</w:t>
                  </w:r>
                </w:p>
              </w:tc>
              <w:tc>
                <w:tcPr>
                  <w:tcW w:w="1134" w:type="dxa"/>
                  <w:shd w:val="clear" w:color="auto" w:fill="DBE5F1" w:themeFill="accent1" w:themeFillTint="33"/>
                </w:tcPr>
                <w:p w:rsidR="00B94888" w:rsidRDefault="00B94888" w:rsidP="000E3702">
                  <w:pPr>
                    <w:contextualSpacing/>
                    <w:rPr>
                      <w:sz w:val="18"/>
                      <w:szCs w:val="18"/>
                    </w:rPr>
                  </w:pPr>
                  <w:r>
                    <w:rPr>
                      <w:sz w:val="18"/>
                      <w:szCs w:val="18"/>
                    </w:rPr>
                    <w:t>NA</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3705</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NA</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NA</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Autres provisions techniques - Acceptations</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R14</w:t>
                  </w:r>
                  <w:r w:rsidR="004C6CCB">
                    <w:rPr>
                      <w:sz w:val="18"/>
                      <w:szCs w:val="18"/>
                    </w:rPr>
                    <w:t>9</w:t>
                  </w:r>
                  <w:r>
                    <w:rPr>
                      <w:sz w:val="18"/>
                      <w:szCs w:val="18"/>
                    </w:rPr>
                    <w:t>0</w:t>
                  </w:r>
                </w:p>
              </w:tc>
              <w:tc>
                <w:tcPr>
                  <w:tcW w:w="1134" w:type="dxa"/>
                  <w:shd w:val="clear" w:color="auto" w:fill="DBE5F1" w:themeFill="accent1" w:themeFillTint="33"/>
                </w:tcPr>
                <w:p w:rsidR="00B94888" w:rsidRDefault="00B94888" w:rsidP="000E3702">
                  <w:pPr>
                    <w:contextualSpacing/>
                    <w:rPr>
                      <w:sz w:val="18"/>
                      <w:szCs w:val="18"/>
                    </w:rPr>
                  </w:pPr>
                  <w:r>
                    <w:rPr>
                      <w:sz w:val="18"/>
                      <w:szCs w:val="18"/>
                    </w:rPr>
                    <w:t>R1490</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374</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3011, 3701, 374</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374</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Engagements envers les institutions de prévoyance ou relatifs aux fonds de placement gérés par l'entreprise</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R15</w:t>
                  </w:r>
                  <w:r w:rsidR="004C6CCB">
                    <w:rPr>
                      <w:sz w:val="18"/>
                      <w:szCs w:val="18"/>
                    </w:rPr>
                    <w:t>0</w:t>
                  </w:r>
                  <w:r>
                    <w:rPr>
                      <w:sz w:val="18"/>
                      <w:szCs w:val="18"/>
                    </w:rPr>
                    <w:t>0</w:t>
                  </w:r>
                </w:p>
              </w:tc>
              <w:tc>
                <w:tcPr>
                  <w:tcW w:w="1134" w:type="dxa"/>
                  <w:shd w:val="clear" w:color="auto" w:fill="DBE5F1" w:themeFill="accent1" w:themeFillTint="33"/>
                </w:tcPr>
                <w:p w:rsidR="00B94888" w:rsidRDefault="00B94888" w:rsidP="000E3702">
                  <w:pPr>
                    <w:contextualSpacing/>
                    <w:rPr>
                      <w:sz w:val="18"/>
                      <w:szCs w:val="18"/>
                    </w:rPr>
                  </w:pPr>
                  <w:r>
                    <w:rPr>
                      <w:sz w:val="18"/>
                      <w:szCs w:val="18"/>
                    </w:rPr>
                    <w:t>R1500</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377</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377</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377</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Dotations à la provision pour risque d'exigibilité restant à constater</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R15</w:t>
                  </w:r>
                  <w:r w:rsidR="004C6CCB">
                    <w:rPr>
                      <w:sz w:val="18"/>
                      <w:szCs w:val="18"/>
                    </w:rPr>
                    <w:t>1</w:t>
                  </w:r>
                  <w:r>
                    <w:rPr>
                      <w:sz w:val="18"/>
                      <w:szCs w:val="18"/>
                    </w:rPr>
                    <w:t>0</w:t>
                  </w:r>
                </w:p>
              </w:tc>
              <w:tc>
                <w:tcPr>
                  <w:tcW w:w="1134" w:type="dxa"/>
                  <w:shd w:val="clear" w:color="auto" w:fill="DBE5F1" w:themeFill="accent1" w:themeFillTint="33"/>
                </w:tcPr>
                <w:p w:rsidR="00B94888" w:rsidRDefault="00B94888" w:rsidP="000E3702">
                  <w:pPr>
                    <w:contextualSpacing/>
                    <w:rPr>
                      <w:sz w:val="18"/>
                      <w:szCs w:val="18"/>
                    </w:rPr>
                  </w:pPr>
                  <w:r>
                    <w:rPr>
                      <w:sz w:val="18"/>
                      <w:szCs w:val="18"/>
                    </w:rPr>
                    <w:t>R1510</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379</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379</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379</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Provisions de diversification</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R15</w:t>
                  </w:r>
                  <w:r w:rsidR="004C6CCB">
                    <w:rPr>
                      <w:sz w:val="18"/>
                      <w:szCs w:val="18"/>
                    </w:rPr>
                    <w:t>2</w:t>
                  </w:r>
                  <w:r>
                    <w:rPr>
                      <w:sz w:val="18"/>
                      <w:szCs w:val="18"/>
                    </w:rPr>
                    <w:t>0</w:t>
                  </w:r>
                </w:p>
              </w:tc>
              <w:tc>
                <w:tcPr>
                  <w:tcW w:w="1134" w:type="dxa"/>
                  <w:shd w:val="clear" w:color="auto" w:fill="DBE5F1" w:themeFill="accent1" w:themeFillTint="33"/>
                </w:tcPr>
                <w:p w:rsidR="00B94888" w:rsidRDefault="00B94888" w:rsidP="000E3702">
                  <w:pPr>
                    <w:contextualSpacing/>
                    <w:rPr>
                      <w:sz w:val="18"/>
                      <w:szCs w:val="18"/>
                    </w:rPr>
                  </w:pPr>
                  <w:r>
                    <w:rPr>
                      <w:sz w:val="18"/>
                      <w:szCs w:val="18"/>
                    </w:rPr>
                    <w:t>R1520</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3706</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3706</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3706</w:t>
                  </w:r>
                </w:p>
              </w:tc>
            </w:tr>
            <w:tr w:rsidR="00B94888" w:rsidRPr="00141D3E" w:rsidTr="00454862">
              <w:tc>
                <w:tcPr>
                  <w:tcW w:w="5416" w:type="dxa"/>
                  <w:shd w:val="clear" w:color="auto" w:fill="DBE5F1" w:themeFill="accent1" w:themeFillTint="33"/>
                </w:tcPr>
                <w:p w:rsidR="00B94888" w:rsidRPr="00141D3E" w:rsidRDefault="00B94888" w:rsidP="00E1480B">
                  <w:pPr>
                    <w:ind w:left="284"/>
                    <w:contextualSpacing/>
                    <w:rPr>
                      <w:sz w:val="18"/>
                      <w:szCs w:val="18"/>
                    </w:rPr>
                  </w:pPr>
                  <w:r w:rsidRPr="00E1480B">
                    <w:rPr>
                      <w:sz w:val="18"/>
                      <w:szCs w:val="18"/>
                    </w:rPr>
                    <w:t>Provisions collective de diversification</w:t>
                  </w:r>
                </w:p>
              </w:tc>
              <w:tc>
                <w:tcPr>
                  <w:tcW w:w="1134" w:type="dxa"/>
                  <w:shd w:val="clear" w:color="auto" w:fill="DBE5F1" w:themeFill="accent1" w:themeFillTint="33"/>
                </w:tcPr>
                <w:p w:rsidR="00B94888" w:rsidRDefault="00B94888" w:rsidP="004C6CCB">
                  <w:pPr>
                    <w:contextualSpacing/>
                    <w:rPr>
                      <w:sz w:val="18"/>
                      <w:szCs w:val="18"/>
                    </w:rPr>
                  </w:pPr>
                  <w:r>
                    <w:rPr>
                      <w:sz w:val="18"/>
                      <w:szCs w:val="18"/>
                    </w:rPr>
                    <w:t>R15</w:t>
                  </w:r>
                  <w:r w:rsidR="004C6CCB">
                    <w:rPr>
                      <w:sz w:val="18"/>
                      <w:szCs w:val="18"/>
                    </w:rPr>
                    <w:t>3</w:t>
                  </w:r>
                  <w:r>
                    <w:rPr>
                      <w:sz w:val="18"/>
                      <w:szCs w:val="18"/>
                    </w:rPr>
                    <w:t>0</w:t>
                  </w:r>
                </w:p>
              </w:tc>
              <w:tc>
                <w:tcPr>
                  <w:tcW w:w="1134" w:type="dxa"/>
                  <w:shd w:val="clear" w:color="auto" w:fill="DBE5F1" w:themeFill="accent1" w:themeFillTint="33"/>
                </w:tcPr>
                <w:p w:rsidR="00B94888" w:rsidRDefault="00B94888" w:rsidP="000E3702">
                  <w:pPr>
                    <w:contextualSpacing/>
                    <w:rPr>
                      <w:sz w:val="18"/>
                      <w:szCs w:val="18"/>
                    </w:rPr>
                  </w:pPr>
                  <w:r>
                    <w:rPr>
                      <w:sz w:val="18"/>
                      <w:szCs w:val="18"/>
                    </w:rPr>
                    <w:t>R1530</w:t>
                  </w:r>
                </w:p>
              </w:tc>
              <w:tc>
                <w:tcPr>
                  <w:tcW w:w="2126" w:type="dxa"/>
                  <w:shd w:val="clear" w:color="auto" w:fill="DBE5F1" w:themeFill="accent1" w:themeFillTint="33"/>
                </w:tcPr>
                <w:p w:rsidR="00B94888" w:rsidRPr="00141D3E" w:rsidRDefault="00B94888" w:rsidP="000E3702">
                  <w:pPr>
                    <w:contextualSpacing/>
                    <w:rPr>
                      <w:sz w:val="18"/>
                      <w:szCs w:val="18"/>
                    </w:rPr>
                  </w:pPr>
                  <w:r>
                    <w:rPr>
                      <w:sz w:val="18"/>
                      <w:szCs w:val="18"/>
                    </w:rPr>
                    <w:t>3707</w:t>
                  </w:r>
                </w:p>
              </w:tc>
              <w:tc>
                <w:tcPr>
                  <w:tcW w:w="2127" w:type="dxa"/>
                  <w:shd w:val="clear" w:color="auto" w:fill="DBE5F1" w:themeFill="accent1" w:themeFillTint="33"/>
                </w:tcPr>
                <w:p w:rsidR="00B94888" w:rsidRPr="00141D3E" w:rsidRDefault="00B94888" w:rsidP="000E3702">
                  <w:pPr>
                    <w:contextualSpacing/>
                    <w:rPr>
                      <w:sz w:val="18"/>
                      <w:szCs w:val="18"/>
                    </w:rPr>
                  </w:pPr>
                  <w:r>
                    <w:rPr>
                      <w:sz w:val="18"/>
                      <w:szCs w:val="18"/>
                    </w:rPr>
                    <w:t>3707</w:t>
                  </w:r>
                </w:p>
              </w:tc>
              <w:tc>
                <w:tcPr>
                  <w:tcW w:w="2438" w:type="dxa"/>
                  <w:shd w:val="clear" w:color="auto" w:fill="DBE5F1" w:themeFill="accent1" w:themeFillTint="33"/>
                </w:tcPr>
                <w:p w:rsidR="00B94888" w:rsidRPr="00141D3E" w:rsidRDefault="00B94888" w:rsidP="000E3702">
                  <w:pPr>
                    <w:contextualSpacing/>
                    <w:rPr>
                      <w:sz w:val="18"/>
                      <w:szCs w:val="18"/>
                    </w:rPr>
                  </w:pPr>
                  <w:r>
                    <w:rPr>
                      <w:sz w:val="18"/>
                      <w:szCs w:val="18"/>
                    </w:rPr>
                    <w:t>3707</w:t>
                  </w:r>
                </w:p>
              </w:tc>
            </w:tr>
          </w:tbl>
          <w:p w:rsidR="00B94888" w:rsidRPr="004D1376" w:rsidRDefault="00B94888" w:rsidP="009D7D06">
            <w:pPr>
              <w:contextualSpacing/>
            </w:pPr>
            <w:r>
              <w:t xml:space="preserve"> </w:t>
            </w:r>
          </w:p>
        </w:tc>
      </w:tr>
      <w:tr w:rsidR="00B94888" w:rsidRPr="00E0642D" w:rsidTr="00CC2303">
        <w:trPr>
          <w:cantSplit/>
        </w:trPr>
        <w:tc>
          <w:tcPr>
            <w:tcW w:w="14601" w:type="dxa"/>
            <w:gridSpan w:val="5"/>
            <w:tcBorders>
              <w:bottom w:val="single" w:sz="4" w:space="0" w:color="auto"/>
            </w:tcBorders>
            <w:vAlign w:val="center"/>
          </w:tcPr>
          <w:p w:rsidR="00B94888" w:rsidRPr="005C2D2F" w:rsidRDefault="00B94888" w:rsidP="00135A03">
            <w:pPr>
              <w:contextualSpacing/>
              <w:jc w:val="both"/>
              <w:rPr>
                <w:b/>
                <w:lang w:val="en-US"/>
              </w:rPr>
            </w:pPr>
            <w:r w:rsidRPr="005C2D2F">
              <w:rPr>
                <w:b/>
                <w:lang w:val="en-US"/>
              </w:rPr>
              <w:t>Provisions techniques Non Vie</w:t>
            </w:r>
          </w:p>
        </w:tc>
      </w:tr>
      <w:tr w:rsidR="00721ADF" w:rsidRPr="00EC1B11" w:rsidTr="00CC2303">
        <w:trPr>
          <w:cantSplit/>
        </w:trPr>
        <w:tc>
          <w:tcPr>
            <w:tcW w:w="3306" w:type="dxa"/>
            <w:tcBorders>
              <w:bottom w:val="single" w:sz="4" w:space="0" w:color="auto"/>
            </w:tcBorders>
            <w:vAlign w:val="center"/>
          </w:tcPr>
          <w:p w:rsidR="00721ADF" w:rsidRPr="00721ADF" w:rsidRDefault="00721ADF" w:rsidP="00721ADF">
            <w:pPr>
              <w:contextualSpacing/>
              <w:jc w:val="both"/>
              <w:rPr>
                <w:color w:val="000000"/>
              </w:rPr>
            </w:pPr>
            <w:r>
              <w:rPr>
                <w:color w:val="000000"/>
              </w:rPr>
              <w:t>Provisions techniques Non Vie</w:t>
            </w:r>
          </w:p>
        </w:tc>
        <w:tc>
          <w:tcPr>
            <w:tcW w:w="1127" w:type="dxa"/>
            <w:tcBorders>
              <w:bottom w:val="single" w:sz="4" w:space="0" w:color="auto"/>
            </w:tcBorders>
            <w:vAlign w:val="center"/>
          </w:tcPr>
          <w:p w:rsidR="00721ADF" w:rsidRPr="00CD1719" w:rsidRDefault="00721ADF" w:rsidP="00CD1719">
            <w:r>
              <w:t>NA</w:t>
            </w:r>
          </w:p>
        </w:tc>
        <w:tc>
          <w:tcPr>
            <w:tcW w:w="1129" w:type="dxa"/>
            <w:tcBorders>
              <w:bottom w:val="single" w:sz="4" w:space="0" w:color="auto"/>
            </w:tcBorders>
            <w:vAlign w:val="center"/>
          </w:tcPr>
          <w:p w:rsidR="00721ADF" w:rsidRDefault="005C2D2F" w:rsidP="00E0642D">
            <w:r>
              <w:t>R1540</w:t>
            </w:r>
          </w:p>
        </w:tc>
        <w:tc>
          <w:tcPr>
            <w:tcW w:w="4220" w:type="dxa"/>
            <w:tcBorders>
              <w:bottom w:val="single" w:sz="4" w:space="0" w:color="auto"/>
            </w:tcBorders>
            <w:vAlign w:val="center"/>
          </w:tcPr>
          <w:p w:rsidR="005C2D2F" w:rsidRPr="001B376B" w:rsidRDefault="005C2D2F" w:rsidP="005C2D2F">
            <w:pPr>
              <w:pStyle w:val="Paragraphedeliste"/>
              <w:ind w:left="0"/>
              <w:rPr>
                <w:lang w:val="en-US"/>
              </w:rPr>
            </w:pPr>
            <w:r w:rsidRPr="001B376B">
              <w:rPr>
                <w:i/>
                <w:u w:val="single"/>
                <w:lang w:val="en-US"/>
              </w:rPr>
              <w:t>FG.02.01 :</w:t>
            </w:r>
            <w:r w:rsidRPr="001B376B">
              <w:rPr>
                <w:lang w:val="en-US"/>
              </w:rPr>
              <w:t xml:space="preserve"> </w:t>
            </w:r>
          </w:p>
          <w:p w:rsidR="00721ADF" w:rsidRPr="001B376B" w:rsidRDefault="005C2D2F" w:rsidP="005C2D2F">
            <w:pPr>
              <w:pStyle w:val="Paragraphedeliste"/>
              <w:ind w:left="0"/>
              <w:rPr>
                <w:i/>
                <w:u w:val="single"/>
                <w:lang w:val="en-US"/>
              </w:rPr>
            </w:pPr>
            <w:r w:rsidRPr="001B376B">
              <w:rPr>
                <w:lang w:val="en-US"/>
              </w:rPr>
              <w:t>R15</w:t>
            </w:r>
            <w:r>
              <w:rPr>
                <w:lang w:val="en-US"/>
              </w:rPr>
              <w:t>4</w:t>
            </w:r>
            <w:r w:rsidRPr="001B376B">
              <w:rPr>
                <w:lang w:val="en-US"/>
              </w:rPr>
              <w:t>0 = R15</w:t>
            </w:r>
            <w:r>
              <w:rPr>
                <w:lang w:val="en-US"/>
              </w:rPr>
              <w:t>5</w:t>
            </w:r>
            <w:r w:rsidRPr="001B376B">
              <w:rPr>
                <w:lang w:val="en-US"/>
              </w:rPr>
              <w:t>0 + R15</w:t>
            </w:r>
            <w:r>
              <w:rPr>
                <w:lang w:val="en-US"/>
              </w:rPr>
              <w:t>8</w:t>
            </w:r>
            <w:r w:rsidRPr="001B376B">
              <w:rPr>
                <w:lang w:val="en-US"/>
              </w:rPr>
              <w:t>0</w:t>
            </w:r>
            <w:r>
              <w:rPr>
                <w:lang w:val="en-US"/>
              </w:rPr>
              <w:t xml:space="preserve"> + R1610 + R1640 + R1650</w:t>
            </w:r>
          </w:p>
        </w:tc>
        <w:tc>
          <w:tcPr>
            <w:tcW w:w="4819" w:type="dxa"/>
            <w:tcBorders>
              <w:bottom w:val="single" w:sz="4" w:space="0" w:color="auto"/>
            </w:tcBorders>
            <w:vAlign w:val="center"/>
          </w:tcPr>
          <w:p w:rsidR="00721ADF" w:rsidRPr="007510D5" w:rsidRDefault="00721ADF" w:rsidP="009D7D06">
            <w:pPr>
              <w:contextualSpacing/>
              <w:rPr>
                <w:lang w:val="en-US"/>
              </w:rPr>
            </w:pPr>
          </w:p>
        </w:tc>
      </w:tr>
      <w:tr w:rsidR="00B94888" w:rsidRPr="00EC1B11" w:rsidTr="00CC2303">
        <w:trPr>
          <w:cantSplit/>
        </w:trPr>
        <w:tc>
          <w:tcPr>
            <w:tcW w:w="3306" w:type="dxa"/>
            <w:tcBorders>
              <w:top w:val="single" w:sz="4" w:space="0" w:color="auto"/>
              <w:bottom w:val="nil"/>
            </w:tcBorders>
            <w:vAlign w:val="center"/>
          </w:tcPr>
          <w:p w:rsidR="00B94888" w:rsidRPr="007B71B0" w:rsidRDefault="00B94888" w:rsidP="00EB5BA6">
            <w:pPr>
              <w:spacing w:before="120" w:after="120"/>
              <w:ind w:left="284"/>
              <w:contextualSpacing/>
              <w:rPr>
                <w:i/>
                <w:color w:val="000000"/>
              </w:rPr>
            </w:pPr>
            <w:r w:rsidRPr="007B71B0">
              <w:rPr>
                <w:i/>
                <w:color w:val="000000"/>
              </w:rPr>
              <w:lastRenderedPageBreak/>
              <w:t>Provisions pour primes</w:t>
            </w:r>
            <w:r>
              <w:rPr>
                <w:i/>
                <w:color w:val="000000"/>
              </w:rPr>
              <w:t xml:space="preserve"> </w:t>
            </w:r>
            <w:r w:rsidRPr="007B71B0">
              <w:rPr>
                <w:i/>
                <w:color w:val="000000"/>
              </w:rPr>
              <w:t xml:space="preserve"> / cotisations non acquises – Total</w:t>
            </w:r>
          </w:p>
        </w:tc>
        <w:tc>
          <w:tcPr>
            <w:tcW w:w="1127" w:type="dxa"/>
            <w:tcBorders>
              <w:top w:val="single" w:sz="4" w:space="0" w:color="auto"/>
              <w:bottom w:val="nil"/>
            </w:tcBorders>
            <w:vAlign w:val="center"/>
          </w:tcPr>
          <w:p w:rsidR="00B94888" w:rsidRPr="00CD1719" w:rsidRDefault="00721ADF" w:rsidP="00CD1719">
            <w:r>
              <w:t>NA</w:t>
            </w:r>
          </w:p>
        </w:tc>
        <w:tc>
          <w:tcPr>
            <w:tcW w:w="1129" w:type="dxa"/>
            <w:tcBorders>
              <w:top w:val="single" w:sz="4" w:space="0" w:color="auto"/>
              <w:bottom w:val="nil"/>
            </w:tcBorders>
            <w:vAlign w:val="center"/>
          </w:tcPr>
          <w:p w:rsidR="00B94888" w:rsidRDefault="00B94888" w:rsidP="00311B85">
            <w:r>
              <w:t>R15</w:t>
            </w:r>
            <w:r w:rsidR="00311B85">
              <w:t>5</w:t>
            </w:r>
            <w:r>
              <w:t>0</w:t>
            </w:r>
          </w:p>
        </w:tc>
        <w:tc>
          <w:tcPr>
            <w:tcW w:w="4220" w:type="dxa"/>
            <w:tcBorders>
              <w:top w:val="single" w:sz="4" w:space="0" w:color="auto"/>
              <w:bottom w:val="nil"/>
            </w:tcBorders>
            <w:vAlign w:val="center"/>
          </w:tcPr>
          <w:p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rsidR="00B94888" w:rsidRPr="001B376B" w:rsidRDefault="00B94888" w:rsidP="00311B85">
            <w:pPr>
              <w:pStyle w:val="Paragraphedeliste"/>
              <w:ind w:left="0"/>
              <w:rPr>
                <w:i/>
                <w:u w:val="single"/>
                <w:lang w:val="en-US"/>
              </w:rPr>
            </w:pPr>
            <w:r w:rsidRPr="001B376B">
              <w:rPr>
                <w:lang w:val="en-US"/>
              </w:rPr>
              <w:t>R15</w:t>
            </w:r>
            <w:r w:rsidR="00311B85">
              <w:rPr>
                <w:lang w:val="en-US"/>
              </w:rPr>
              <w:t>5</w:t>
            </w:r>
            <w:r w:rsidRPr="001B376B">
              <w:rPr>
                <w:lang w:val="en-US"/>
              </w:rPr>
              <w:t>0 = R15</w:t>
            </w:r>
            <w:r w:rsidR="00311B85">
              <w:rPr>
                <w:lang w:val="en-US"/>
              </w:rPr>
              <w:t>6</w:t>
            </w:r>
            <w:r w:rsidRPr="001B376B">
              <w:rPr>
                <w:lang w:val="en-US"/>
              </w:rPr>
              <w:t>0 + R15</w:t>
            </w:r>
            <w:r w:rsidR="00311B85">
              <w:rPr>
                <w:lang w:val="en-US"/>
              </w:rPr>
              <w:t>7</w:t>
            </w:r>
            <w:r w:rsidRPr="001B376B">
              <w:rPr>
                <w:lang w:val="en-US"/>
              </w:rPr>
              <w:t>0</w:t>
            </w:r>
          </w:p>
        </w:tc>
        <w:tc>
          <w:tcPr>
            <w:tcW w:w="4819" w:type="dxa"/>
            <w:tcBorders>
              <w:top w:val="single" w:sz="4" w:space="0" w:color="auto"/>
              <w:bottom w:val="nil"/>
            </w:tcBorders>
            <w:vAlign w:val="center"/>
          </w:tcPr>
          <w:p w:rsidR="00B94888" w:rsidRPr="00FD3F22" w:rsidRDefault="00B94888" w:rsidP="00514F9B">
            <w:pPr>
              <w:contextualSpacing/>
              <w:rPr>
                <w:lang w:val="en-US"/>
              </w:rPr>
            </w:pPr>
            <w:r w:rsidRPr="00FD3F22">
              <w:rPr>
                <w:lang w:val="en-US"/>
              </w:rPr>
              <w:t>R15</w:t>
            </w:r>
            <w:r w:rsidR="00514F9B">
              <w:rPr>
                <w:lang w:val="en-US"/>
              </w:rPr>
              <w:t>5</w:t>
            </w:r>
            <w:r w:rsidRPr="00FD3F22">
              <w:rPr>
                <w:lang w:val="en-US"/>
              </w:rPr>
              <w:t>0 (FG.02.01) = R0560/C0010 (FR.02.01)</w:t>
            </w:r>
          </w:p>
        </w:tc>
      </w:tr>
      <w:tr w:rsidR="00B94888" w:rsidRPr="00586569" w:rsidTr="00CC2303">
        <w:trPr>
          <w:cantSplit/>
        </w:trPr>
        <w:tc>
          <w:tcPr>
            <w:tcW w:w="14601" w:type="dxa"/>
            <w:gridSpan w:val="5"/>
            <w:tcBorders>
              <w:top w:val="nil"/>
              <w:bottom w:val="single" w:sz="4" w:space="0" w:color="auto"/>
            </w:tcBorders>
            <w:vAlign w:val="center"/>
          </w:tcPr>
          <w:p w:rsidR="00B94888" w:rsidRDefault="00B94888" w:rsidP="00454862">
            <w:pPr>
              <w:spacing w:before="120" w:after="120"/>
              <w:ind w:left="284"/>
              <w:rPr>
                <w:i/>
                <w:color w:val="000000"/>
              </w:rPr>
            </w:pPr>
            <w:r>
              <w:rPr>
                <w:lang w:eastAsia="pl-PL"/>
              </w:rPr>
              <w:t>Il convient d’enregistrer dans ces lignes les montants des provisions pour primes / cotisations non vie enregistrés dans les comptes suivants :</w:t>
            </w:r>
          </w:p>
          <w:p w:rsidR="00B94888" w:rsidRPr="00454862" w:rsidRDefault="00B94888" w:rsidP="009D7D06">
            <w:pPr>
              <w:contextualSpacing/>
            </w:pP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rsidTr="00A05020">
              <w:tc>
                <w:tcPr>
                  <w:tcW w:w="6408" w:type="dxa"/>
                  <w:shd w:val="clear" w:color="auto" w:fill="DBE5F1" w:themeFill="accent1" w:themeFillTint="33"/>
                </w:tcPr>
                <w:p w:rsidR="00B94888" w:rsidRPr="00141D3E" w:rsidRDefault="00B94888" w:rsidP="000E3702">
                  <w:pPr>
                    <w:contextualSpacing/>
                    <w:rPr>
                      <w:sz w:val="18"/>
                      <w:szCs w:val="18"/>
                    </w:rPr>
                  </w:pPr>
                </w:p>
              </w:tc>
              <w:tc>
                <w:tcPr>
                  <w:tcW w:w="993"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 de la mutualité</w:t>
                  </w:r>
                </w:p>
              </w:tc>
            </w:tr>
            <w:tr w:rsidR="00564E3A" w:rsidRPr="00153A26" w:rsidTr="00564E3A">
              <w:tc>
                <w:tcPr>
                  <w:tcW w:w="6408" w:type="dxa"/>
                  <w:shd w:val="clear" w:color="auto" w:fill="DBE5F1" w:themeFill="accent1" w:themeFillTint="33"/>
                </w:tcPr>
                <w:p w:rsidR="00564E3A" w:rsidRPr="00141D3E" w:rsidRDefault="00564E3A" w:rsidP="000E3702">
                  <w:pPr>
                    <w:contextualSpacing/>
                    <w:rPr>
                      <w:sz w:val="18"/>
                      <w:szCs w:val="18"/>
                    </w:rPr>
                  </w:pPr>
                  <w:r w:rsidRPr="005F0B94">
                    <w:rPr>
                      <w:sz w:val="18"/>
                      <w:szCs w:val="18"/>
                    </w:rPr>
                    <w:t>Provisions pour primes / cotisations  non acquises - Total</w:t>
                  </w:r>
                </w:p>
              </w:tc>
              <w:tc>
                <w:tcPr>
                  <w:tcW w:w="993" w:type="dxa"/>
                  <w:vMerge w:val="restart"/>
                  <w:shd w:val="clear" w:color="auto" w:fill="DBE5F1" w:themeFill="accent1" w:themeFillTint="33"/>
                  <w:vAlign w:val="center"/>
                </w:tcPr>
                <w:p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rsidR="00564E3A" w:rsidRPr="00141D3E" w:rsidRDefault="00564E3A" w:rsidP="00A05020">
                  <w:pPr>
                    <w:contextualSpacing/>
                    <w:rPr>
                      <w:sz w:val="18"/>
                      <w:szCs w:val="18"/>
                    </w:rPr>
                  </w:pPr>
                  <w:r w:rsidRPr="00141D3E">
                    <w:rPr>
                      <w:sz w:val="18"/>
                      <w:szCs w:val="18"/>
                    </w:rPr>
                    <w:t>R1</w:t>
                  </w:r>
                  <w:r>
                    <w:rPr>
                      <w:sz w:val="18"/>
                      <w:szCs w:val="18"/>
                    </w:rPr>
                    <w:t>55</w:t>
                  </w:r>
                  <w:r w:rsidRPr="00141D3E">
                    <w:rPr>
                      <w:sz w:val="18"/>
                      <w:szCs w:val="18"/>
                    </w:rPr>
                    <w:t>0</w:t>
                  </w:r>
                </w:p>
              </w:tc>
              <w:tc>
                <w:tcPr>
                  <w:tcW w:w="3544" w:type="dxa"/>
                  <w:shd w:val="clear" w:color="auto" w:fill="DBE5F1" w:themeFill="accent1" w:themeFillTint="33"/>
                </w:tcPr>
                <w:p w:rsidR="00564E3A" w:rsidRPr="00141D3E" w:rsidRDefault="00564E3A" w:rsidP="005F0B94">
                  <w:pPr>
                    <w:contextualSpacing/>
                    <w:rPr>
                      <w:sz w:val="18"/>
                      <w:szCs w:val="18"/>
                    </w:rPr>
                  </w:pPr>
                  <w:r w:rsidRPr="00141D3E">
                    <w:rPr>
                      <w:sz w:val="18"/>
                      <w:szCs w:val="18"/>
                    </w:rPr>
                    <w:t>3</w:t>
                  </w:r>
                  <w:r>
                    <w:rPr>
                      <w:sz w:val="18"/>
                      <w:szCs w:val="18"/>
                    </w:rPr>
                    <w:t>1</w:t>
                  </w:r>
                </w:p>
              </w:tc>
              <w:tc>
                <w:tcPr>
                  <w:tcW w:w="2409" w:type="dxa"/>
                  <w:shd w:val="clear" w:color="auto" w:fill="DBE5F1" w:themeFill="accent1" w:themeFillTint="33"/>
                </w:tcPr>
                <w:p w:rsidR="00564E3A" w:rsidRPr="00141D3E" w:rsidRDefault="00564E3A" w:rsidP="000E3702">
                  <w:pPr>
                    <w:contextualSpacing/>
                    <w:rPr>
                      <w:sz w:val="18"/>
                      <w:szCs w:val="18"/>
                    </w:rPr>
                  </w:pPr>
                  <w:r>
                    <w:rPr>
                      <w:sz w:val="18"/>
                      <w:szCs w:val="18"/>
                    </w:rPr>
                    <w:t>31</w:t>
                  </w:r>
                </w:p>
              </w:tc>
            </w:tr>
            <w:tr w:rsidR="00564E3A" w:rsidRPr="00153A26" w:rsidTr="00A05020">
              <w:tc>
                <w:tcPr>
                  <w:tcW w:w="6408" w:type="dxa"/>
                  <w:shd w:val="clear" w:color="auto" w:fill="DBE5F1" w:themeFill="accent1" w:themeFillTint="33"/>
                </w:tcPr>
                <w:p w:rsidR="00564E3A" w:rsidRPr="00141D3E" w:rsidRDefault="00564E3A" w:rsidP="000E3702">
                  <w:pPr>
                    <w:ind w:left="284"/>
                    <w:contextualSpacing/>
                    <w:rPr>
                      <w:sz w:val="18"/>
                      <w:szCs w:val="18"/>
                    </w:rPr>
                  </w:pPr>
                  <w:r w:rsidRPr="005F0B94">
                    <w:rPr>
                      <w:sz w:val="18"/>
                      <w:szCs w:val="18"/>
                    </w:rPr>
                    <w:t>Provisions pour primes / cotisations non acquises - Affaires directes</w:t>
                  </w:r>
                </w:p>
              </w:tc>
              <w:tc>
                <w:tcPr>
                  <w:tcW w:w="993" w:type="dxa"/>
                  <w:vMerge/>
                  <w:shd w:val="clear" w:color="auto" w:fill="DBE5F1" w:themeFill="accent1" w:themeFillTint="33"/>
                  <w:vAlign w:val="center"/>
                </w:tcPr>
                <w:p w:rsidR="00564E3A" w:rsidRPr="00141D3E" w:rsidRDefault="00564E3A" w:rsidP="005F0B94">
                  <w:pPr>
                    <w:contextualSpacing/>
                    <w:rPr>
                      <w:sz w:val="18"/>
                      <w:szCs w:val="18"/>
                    </w:rPr>
                  </w:pPr>
                </w:p>
              </w:tc>
              <w:tc>
                <w:tcPr>
                  <w:tcW w:w="992" w:type="dxa"/>
                  <w:shd w:val="clear" w:color="auto" w:fill="DBE5F1" w:themeFill="accent1" w:themeFillTint="33"/>
                  <w:vAlign w:val="center"/>
                </w:tcPr>
                <w:p w:rsidR="00564E3A" w:rsidRPr="00141D3E" w:rsidRDefault="00564E3A" w:rsidP="00A05020">
                  <w:pPr>
                    <w:contextualSpacing/>
                    <w:rPr>
                      <w:sz w:val="18"/>
                      <w:szCs w:val="18"/>
                    </w:rPr>
                  </w:pPr>
                  <w:r w:rsidRPr="00141D3E">
                    <w:rPr>
                      <w:sz w:val="18"/>
                      <w:szCs w:val="18"/>
                    </w:rPr>
                    <w:t>R1</w:t>
                  </w:r>
                  <w:r>
                    <w:rPr>
                      <w:sz w:val="18"/>
                      <w:szCs w:val="18"/>
                    </w:rPr>
                    <w:t>56</w:t>
                  </w:r>
                  <w:r w:rsidRPr="00141D3E">
                    <w:rPr>
                      <w:sz w:val="18"/>
                      <w:szCs w:val="18"/>
                    </w:rPr>
                    <w:t>0</w:t>
                  </w:r>
                </w:p>
              </w:tc>
              <w:tc>
                <w:tcPr>
                  <w:tcW w:w="3544" w:type="dxa"/>
                  <w:shd w:val="clear" w:color="auto" w:fill="DBE5F1" w:themeFill="accent1" w:themeFillTint="33"/>
                  <w:vAlign w:val="center"/>
                </w:tcPr>
                <w:p w:rsidR="00564E3A" w:rsidRPr="00141D3E" w:rsidRDefault="00564E3A" w:rsidP="005F0B94">
                  <w:pPr>
                    <w:contextualSpacing/>
                    <w:rPr>
                      <w:sz w:val="18"/>
                      <w:szCs w:val="18"/>
                    </w:rPr>
                  </w:pPr>
                  <w:r w:rsidRPr="00141D3E">
                    <w:rPr>
                      <w:sz w:val="18"/>
                      <w:szCs w:val="18"/>
                    </w:rPr>
                    <w:t>3</w:t>
                  </w:r>
                  <w:r>
                    <w:rPr>
                      <w:sz w:val="18"/>
                      <w:szCs w:val="18"/>
                    </w:rPr>
                    <w:t>12</w:t>
                  </w:r>
                </w:p>
              </w:tc>
              <w:tc>
                <w:tcPr>
                  <w:tcW w:w="2409" w:type="dxa"/>
                  <w:shd w:val="clear" w:color="auto" w:fill="DBE5F1" w:themeFill="accent1" w:themeFillTint="33"/>
                  <w:vAlign w:val="center"/>
                </w:tcPr>
                <w:p w:rsidR="00564E3A" w:rsidRPr="00141D3E" w:rsidRDefault="00564E3A" w:rsidP="000E3702">
                  <w:pPr>
                    <w:contextualSpacing/>
                    <w:rPr>
                      <w:sz w:val="18"/>
                      <w:szCs w:val="18"/>
                    </w:rPr>
                  </w:pPr>
                  <w:r>
                    <w:rPr>
                      <w:sz w:val="18"/>
                      <w:szCs w:val="18"/>
                    </w:rPr>
                    <w:t>312</w:t>
                  </w:r>
                </w:p>
              </w:tc>
            </w:tr>
            <w:tr w:rsidR="00564E3A" w:rsidRPr="00153A26" w:rsidTr="00A05020">
              <w:tc>
                <w:tcPr>
                  <w:tcW w:w="6408" w:type="dxa"/>
                  <w:shd w:val="clear" w:color="auto" w:fill="DBE5F1" w:themeFill="accent1" w:themeFillTint="33"/>
                </w:tcPr>
                <w:p w:rsidR="00564E3A" w:rsidRPr="00141D3E" w:rsidRDefault="00564E3A" w:rsidP="000E3702">
                  <w:pPr>
                    <w:ind w:left="284"/>
                    <w:contextualSpacing/>
                    <w:rPr>
                      <w:sz w:val="18"/>
                      <w:szCs w:val="18"/>
                    </w:rPr>
                  </w:pPr>
                  <w:r w:rsidRPr="005F0B94">
                    <w:rPr>
                      <w:sz w:val="18"/>
                      <w:szCs w:val="18"/>
                    </w:rPr>
                    <w:t>Provisions pour primes / cotisations non acquises - Acceptations</w:t>
                  </w:r>
                </w:p>
              </w:tc>
              <w:tc>
                <w:tcPr>
                  <w:tcW w:w="993" w:type="dxa"/>
                  <w:vMerge/>
                  <w:shd w:val="clear" w:color="auto" w:fill="DBE5F1" w:themeFill="accent1" w:themeFillTint="33"/>
                </w:tcPr>
                <w:p w:rsidR="00564E3A" w:rsidRPr="00141D3E" w:rsidRDefault="00564E3A" w:rsidP="005F0B94">
                  <w:pPr>
                    <w:contextualSpacing/>
                    <w:rPr>
                      <w:sz w:val="18"/>
                      <w:szCs w:val="18"/>
                    </w:rPr>
                  </w:pPr>
                </w:p>
              </w:tc>
              <w:tc>
                <w:tcPr>
                  <w:tcW w:w="992" w:type="dxa"/>
                  <w:shd w:val="clear" w:color="auto" w:fill="DBE5F1" w:themeFill="accent1" w:themeFillTint="33"/>
                </w:tcPr>
                <w:p w:rsidR="00564E3A" w:rsidRPr="00141D3E" w:rsidRDefault="00564E3A" w:rsidP="00A05020">
                  <w:pPr>
                    <w:contextualSpacing/>
                    <w:rPr>
                      <w:sz w:val="18"/>
                      <w:szCs w:val="18"/>
                    </w:rPr>
                  </w:pPr>
                  <w:r w:rsidRPr="00141D3E">
                    <w:rPr>
                      <w:sz w:val="18"/>
                      <w:szCs w:val="18"/>
                    </w:rPr>
                    <w:t>R1</w:t>
                  </w:r>
                  <w:r>
                    <w:rPr>
                      <w:sz w:val="18"/>
                      <w:szCs w:val="18"/>
                    </w:rPr>
                    <w:t>57</w:t>
                  </w:r>
                  <w:r w:rsidRPr="00141D3E">
                    <w:rPr>
                      <w:sz w:val="18"/>
                      <w:szCs w:val="18"/>
                    </w:rPr>
                    <w:t>0</w:t>
                  </w:r>
                </w:p>
              </w:tc>
              <w:tc>
                <w:tcPr>
                  <w:tcW w:w="3544" w:type="dxa"/>
                  <w:shd w:val="clear" w:color="auto" w:fill="DBE5F1" w:themeFill="accent1" w:themeFillTint="33"/>
                </w:tcPr>
                <w:p w:rsidR="00564E3A" w:rsidRPr="00141D3E" w:rsidRDefault="00564E3A" w:rsidP="005F0B94">
                  <w:pPr>
                    <w:contextualSpacing/>
                    <w:rPr>
                      <w:sz w:val="18"/>
                      <w:szCs w:val="18"/>
                    </w:rPr>
                  </w:pPr>
                  <w:r w:rsidRPr="00141D3E">
                    <w:rPr>
                      <w:sz w:val="18"/>
                      <w:szCs w:val="18"/>
                    </w:rPr>
                    <w:t>3</w:t>
                  </w:r>
                  <w:r>
                    <w:rPr>
                      <w:sz w:val="18"/>
                      <w:szCs w:val="18"/>
                    </w:rPr>
                    <w:t>15</w:t>
                  </w:r>
                </w:p>
              </w:tc>
              <w:tc>
                <w:tcPr>
                  <w:tcW w:w="2409" w:type="dxa"/>
                  <w:shd w:val="clear" w:color="auto" w:fill="DBE5F1" w:themeFill="accent1" w:themeFillTint="33"/>
                </w:tcPr>
                <w:p w:rsidR="00564E3A" w:rsidRPr="00141D3E" w:rsidRDefault="00564E3A" w:rsidP="000E3702">
                  <w:pPr>
                    <w:contextualSpacing/>
                    <w:rPr>
                      <w:sz w:val="18"/>
                      <w:szCs w:val="18"/>
                    </w:rPr>
                  </w:pPr>
                  <w:r>
                    <w:rPr>
                      <w:sz w:val="18"/>
                      <w:szCs w:val="18"/>
                    </w:rPr>
                    <w:t>313, 315</w:t>
                  </w:r>
                </w:p>
              </w:tc>
            </w:tr>
          </w:tbl>
          <w:p w:rsidR="00B94888" w:rsidRPr="007510D5" w:rsidRDefault="00B94888" w:rsidP="009D7D06">
            <w:pPr>
              <w:contextualSpacing/>
              <w:rPr>
                <w:lang w:val="en-US"/>
              </w:rPr>
            </w:pPr>
            <w:r>
              <w:rPr>
                <w:lang w:val="en-US"/>
              </w:rPr>
              <w:t xml:space="preserve"> </w:t>
            </w:r>
          </w:p>
        </w:tc>
      </w:tr>
      <w:tr w:rsidR="00B94888" w:rsidRPr="00EC1B11" w:rsidTr="00CC2303">
        <w:trPr>
          <w:cantSplit/>
        </w:trPr>
        <w:tc>
          <w:tcPr>
            <w:tcW w:w="3306" w:type="dxa"/>
            <w:tcBorders>
              <w:bottom w:val="nil"/>
            </w:tcBorders>
            <w:vAlign w:val="center"/>
          </w:tcPr>
          <w:p w:rsidR="00B94888" w:rsidRPr="007B71B0" w:rsidRDefault="00B94888" w:rsidP="00E33111">
            <w:pPr>
              <w:spacing w:before="120" w:after="120"/>
              <w:ind w:left="284"/>
              <w:contextualSpacing/>
              <w:rPr>
                <w:i/>
                <w:color w:val="000000"/>
              </w:rPr>
            </w:pPr>
            <w:r w:rsidRPr="007B71B0">
              <w:rPr>
                <w:i/>
                <w:color w:val="000000"/>
              </w:rPr>
              <w:t>Provisions pour sinistre</w:t>
            </w:r>
            <w:r>
              <w:rPr>
                <w:i/>
                <w:color w:val="000000"/>
              </w:rPr>
              <w:t xml:space="preserve">s </w:t>
            </w:r>
            <w:r w:rsidRPr="007B71B0">
              <w:rPr>
                <w:i/>
                <w:color w:val="000000"/>
              </w:rPr>
              <w:t xml:space="preserve"> / prestations à payer - Total</w:t>
            </w:r>
          </w:p>
        </w:tc>
        <w:tc>
          <w:tcPr>
            <w:tcW w:w="1127" w:type="dxa"/>
            <w:tcBorders>
              <w:bottom w:val="nil"/>
            </w:tcBorders>
            <w:vAlign w:val="center"/>
          </w:tcPr>
          <w:p w:rsidR="00B94888" w:rsidRPr="00CD1719" w:rsidRDefault="008D5F6F" w:rsidP="00CD1719">
            <w:r>
              <w:t>NA</w:t>
            </w:r>
          </w:p>
        </w:tc>
        <w:tc>
          <w:tcPr>
            <w:tcW w:w="1129" w:type="dxa"/>
            <w:tcBorders>
              <w:bottom w:val="nil"/>
            </w:tcBorders>
            <w:vAlign w:val="center"/>
          </w:tcPr>
          <w:p w:rsidR="00B94888" w:rsidRDefault="00B94888" w:rsidP="00F21EA1">
            <w:r>
              <w:t>R1</w:t>
            </w:r>
            <w:r w:rsidR="00F21EA1">
              <w:t>58</w:t>
            </w:r>
            <w:r>
              <w:t>0</w:t>
            </w:r>
          </w:p>
        </w:tc>
        <w:tc>
          <w:tcPr>
            <w:tcW w:w="4220" w:type="dxa"/>
            <w:tcBorders>
              <w:bottom w:val="nil"/>
            </w:tcBorders>
            <w:vAlign w:val="center"/>
          </w:tcPr>
          <w:p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rsidR="00B94888" w:rsidRPr="00F21EA1" w:rsidRDefault="00F21EA1" w:rsidP="001B376B">
            <w:pPr>
              <w:pStyle w:val="Paragraphedeliste"/>
              <w:ind w:left="0"/>
              <w:rPr>
                <w:lang w:val="en-US"/>
              </w:rPr>
            </w:pPr>
            <w:r w:rsidRPr="001B376B">
              <w:rPr>
                <w:lang w:val="en-US"/>
              </w:rPr>
              <w:t>R1</w:t>
            </w:r>
            <w:r>
              <w:rPr>
                <w:lang w:val="en-US"/>
              </w:rPr>
              <w:t>58</w:t>
            </w:r>
            <w:r w:rsidRPr="001B376B">
              <w:rPr>
                <w:lang w:val="en-US"/>
              </w:rPr>
              <w:t>0 = R1</w:t>
            </w:r>
            <w:r>
              <w:rPr>
                <w:lang w:val="en-US"/>
              </w:rPr>
              <w:t>59</w:t>
            </w:r>
            <w:r w:rsidRPr="001B376B">
              <w:rPr>
                <w:lang w:val="en-US"/>
              </w:rPr>
              <w:t>0 + R16</w:t>
            </w:r>
            <w:r>
              <w:rPr>
                <w:lang w:val="en-US"/>
              </w:rPr>
              <w:t>0</w:t>
            </w:r>
            <w:r w:rsidRPr="001B376B">
              <w:rPr>
                <w:lang w:val="en-US"/>
              </w:rPr>
              <w:t>0</w:t>
            </w:r>
          </w:p>
        </w:tc>
        <w:tc>
          <w:tcPr>
            <w:tcW w:w="4819" w:type="dxa"/>
            <w:tcBorders>
              <w:bottom w:val="nil"/>
            </w:tcBorders>
            <w:vAlign w:val="center"/>
          </w:tcPr>
          <w:p w:rsidR="00B94888" w:rsidRPr="00460F3A" w:rsidRDefault="00B94888" w:rsidP="00F21EA1">
            <w:pPr>
              <w:contextualSpacing/>
              <w:rPr>
                <w:lang w:val="en-US"/>
              </w:rPr>
            </w:pPr>
            <w:r w:rsidRPr="00460F3A">
              <w:rPr>
                <w:lang w:val="en-US"/>
              </w:rPr>
              <w:t>R1</w:t>
            </w:r>
            <w:r w:rsidR="00F21EA1">
              <w:rPr>
                <w:lang w:val="en-US"/>
              </w:rPr>
              <w:t>58</w:t>
            </w:r>
            <w:r w:rsidRPr="00460F3A">
              <w:rPr>
                <w:lang w:val="en-US"/>
              </w:rPr>
              <w:t xml:space="preserve">0 (FG.02.01) = </w:t>
            </w:r>
            <w:r>
              <w:rPr>
                <w:lang w:val="en-US"/>
              </w:rPr>
              <w:t>R0590/C0010</w:t>
            </w:r>
            <w:r w:rsidRPr="00460F3A">
              <w:rPr>
                <w:lang w:val="en-US"/>
              </w:rPr>
              <w:t xml:space="preserve"> (</w:t>
            </w:r>
            <w:r>
              <w:rPr>
                <w:lang w:val="en-US"/>
              </w:rPr>
              <w:t>FR.02.01</w:t>
            </w:r>
            <w:r w:rsidRPr="00460F3A">
              <w:rPr>
                <w:lang w:val="en-US"/>
              </w:rPr>
              <w:t>)</w:t>
            </w:r>
          </w:p>
        </w:tc>
      </w:tr>
      <w:tr w:rsidR="00B94888" w:rsidRPr="00586569" w:rsidTr="00CC2303">
        <w:trPr>
          <w:cantSplit/>
        </w:trPr>
        <w:tc>
          <w:tcPr>
            <w:tcW w:w="14601" w:type="dxa"/>
            <w:gridSpan w:val="5"/>
            <w:tcBorders>
              <w:top w:val="nil"/>
              <w:bottom w:val="single" w:sz="4" w:space="0" w:color="auto"/>
            </w:tcBorders>
            <w:vAlign w:val="center"/>
          </w:tcPr>
          <w:p w:rsidR="00B94888" w:rsidRPr="00717435" w:rsidRDefault="00B94888" w:rsidP="00717435">
            <w:pPr>
              <w:spacing w:before="120" w:after="120"/>
              <w:ind w:left="284"/>
              <w:rPr>
                <w:i/>
                <w:color w:val="000000"/>
              </w:rPr>
            </w:pPr>
            <w:r>
              <w:rPr>
                <w:lang w:eastAsia="pl-PL"/>
              </w:rPr>
              <w:t>Il convient d’enregistrer dans ces lignes les montants des provisions pour sinistres  / prestations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rsidTr="006112B4">
              <w:tc>
                <w:tcPr>
                  <w:tcW w:w="6408" w:type="dxa"/>
                  <w:shd w:val="clear" w:color="auto" w:fill="DBE5F1" w:themeFill="accent1" w:themeFillTint="33"/>
                </w:tcPr>
                <w:p w:rsidR="00B94888" w:rsidRPr="00141D3E" w:rsidRDefault="00B94888" w:rsidP="000E3702">
                  <w:pPr>
                    <w:contextualSpacing/>
                    <w:rPr>
                      <w:sz w:val="18"/>
                      <w:szCs w:val="18"/>
                    </w:rPr>
                  </w:pPr>
                </w:p>
              </w:tc>
              <w:tc>
                <w:tcPr>
                  <w:tcW w:w="993"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 de la mutualité</w:t>
                  </w:r>
                </w:p>
              </w:tc>
            </w:tr>
            <w:tr w:rsidR="00564E3A" w:rsidRPr="00153A26" w:rsidTr="00564E3A">
              <w:tc>
                <w:tcPr>
                  <w:tcW w:w="6408" w:type="dxa"/>
                  <w:shd w:val="clear" w:color="auto" w:fill="DBE5F1" w:themeFill="accent1" w:themeFillTint="33"/>
                </w:tcPr>
                <w:p w:rsidR="00564E3A" w:rsidRPr="00141D3E" w:rsidRDefault="00564E3A" w:rsidP="000E3702">
                  <w:pPr>
                    <w:contextualSpacing/>
                    <w:rPr>
                      <w:sz w:val="18"/>
                      <w:szCs w:val="18"/>
                    </w:rPr>
                  </w:pPr>
                  <w:r w:rsidRPr="00717435">
                    <w:rPr>
                      <w:sz w:val="18"/>
                      <w:szCs w:val="18"/>
                    </w:rPr>
                    <w:t>Provisions pour sinistres / prestations à payer - Total</w:t>
                  </w:r>
                </w:p>
              </w:tc>
              <w:tc>
                <w:tcPr>
                  <w:tcW w:w="993" w:type="dxa"/>
                  <w:vMerge w:val="restart"/>
                  <w:shd w:val="clear" w:color="auto" w:fill="DBE5F1" w:themeFill="accent1" w:themeFillTint="33"/>
                  <w:vAlign w:val="center"/>
                </w:tcPr>
                <w:p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rsidR="00564E3A" w:rsidRPr="00141D3E" w:rsidRDefault="00564E3A" w:rsidP="006112B4">
                  <w:pPr>
                    <w:contextualSpacing/>
                    <w:rPr>
                      <w:sz w:val="18"/>
                      <w:szCs w:val="18"/>
                    </w:rPr>
                  </w:pPr>
                  <w:r w:rsidRPr="00141D3E">
                    <w:rPr>
                      <w:sz w:val="18"/>
                      <w:szCs w:val="18"/>
                    </w:rPr>
                    <w:t>R1</w:t>
                  </w:r>
                  <w:r>
                    <w:rPr>
                      <w:sz w:val="18"/>
                      <w:szCs w:val="18"/>
                    </w:rPr>
                    <w:t>58</w:t>
                  </w:r>
                  <w:r w:rsidRPr="00141D3E">
                    <w:rPr>
                      <w:sz w:val="18"/>
                      <w:szCs w:val="18"/>
                    </w:rPr>
                    <w:t>0</w:t>
                  </w:r>
                </w:p>
              </w:tc>
              <w:tc>
                <w:tcPr>
                  <w:tcW w:w="3544" w:type="dxa"/>
                  <w:shd w:val="clear" w:color="auto" w:fill="DBE5F1" w:themeFill="accent1" w:themeFillTint="33"/>
                </w:tcPr>
                <w:p w:rsidR="00564E3A" w:rsidRPr="00141D3E" w:rsidRDefault="00564E3A" w:rsidP="000E3702">
                  <w:pPr>
                    <w:contextualSpacing/>
                    <w:rPr>
                      <w:sz w:val="18"/>
                      <w:szCs w:val="18"/>
                    </w:rPr>
                  </w:pPr>
                  <w:r w:rsidRPr="00141D3E">
                    <w:rPr>
                      <w:sz w:val="18"/>
                      <w:szCs w:val="18"/>
                    </w:rPr>
                    <w:t>3</w:t>
                  </w:r>
                  <w:r>
                    <w:rPr>
                      <w:sz w:val="18"/>
                      <w:szCs w:val="18"/>
                    </w:rPr>
                    <w:t>3</w:t>
                  </w:r>
                </w:p>
              </w:tc>
              <w:tc>
                <w:tcPr>
                  <w:tcW w:w="2409" w:type="dxa"/>
                  <w:shd w:val="clear" w:color="auto" w:fill="DBE5F1" w:themeFill="accent1" w:themeFillTint="33"/>
                </w:tcPr>
                <w:p w:rsidR="00564E3A" w:rsidRPr="00141D3E" w:rsidRDefault="00564E3A" w:rsidP="000E3702">
                  <w:pPr>
                    <w:contextualSpacing/>
                    <w:rPr>
                      <w:sz w:val="18"/>
                      <w:szCs w:val="18"/>
                    </w:rPr>
                  </w:pPr>
                  <w:r>
                    <w:rPr>
                      <w:sz w:val="18"/>
                      <w:szCs w:val="18"/>
                    </w:rPr>
                    <w:t>33</w:t>
                  </w:r>
                </w:p>
              </w:tc>
            </w:tr>
            <w:tr w:rsidR="00564E3A" w:rsidRPr="00153A26" w:rsidTr="006112B4">
              <w:tc>
                <w:tcPr>
                  <w:tcW w:w="6408" w:type="dxa"/>
                  <w:shd w:val="clear" w:color="auto" w:fill="DBE5F1" w:themeFill="accent1" w:themeFillTint="33"/>
                </w:tcPr>
                <w:p w:rsidR="00564E3A" w:rsidRPr="00141D3E" w:rsidRDefault="00564E3A" w:rsidP="000E3702">
                  <w:pPr>
                    <w:ind w:left="284"/>
                    <w:contextualSpacing/>
                    <w:rPr>
                      <w:sz w:val="18"/>
                      <w:szCs w:val="18"/>
                    </w:rPr>
                  </w:pPr>
                  <w:r w:rsidRPr="00717435">
                    <w:rPr>
                      <w:sz w:val="18"/>
                      <w:szCs w:val="18"/>
                    </w:rPr>
                    <w:t>Provisions pour sinistres / prestations à payer - Affaires directes / Prévisions de recours à encaisser</w:t>
                  </w:r>
                </w:p>
              </w:tc>
              <w:tc>
                <w:tcPr>
                  <w:tcW w:w="993" w:type="dxa"/>
                  <w:vMerge/>
                  <w:shd w:val="clear" w:color="auto" w:fill="DBE5F1" w:themeFill="accent1" w:themeFillTint="33"/>
                  <w:vAlign w:val="center"/>
                </w:tcPr>
                <w:p w:rsidR="00564E3A" w:rsidRPr="00141D3E" w:rsidRDefault="00564E3A" w:rsidP="00717435">
                  <w:pPr>
                    <w:contextualSpacing/>
                    <w:rPr>
                      <w:sz w:val="18"/>
                      <w:szCs w:val="18"/>
                    </w:rPr>
                  </w:pPr>
                </w:p>
              </w:tc>
              <w:tc>
                <w:tcPr>
                  <w:tcW w:w="992" w:type="dxa"/>
                  <w:shd w:val="clear" w:color="auto" w:fill="DBE5F1" w:themeFill="accent1" w:themeFillTint="33"/>
                  <w:vAlign w:val="center"/>
                </w:tcPr>
                <w:p w:rsidR="00564E3A" w:rsidRPr="00141D3E" w:rsidRDefault="00564E3A" w:rsidP="006112B4">
                  <w:pPr>
                    <w:contextualSpacing/>
                    <w:rPr>
                      <w:sz w:val="18"/>
                      <w:szCs w:val="18"/>
                    </w:rPr>
                  </w:pPr>
                  <w:r w:rsidRPr="00141D3E">
                    <w:rPr>
                      <w:sz w:val="18"/>
                      <w:szCs w:val="18"/>
                    </w:rPr>
                    <w:t>R1</w:t>
                  </w:r>
                  <w:r>
                    <w:rPr>
                      <w:sz w:val="18"/>
                      <w:szCs w:val="18"/>
                    </w:rPr>
                    <w:t>59</w:t>
                  </w:r>
                  <w:r w:rsidRPr="00141D3E">
                    <w:rPr>
                      <w:sz w:val="18"/>
                      <w:szCs w:val="18"/>
                    </w:rPr>
                    <w:t>0</w:t>
                  </w:r>
                </w:p>
              </w:tc>
              <w:tc>
                <w:tcPr>
                  <w:tcW w:w="3544" w:type="dxa"/>
                  <w:shd w:val="clear" w:color="auto" w:fill="DBE5F1" w:themeFill="accent1" w:themeFillTint="33"/>
                  <w:vAlign w:val="center"/>
                </w:tcPr>
                <w:p w:rsidR="00564E3A" w:rsidRPr="00141D3E" w:rsidRDefault="00564E3A" w:rsidP="002272AA">
                  <w:pPr>
                    <w:contextualSpacing/>
                    <w:rPr>
                      <w:sz w:val="18"/>
                      <w:szCs w:val="18"/>
                    </w:rPr>
                  </w:pPr>
                  <w:r>
                    <w:rPr>
                      <w:sz w:val="18"/>
                      <w:szCs w:val="18"/>
                    </w:rPr>
                    <w:t>332, 333</w:t>
                  </w:r>
                </w:p>
              </w:tc>
              <w:tc>
                <w:tcPr>
                  <w:tcW w:w="2409" w:type="dxa"/>
                  <w:shd w:val="clear" w:color="auto" w:fill="DBE5F1" w:themeFill="accent1" w:themeFillTint="33"/>
                  <w:vAlign w:val="center"/>
                </w:tcPr>
                <w:p w:rsidR="00564E3A" w:rsidRPr="00141D3E" w:rsidRDefault="00564E3A" w:rsidP="002272AA">
                  <w:pPr>
                    <w:contextualSpacing/>
                    <w:rPr>
                      <w:sz w:val="18"/>
                      <w:szCs w:val="18"/>
                    </w:rPr>
                  </w:pPr>
                  <w:r>
                    <w:rPr>
                      <w:sz w:val="18"/>
                      <w:szCs w:val="18"/>
                    </w:rPr>
                    <w:t>332, 336</w:t>
                  </w:r>
                </w:p>
              </w:tc>
            </w:tr>
            <w:tr w:rsidR="00564E3A" w:rsidRPr="00153A26" w:rsidTr="006112B4">
              <w:tc>
                <w:tcPr>
                  <w:tcW w:w="6408" w:type="dxa"/>
                  <w:shd w:val="clear" w:color="auto" w:fill="DBE5F1" w:themeFill="accent1" w:themeFillTint="33"/>
                </w:tcPr>
                <w:p w:rsidR="00564E3A" w:rsidRPr="00141D3E" w:rsidRDefault="00564E3A" w:rsidP="000E3702">
                  <w:pPr>
                    <w:ind w:left="284"/>
                    <w:contextualSpacing/>
                    <w:rPr>
                      <w:sz w:val="18"/>
                      <w:szCs w:val="18"/>
                    </w:rPr>
                  </w:pPr>
                  <w:r w:rsidRPr="00717435">
                    <w:rPr>
                      <w:sz w:val="18"/>
                      <w:szCs w:val="18"/>
                    </w:rPr>
                    <w:t>Provisions pour sinistres / prestations à payer - Acceptations</w:t>
                  </w:r>
                </w:p>
              </w:tc>
              <w:tc>
                <w:tcPr>
                  <w:tcW w:w="993" w:type="dxa"/>
                  <w:vMerge/>
                  <w:shd w:val="clear" w:color="auto" w:fill="DBE5F1" w:themeFill="accent1" w:themeFillTint="33"/>
                </w:tcPr>
                <w:p w:rsidR="00564E3A" w:rsidRPr="00141D3E" w:rsidRDefault="00564E3A" w:rsidP="00717435">
                  <w:pPr>
                    <w:contextualSpacing/>
                    <w:rPr>
                      <w:sz w:val="18"/>
                      <w:szCs w:val="18"/>
                    </w:rPr>
                  </w:pPr>
                </w:p>
              </w:tc>
              <w:tc>
                <w:tcPr>
                  <w:tcW w:w="992" w:type="dxa"/>
                  <w:shd w:val="clear" w:color="auto" w:fill="DBE5F1" w:themeFill="accent1" w:themeFillTint="33"/>
                </w:tcPr>
                <w:p w:rsidR="00564E3A" w:rsidRPr="00141D3E" w:rsidRDefault="00564E3A" w:rsidP="006112B4">
                  <w:pPr>
                    <w:contextualSpacing/>
                    <w:rPr>
                      <w:sz w:val="18"/>
                      <w:szCs w:val="18"/>
                    </w:rPr>
                  </w:pPr>
                  <w:r w:rsidRPr="00141D3E">
                    <w:rPr>
                      <w:sz w:val="18"/>
                      <w:szCs w:val="18"/>
                    </w:rPr>
                    <w:t>R1</w:t>
                  </w:r>
                  <w:r>
                    <w:rPr>
                      <w:sz w:val="18"/>
                      <w:szCs w:val="18"/>
                    </w:rPr>
                    <w:t>60</w:t>
                  </w:r>
                  <w:r w:rsidRPr="00141D3E">
                    <w:rPr>
                      <w:sz w:val="18"/>
                      <w:szCs w:val="18"/>
                    </w:rPr>
                    <w:t>0</w:t>
                  </w:r>
                </w:p>
              </w:tc>
              <w:tc>
                <w:tcPr>
                  <w:tcW w:w="3544" w:type="dxa"/>
                  <w:shd w:val="clear" w:color="auto" w:fill="DBE5F1" w:themeFill="accent1" w:themeFillTint="33"/>
                </w:tcPr>
                <w:p w:rsidR="00564E3A" w:rsidRPr="00141D3E" w:rsidRDefault="00564E3A" w:rsidP="002272AA">
                  <w:pPr>
                    <w:contextualSpacing/>
                    <w:rPr>
                      <w:sz w:val="18"/>
                      <w:szCs w:val="18"/>
                    </w:rPr>
                  </w:pPr>
                  <w:r w:rsidRPr="00141D3E">
                    <w:rPr>
                      <w:sz w:val="18"/>
                      <w:szCs w:val="18"/>
                    </w:rPr>
                    <w:t>3</w:t>
                  </w:r>
                  <w:r>
                    <w:rPr>
                      <w:sz w:val="18"/>
                      <w:szCs w:val="18"/>
                    </w:rPr>
                    <w:t>35</w:t>
                  </w:r>
                </w:p>
              </w:tc>
              <w:tc>
                <w:tcPr>
                  <w:tcW w:w="2409" w:type="dxa"/>
                  <w:shd w:val="clear" w:color="auto" w:fill="DBE5F1" w:themeFill="accent1" w:themeFillTint="33"/>
                </w:tcPr>
                <w:p w:rsidR="00564E3A" w:rsidRPr="00141D3E" w:rsidRDefault="00564E3A" w:rsidP="002272AA">
                  <w:pPr>
                    <w:contextualSpacing/>
                    <w:rPr>
                      <w:sz w:val="18"/>
                      <w:szCs w:val="18"/>
                    </w:rPr>
                  </w:pPr>
                  <w:r>
                    <w:rPr>
                      <w:sz w:val="18"/>
                      <w:szCs w:val="18"/>
                    </w:rPr>
                    <w:t>333, 335</w:t>
                  </w:r>
                </w:p>
              </w:tc>
            </w:tr>
          </w:tbl>
          <w:p w:rsidR="00B94888" w:rsidRPr="007510D5" w:rsidRDefault="00B94888" w:rsidP="009D7D06">
            <w:pPr>
              <w:contextualSpacing/>
              <w:rPr>
                <w:lang w:val="en-US"/>
              </w:rPr>
            </w:pPr>
            <w:r>
              <w:rPr>
                <w:lang w:val="en-US"/>
              </w:rPr>
              <w:t xml:space="preserve"> </w:t>
            </w:r>
          </w:p>
        </w:tc>
      </w:tr>
      <w:tr w:rsidR="00B94888" w:rsidRPr="00EC1B11" w:rsidTr="00CC2303">
        <w:trPr>
          <w:cantSplit/>
        </w:trPr>
        <w:tc>
          <w:tcPr>
            <w:tcW w:w="3306" w:type="dxa"/>
            <w:tcBorders>
              <w:bottom w:val="nil"/>
            </w:tcBorders>
            <w:vAlign w:val="center"/>
          </w:tcPr>
          <w:p w:rsidR="00B94888" w:rsidRPr="007B71B0" w:rsidRDefault="00B94888" w:rsidP="00E33111">
            <w:pPr>
              <w:spacing w:before="120" w:after="120"/>
              <w:ind w:left="284"/>
              <w:contextualSpacing/>
              <w:rPr>
                <w:i/>
                <w:color w:val="000000"/>
              </w:rPr>
            </w:pPr>
            <w:r w:rsidRPr="007B71B0">
              <w:rPr>
                <w:i/>
                <w:color w:val="000000"/>
              </w:rPr>
              <w:t>Provisions pour participation aux bénéfices et ristournes - Total</w:t>
            </w:r>
          </w:p>
        </w:tc>
        <w:tc>
          <w:tcPr>
            <w:tcW w:w="1127" w:type="dxa"/>
            <w:tcBorders>
              <w:bottom w:val="nil"/>
            </w:tcBorders>
            <w:vAlign w:val="center"/>
          </w:tcPr>
          <w:p w:rsidR="00B94888" w:rsidRPr="00CD1719" w:rsidRDefault="005906E2" w:rsidP="00CD1719">
            <w:r>
              <w:t>NA</w:t>
            </w:r>
          </w:p>
        </w:tc>
        <w:tc>
          <w:tcPr>
            <w:tcW w:w="1129" w:type="dxa"/>
            <w:tcBorders>
              <w:bottom w:val="nil"/>
            </w:tcBorders>
            <w:vAlign w:val="center"/>
          </w:tcPr>
          <w:p w:rsidR="00B94888" w:rsidRDefault="00B94888" w:rsidP="005906E2">
            <w:r>
              <w:t>R16</w:t>
            </w:r>
            <w:r w:rsidR="005906E2">
              <w:t>1</w:t>
            </w:r>
            <w:r>
              <w:t>0</w:t>
            </w:r>
          </w:p>
        </w:tc>
        <w:tc>
          <w:tcPr>
            <w:tcW w:w="4220" w:type="dxa"/>
            <w:tcBorders>
              <w:bottom w:val="nil"/>
            </w:tcBorders>
            <w:vAlign w:val="center"/>
          </w:tcPr>
          <w:p w:rsidR="00B94888" w:rsidRPr="001B376B" w:rsidRDefault="00B94888" w:rsidP="001B376B">
            <w:pPr>
              <w:pStyle w:val="Paragraphedeliste"/>
              <w:ind w:left="0"/>
              <w:rPr>
                <w:lang w:val="en-US"/>
              </w:rPr>
            </w:pPr>
            <w:r w:rsidRPr="001B376B">
              <w:rPr>
                <w:i/>
                <w:u w:val="single"/>
                <w:lang w:val="en-US"/>
              </w:rPr>
              <w:t>FG.02.01 :</w:t>
            </w:r>
            <w:r w:rsidRPr="001B376B">
              <w:rPr>
                <w:lang w:val="en-US"/>
              </w:rPr>
              <w:t xml:space="preserve"> </w:t>
            </w:r>
          </w:p>
          <w:p w:rsidR="00B94888" w:rsidRPr="001B376B" w:rsidRDefault="00B94888" w:rsidP="005906E2">
            <w:pPr>
              <w:pStyle w:val="Paragraphedeliste"/>
              <w:ind w:left="0"/>
              <w:rPr>
                <w:i/>
                <w:u w:val="single"/>
                <w:lang w:val="en-US"/>
              </w:rPr>
            </w:pPr>
            <w:r w:rsidRPr="001B376B">
              <w:rPr>
                <w:lang w:val="en-US"/>
              </w:rPr>
              <w:t>R1</w:t>
            </w:r>
            <w:r>
              <w:rPr>
                <w:lang w:val="en-US"/>
              </w:rPr>
              <w:t>6</w:t>
            </w:r>
            <w:r w:rsidR="005906E2">
              <w:rPr>
                <w:lang w:val="en-US"/>
              </w:rPr>
              <w:t>1</w:t>
            </w:r>
            <w:r w:rsidRPr="001B376B">
              <w:rPr>
                <w:lang w:val="en-US"/>
              </w:rPr>
              <w:t>0 = R1</w:t>
            </w:r>
            <w:r>
              <w:rPr>
                <w:lang w:val="en-US"/>
              </w:rPr>
              <w:t>6</w:t>
            </w:r>
            <w:r w:rsidR="005906E2">
              <w:rPr>
                <w:lang w:val="en-US"/>
              </w:rPr>
              <w:t>2</w:t>
            </w:r>
            <w:r w:rsidRPr="001B376B">
              <w:rPr>
                <w:lang w:val="en-US"/>
              </w:rPr>
              <w:t>0 + R1</w:t>
            </w:r>
            <w:r>
              <w:rPr>
                <w:lang w:val="en-US"/>
              </w:rPr>
              <w:t>6</w:t>
            </w:r>
            <w:r w:rsidR="005906E2">
              <w:rPr>
                <w:lang w:val="en-US"/>
              </w:rPr>
              <w:t>3</w:t>
            </w:r>
            <w:r w:rsidRPr="001B376B">
              <w:rPr>
                <w:lang w:val="en-US"/>
              </w:rPr>
              <w:t>0</w:t>
            </w:r>
          </w:p>
        </w:tc>
        <w:tc>
          <w:tcPr>
            <w:tcW w:w="4819" w:type="dxa"/>
            <w:tcBorders>
              <w:bottom w:val="nil"/>
            </w:tcBorders>
            <w:vAlign w:val="center"/>
          </w:tcPr>
          <w:p w:rsidR="00B94888" w:rsidRPr="00FD3F22" w:rsidRDefault="00B94888" w:rsidP="009D7D06">
            <w:pPr>
              <w:contextualSpacing/>
              <w:rPr>
                <w:lang w:val="en-US"/>
              </w:rPr>
            </w:pPr>
            <w:r w:rsidRPr="00FD3F22">
              <w:rPr>
                <w:lang w:val="en-US"/>
              </w:rPr>
              <w:t>R16</w:t>
            </w:r>
            <w:r w:rsidR="005906E2">
              <w:rPr>
                <w:lang w:val="en-US"/>
              </w:rPr>
              <w:t>1</w:t>
            </w:r>
            <w:r w:rsidRPr="00FD3F22">
              <w:rPr>
                <w:lang w:val="en-US"/>
              </w:rPr>
              <w:t>0 (FG.02.01) = R0610/C0010 (FR.02.01)</w:t>
            </w:r>
          </w:p>
          <w:p w:rsidR="00B94888" w:rsidRPr="00FD3F22" w:rsidRDefault="00B94888" w:rsidP="00CD1719">
            <w:pPr>
              <w:contextualSpacing/>
              <w:jc w:val="both"/>
              <w:rPr>
                <w:lang w:val="en-US"/>
              </w:rPr>
            </w:pPr>
          </w:p>
        </w:tc>
      </w:tr>
      <w:tr w:rsidR="00B94888" w:rsidRPr="00586569" w:rsidTr="00CC2303">
        <w:trPr>
          <w:cantSplit/>
        </w:trPr>
        <w:tc>
          <w:tcPr>
            <w:tcW w:w="14601" w:type="dxa"/>
            <w:gridSpan w:val="5"/>
            <w:tcBorders>
              <w:top w:val="nil"/>
            </w:tcBorders>
            <w:vAlign w:val="center"/>
          </w:tcPr>
          <w:p w:rsidR="00B94888" w:rsidRPr="00717435" w:rsidRDefault="00B94888" w:rsidP="005C0530">
            <w:pPr>
              <w:spacing w:before="120" w:after="120"/>
              <w:ind w:left="284"/>
              <w:rPr>
                <w:i/>
                <w:color w:val="000000"/>
              </w:rPr>
            </w:pPr>
            <w:r>
              <w:rPr>
                <w:lang w:eastAsia="pl-PL"/>
              </w:rPr>
              <w:t>Il convient d’enregistrer dans ces lignes les montants des provisions pour participations aux bénéfices  et ristournes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6408"/>
              <w:gridCol w:w="993"/>
              <w:gridCol w:w="992"/>
              <w:gridCol w:w="3544"/>
              <w:gridCol w:w="2409"/>
            </w:tblGrid>
            <w:tr w:rsidR="00B94888" w:rsidRPr="00153A26" w:rsidTr="005906E2">
              <w:tc>
                <w:tcPr>
                  <w:tcW w:w="6408" w:type="dxa"/>
                  <w:shd w:val="clear" w:color="auto" w:fill="DBE5F1" w:themeFill="accent1" w:themeFillTint="33"/>
                </w:tcPr>
                <w:p w:rsidR="00B94888" w:rsidRPr="00141D3E" w:rsidRDefault="00B94888" w:rsidP="000E3702">
                  <w:pPr>
                    <w:contextualSpacing/>
                    <w:rPr>
                      <w:sz w:val="18"/>
                      <w:szCs w:val="18"/>
                    </w:rPr>
                  </w:pPr>
                </w:p>
              </w:tc>
              <w:tc>
                <w:tcPr>
                  <w:tcW w:w="993"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FC.02.01</w:t>
                  </w:r>
                </w:p>
              </w:tc>
              <w:tc>
                <w:tcPr>
                  <w:tcW w:w="992"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FG.02.01</w:t>
                  </w:r>
                </w:p>
              </w:tc>
              <w:tc>
                <w:tcPr>
                  <w:tcW w:w="3544"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Codes des assurances et de la sécurité sociale</w:t>
                  </w:r>
                </w:p>
              </w:tc>
              <w:tc>
                <w:tcPr>
                  <w:tcW w:w="2409"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 de la mutualité</w:t>
                  </w:r>
                </w:p>
              </w:tc>
            </w:tr>
            <w:tr w:rsidR="00564E3A" w:rsidRPr="00153A26" w:rsidTr="00564E3A">
              <w:tc>
                <w:tcPr>
                  <w:tcW w:w="6408" w:type="dxa"/>
                  <w:shd w:val="clear" w:color="auto" w:fill="DBE5F1" w:themeFill="accent1" w:themeFillTint="33"/>
                </w:tcPr>
                <w:p w:rsidR="00564E3A" w:rsidRPr="00141D3E" w:rsidRDefault="00564E3A" w:rsidP="000E3702">
                  <w:pPr>
                    <w:contextualSpacing/>
                    <w:rPr>
                      <w:sz w:val="18"/>
                      <w:szCs w:val="18"/>
                    </w:rPr>
                  </w:pPr>
                  <w:r w:rsidRPr="005C0530">
                    <w:rPr>
                      <w:sz w:val="18"/>
                      <w:szCs w:val="18"/>
                    </w:rPr>
                    <w:t>Provisions pour participation aux bénéfices et ristournes - Total</w:t>
                  </w:r>
                </w:p>
              </w:tc>
              <w:tc>
                <w:tcPr>
                  <w:tcW w:w="993" w:type="dxa"/>
                  <w:vMerge w:val="restart"/>
                  <w:shd w:val="clear" w:color="auto" w:fill="DBE5F1" w:themeFill="accent1" w:themeFillTint="33"/>
                  <w:vAlign w:val="center"/>
                </w:tcPr>
                <w:p w:rsidR="00564E3A" w:rsidRPr="00141D3E" w:rsidRDefault="00564E3A" w:rsidP="00564E3A">
                  <w:pPr>
                    <w:contextualSpacing/>
                    <w:rPr>
                      <w:sz w:val="18"/>
                      <w:szCs w:val="18"/>
                    </w:rPr>
                  </w:pPr>
                  <w:r>
                    <w:rPr>
                      <w:sz w:val="18"/>
                      <w:szCs w:val="18"/>
                    </w:rPr>
                    <w:t>NA</w:t>
                  </w:r>
                </w:p>
              </w:tc>
              <w:tc>
                <w:tcPr>
                  <w:tcW w:w="992" w:type="dxa"/>
                  <w:shd w:val="clear" w:color="auto" w:fill="DBE5F1" w:themeFill="accent1" w:themeFillTint="33"/>
                </w:tcPr>
                <w:p w:rsidR="00564E3A" w:rsidRPr="00141D3E" w:rsidRDefault="00564E3A" w:rsidP="005906E2">
                  <w:pPr>
                    <w:contextualSpacing/>
                    <w:rPr>
                      <w:sz w:val="18"/>
                      <w:szCs w:val="18"/>
                    </w:rPr>
                  </w:pPr>
                  <w:r w:rsidRPr="00141D3E">
                    <w:rPr>
                      <w:sz w:val="18"/>
                      <w:szCs w:val="18"/>
                    </w:rPr>
                    <w:t>R1</w:t>
                  </w:r>
                  <w:r>
                    <w:rPr>
                      <w:sz w:val="18"/>
                      <w:szCs w:val="18"/>
                    </w:rPr>
                    <w:t>61</w:t>
                  </w:r>
                  <w:r w:rsidRPr="00141D3E">
                    <w:rPr>
                      <w:sz w:val="18"/>
                      <w:szCs w:val="18"/>
                    </w:rPr>
                    <w:t>0</w:t>
                  </w:r>
                </w:p>
              </w:tc>
              <w:tc>
                <w:tcPr>
                  <w:tcW w:w="3544" w:type="dxa"/>
                  <w:shd w:val="clear" w:color="auto" w:fill="DBE5F1" w:themeFill="accent1" w:themeFillTint="33"/>
                </w:tcPr>
                <w:p w:rsidR="00564E3A" w:rsidRPr="00141D3E" w:rsidRDefault="00564E3A" w:rsidP="00C91956">
                  <w:pPr>
                    <w:contextualSpacing/>
                    <w:rPr>
                      <w:sz w:val="18"/>
                      <w:szCs w:val="18"/>
                    </w:rPr>
                  </w:pPr>
                  <w:r w:rsidRPr="00141D3E">
                    <w:rPr>
                      <w:sz w:val="18"/>
                      <w:szCs w:val="18"/>
                    </w:rPr>
                    <w:t>3</w:t>
                  </w:r>
                  <w:r>
                    <w:rPr>
                      <w:sz w:val="18"/>
                      <w:szCs w:val="18"/>
                    </w:rPr>
                    <w:t>5</w:t>
                  </w:r>
                </w:p>
              </w:tc>
              <w:tc>
                <w:tcPr>
                  <w:tcW w:w="2409" w:type="dxa"/>
                  <w:shd w:val="clear" w:color="auto" w:fill="DBE5F1" w:themeFill="accent1" w:themeFillTint="33"/>
                </w:tcPr>
                <w:p w:rsidR="00564E3A" w:rsidRPr="00141D3E" w:rsidRDefault="00564E3A" w:rsidP="00C91956">
                  <w:pPr>
                    <w:contextualSpacing/>
                    <w:rPr>
                      <w:sz w:val="18"/>
                      <w:szCs w:val="18"/>
                    </w:rPr>
                  </w:pPr>
                  <w:r>
                    <w:rPr>
                      <w:sz w:val="18"/>
                      <w:szCs w:val="18"/>
                    </w:rPr>
                    <w:t>35</w:t>
                  </w:r>
                </w:p>
              </w:tc>
            </w:tr>
            <w:tr w:rsidR="00564E3A" w:rsidRPr="00153A26" w:rsidTr="005906E2">
              <w:tc>
                <w:tcPr>
                  <w:tcW w:w="6408" w:type="dxa"/>
                  <w:shd w:val="clear" w:color="auto" w:fill="DBE5F1" w:themeFill="accent1" w:themeFillTint="33"/>
                </w:tcPr>
                <w:p w:rsidR="00564E3A" w:rsidRPr="00141D3E" w:rsidRDefault="00564E3A" w:rsidP="000E3702">
                  <w:pPr>
                    <w:ind w:left="284"/>
                    <w:contextualSpacing/>
                    <w:rPr>
                      <w:sz w:val="18"/>
                      <w:szCs w:val="18"/>
                    </w:rPr>
                  </w:pPr>
                  <w:r w:rsidRPr="005C0530">
                    <w:rPr>
                      <w:sz w:val="18"/>
                      <w:szCs w:val="18"/>
                    </w:rPr>
                    <w:t>Provisions pour participation aux bénéfices et ristournes - Affaires directes</w:t>
                  </w:r>
                </w:p>
              </w:tc>
              <w:tc>
                <w:tcPr>
                  <w:tcW w:w="993" w:type="dxa"/>
                  <w:vMerge/>
                  <w:shd w:val="clear" w:color="auto" w:fill="DBE5F1" w:themeFill="accent1" w:themeFillTint="33"/>
                  <w:vAlign w:val="center"/>
                </w:tcPr>
                <w:p w:rsidR="00564E3A" w:rsidRPr="00141D3E" w:rsidRDefault="00564E3A" w:rsidP="00895A85">
                  <w:pPr>
                    <w:contextualSpacing/>
                    <w:rPr>
                      <w:sz w:val="18"/>
                      <w:szCs w:val="18"/>
                    </w:rPr>
                  </w:pPr>
                </w:p>
              </w:tc>
              <w:tc>
                <w:tcPr>
                  <w:tcW w:w="992" w:type="dxa"/>
                  <w:shd w:val="clear" w:color="auto" w:fill="DBE5F1" w:themeFill="accent1" w:themeFillTint="33"/>
                  <w:vAlign w:val="center"/>
                </w:tcPr>
                <w:p w:rsidR="00564E3A" w:rsidRPr="00141D3E" w:rsidRDefault="00564E3A" w:rsidP="005906E2">
                  <w:pPr>
                    <w:contextualSpacing/>
                    <w:rPr>
                      <w:sz w:val="18"/>
                      <w:szCs w:val="18"/>
                    </w:rPr>
                  </w:pPr>
                  <w:r w:rsidRPr="00141D3E">
                    <w:rPr>
                      <w:sz w:val="18"/>
                      <w:szCs w:val="18"/>
                    </w:rPr>
                    <w:t>R1</w:t>
                  </w:r>
                  <w:r>
                    <w:rPr>
                      <w:sz w:val="18"/>
                      <w:szCs w:val="18"/>
                    </w:rPr>
                    <w:t>62</w:t>
                  </w:r>
                  <w:r w:rsidRPr="00141D3E">
                    <w:rPr>
                      <w:sz w:val="18"/>
                      <w:szCs w:val="18"/>
                    </w:rPr>
                    <w:t>0</w:t>
                  </w:r>
                </w:p>
              </w:tc>
              <w:tc>
                <w:tcPr>
                  <w:tcW w:w="3544" w:type="dxa"/>
                  <w:shd w:val="clear" w:color="auto" w:fill="DBE5F1" w:themeFill="accent1" w:themeFillTint="33"/>
                  <w:vAlign w:val="center"/>
                </w:tcPr>
                <w:p w:rsidR="00564E3A" w:rsidRPr="00141D3E" w:rsidRDefault="00564E3A" w:rsidP="00C91956">
                  <w:pPr>
                    <w:contextualSpacing/>
                    <w:rPr>
                      <w:sz w:val="18"/>
                      <w:szCs w:val="18"/>
                    </w:rPr>
                  </w:pPr>
                  <w:r>
                    <w:rPr>
                      <w:sz w:val="18"/>
                      <w:szCs w:val="18"/>
                    </w:rPr>
                    <w:t>352</w:t>
                  </w:r>
                </w:p>
              </w:tc>
              <w:tc>
                <w:tcPr>
                  <w:tcW w:w="2409" w:type="dxa"/>
                  <w:shd w:val="clear" w:color="auto" w:fill="DBE5F1" w:themeFill="accent1" w:themeFillTint="33"/>
                  <w:vAlign w:val="center"/>
                </w:tcPr>
                <w:p w:rsidR="00564E3A" w:rsidRPr="00141D3E" w:rsidRDefault="00564E3A" w:rsidP="00C91956">
                  <w:pPr>
                    <w:contextualSpacing/>
                    <w:rPr>
                      <w:sz w:val="18"/>
                      <w:szCs w:val="18"/>
                    </w:rPr>
                  </w:pPr>
                  <w:r>
                    <w:rPr>
                      <w:sz w:val="18"/>
                      <w:szCs w:val="18"/>
                    </w:rPr>
                    <w:t>352</w:t>
                  </w:r>
                </w:p>
              </w:tc>
            </w:tr>
            <w:tr w:rsidR="00564E3A" w:rsidRPr="00153A26" w:rsidTr="005906E2">
              <w:tc>
                <w:tcPr>
                  <w:tcW w:w="6408" w:type="dxa"/>
                  <w:shd w:val="clear" w:color="auto" w:fill="DBE5F1" w:themeFill="accent1" w:themeFillTint="33"/>
                </w:tcPr>
                <w:p w:rsidR="00564E3A" w:rsidRPr="00141D3E" w:rsidRDefault="00564E3A" w:rsidP="000E3702">
                  <w:pPr>
                    <w:ind w:left="284"/>
                    <w:contextualSpacing/>
                    <w:rPr>
                      <w:sz w:val="18"/>
                      <w:szCs w:val="18"/>
                    </w:rPr>
                  </w:pPr>
                  <w:r w:rsidRPr="005C0530">
                    <w:rPr>
                      <w:sz w:val="18"/>
                      <w:szCs w:val="18"/>
                    </w:rPr>
                    <w:t>Provisions pour participation aux bénéfices et ristournes - Acceptations</w:t>
                  </w:r>
                </w:p>
              </w:tc>
              <w:tc>
                <w:tcPr>
                  <w:tcW w:w="993" w:type="dxa"/>
                  <w:vMerge/>
                  <w:shd w:val="clear" w:color="auto" w:fill="DBE5F1" w:themeFill="accent1" w:themeFillTint="33"/>
                </w:tcPr>
                <w:p w:rsidR="00564E3A" w:rsidRPr="00141D3E" w:rsidRDefault="00564E3A" w:rsidP="00895A85">
                  <w:pPr>
                    <w:contextualSpacing/>
                    <w:rPr>
                      <w:sz w:val="18"/>
                      <w:szCs w:val="18"/>
                    </w:rPr>
                  </w:pPr>
                </w:p>
              </w:tc>
              <w:tc>
                <w:tcPr>
                  <w:tcW w:w="992" w:type="dxa"/>
                  <w:shd w:val="clear" w:color="auto" w:fill="DBE5F1" w:themeFill="accent1" w:themeFillTint="33"/>
                </w:tcPr>
                <w:p w:rsidR="00564E3A" w:rsidRPr="00141D3E" w:rsidRDefault="00564E3A" w:rsidP="005906E2">
                  <w:pPr>
                    <w:contextualSpacing/>
                    <w:rPr>
                      <w:sz w:val="18"/>
                      <w:szCs w:val="18"/>
                    </w:rPr>
                  </w:pPr>
                  <w:r w:rsidRPr="00141D3E">
                    <w:rPr>
                      <w:sz w:val="18"/>
                      <w:szCs w:val="18"/>
                    </w:rPr>
                    <w:t>R1</w:t>
                  </w:r>
                  <w:r>
                    <w:rPr>
                      <w:sz w:val="18"/>
                      <w:szCs w:val="18"/>
                    </w:rPr>
                    <w:t>63</w:t>
                  </w:r>
                  <w:r w:rsidRPr="00141D3E">
                    <w:rPr>
                      <w:sz w:val="18"/>
                      <w:szCs w:val="18"/>
                    </w:rPr>
                    <w:t>0</w:t>
                  </w:r>
                </w:p>
              </w:tc>
              <w:tc>
                <w:tcPr>
                  <w:tcW w:w="3544" w:type="dxa"/>
                  <w:shd w:val="clear" w:color="auto" w:fill="DBE5F1" w:themeFill="accent1" w:themeFillTint="33"/>
                </w:tcPr>
                <w:p w:rsidR="00564E3A" w:rsidRPr="00141D3E" w:rsidRDefault="00564E3A" w:rsidP="00C91956">
                  <w:pPr>
                    <w:contextualSpacing/>
                    <w:rPr>
                      <w:sz w:val="18"/>
                      <w:szCs w:val="18"/>
                    </w:rPr>
                  </w:pPr>
                  <w:r w:rsidRPr="00141D3E">
                    <w:rPr>
                      <w:sz w:val="18"/>
                      <w:szCs w:val="18"/>
                    </w:rPr>
                    <w:t>3</w:t>
                  </w:r>
                  <w:r>
                    <w:rPr>
                      <w:sz w:val="18"/>
                      <w:szCs w:val="18"/>
                    </w:rPr>
                    <w:t>55</w:t>
                  </w:r>
                </w:p>
              </w:tc>
              <w:tc>
                <w:tcPr>
                  <w:tcW w:w="2409" w:type="dxa"/>
                  <w:shd w:val="clear" w:color="auto" w:fill="DBE5F1" w:themeFill="accent1" w:themeFillTint="33"/>
                </w:tcPr>
                <w:p w:rsidR="00564E3A" w:rsidRPr="00141D3E" w:rsidRDefault="00564E3A" w:rsidP="00C91956">
                  <w:pPr>
                    <w:contextualSpacing/>
                    <w:rPr>
                      <w:sz w:val="18"/>
                      <w:szCs w:val="18"/>
                    </w:rPr>
                  </w:pPr>
                  <w:r>
                    <w:rPr>
                      <w:sz w:val="18"/>
                      <w:szCs w:val="18"/>
                    </w:rPr>
                    <w:t>353, 355</w:t>
                  </w:r>
                </w:p>
              </w:tc>
            </w:tr>
          </w:tbl>
          <w:p w:rsidR="00B94888" w:rsidRPr="007510D5" w:rsidRDefault="00B94888" w:rsidP="009D7D06">
            <w:pPr>
              <w:contextualSpacing/>
              <w:rPr>
                <w:lang w:val="en-US"/>
              </w:rPr>
            </w:pPr>
            <w:r>
              <w:rPr>
                <w:lang w:val="en-US"/>
              </w:rPr>
              <w:t xml:space="preserve"> </w:t>
            </w:r>
          </w:p>
        </w:tc>
      </w:tr>
      <w:tr w:rsidR="00B94888" w:rsidRPr="00EC1B11" w:rsidTr="00CC2303">
        <w:trPr>
          <w:cantSplit/>
        </w:trPr>
        <w:tc>
          <w:tcPr>
            <w:tcW w:w="3306" w:type="dxa"/>
            <w:tcBorders>
              <w:bottom w:val="single" w:sz="4" w:space="0" w:color="auto"/>
            </w:tcBorders>
            <w:vAlign w:val="center"/>
          </w:tcPr>
          <w:p w:rsidR="00B94888" w:rsidRPr="007B71B0" w:rsidRDefault="00B94888" w:rsidP="007B71B0">
            <w:pPr>
              <w:spacing w:before="120" w:after="120"/>
              <w:ind w:left="284"/>
              <w:contextualSpacing/>
              <w:jc w:val="both"/>
              <w:rPr>
                <w:i/>
                <w:color w:val="000000"/>
              </w:rPr>
            </w:pPr>
            <w:r w:rsidRPr="007B71B0">
              <w:rPr>
                <w:i/>
                <w:color w:val="000000"/>
              </w:rPr>
              <w:t>Provisions  pour égalisation</w:t>
            </w:r>
          </w:p>
        </w:tc>
        <w:tc>
          <w:tcPr>
            <w:tcW w:w="1127" w:type="dxa"/>
            <w:tcBorders>
              <w:bottom w:val="single" w:sz="4" w:space="0" w:color="auto"/>
            </w:tcBorders>
            <w:vAlign w:val="center"/>
          </w:tcPr>
          <w:p w:rsidR="00B94888" w:rsidRPr="00CD1719" w:rsidRDefault="00564E3A" w:rsidP="00CD1719">
            <w:r>
              <w:t>NA</w:t>
            </w:r>
          </w:p>
        </w:tc>
        <w:tc>
          <w:tcPr>
            <w:tcW w:w="1129" w:type="dxa"/>
            <w:tcBorders>
              <w:bottom w:val="single" w:sz="4" w:space="0" w:color="auto"/>
            </w:tcBorders>
            <w:vAlign w:val="center"/>
          </w:tcPr>
          <w:p w:rsidR="00B94888" w:rsidRDefault="00B94888" w:rsidP="00564E3A">
            <w:r>
              <w:t>R16</w:t>
            </w:r>
            <w:r w:rsidR="00564E3A">
              <w:t>4</w:t>
            </w:r>
            <w:r>
              <w:t>0</w:t>
            </w:r>
          </w:p>
        </w:tc>
        <w:tc>
          <w:tcPr>
            <w:tcW w:w="4220" w:type="dxa"/>
            <w:tcBorders>
              <w:bottom w:val="single" w:sz="4" w:space="0" w:color="auto"/>
            </w:tcBorders>
            <w:vAlign w:val="center"/>
          </w:tcPr>
          <w:p w:rsidR="00B94888" w:rsidRDefault="00B94888" w:rsidP="00895A85">
            <w:pPr>
              <w:pStyle w:val="Paragraphedeliste"/>
              <w:ind w:left="0"/>
              <w:rPr>
                <w:lang w:eastAsia="pl-PL"/>
              </w:rPr>
            </w:pPr>
            <w:r>
              <w:rPr>
                <w:lang w:eastAsia="pl-PL"/>
              </w:rPr>
              <w:t>Il convient d’enregistrer dans ces lignes les montants des provisions pour égalisation vie enregistrés dans les comptes suivants :</w:t>
            </w:r>
          </w:p>
          <w:p w:rsidR="00B94888" w:rsidRPr="00141D3E" w:rsidRDefault="00B94888" w:rsidP="00895A85">
            <w:pPr>
              <w:pStyle w:val="Paragraphedeliste"/>
              <w:numPr>
                <w:ilvl w:val="0"/>
                <w:numId w:val="26"/>
              </w:numPr>
              <w:ind w:left="527" w:hanging="357"/>
              <w:rPr>
                <w:i/>
                <w:sz w:val="18"/>
                <w:szCs w:val="18"/>
                <w:u w:val="single"/>
              </w:rPr>
            </w:pPr>
            <w:r w:rsidRPr="00141D3E">
              <w:rPr>
                <w:sz w:val="18"/>
                <w:szCs w:val="18"/>
                <w:lang w:eastAsia="pl-PL"/>
              </w:rPr>
              <w:t>pour les entreprises relevant du code des assurances : compte 36 (</w:t>
            </w:r>
            <w:r w:rsidRPr="00141D3E">
              <w:rPr>
                <w:sz w:val="18"/>
                <w:szCs w:val="18"/>
              </w:rPr>
              <w:t xml:space="preserve">quote-part correspondant aux opérations d’assurance </w:t>
            </w:r>
            <w:r w:rsidR="00721C4A">
              <w:rPr>
                <w:sz w:val="18"/>
                <w:szCs w:val="18"/>
              </w:rPr>
              <w:t xml:space="preserve">Non </w:t>
            </w:r>
            <w:r w:rsidRPr="00141D3E">
              <w:rPr>
                <w:sz w:val="18"/>
                <w:szCs w:val="18"/>
              </w:rPr>
              <w:t>Vie)</w:t>
            </w:r>
            <w:r>
              <w:rPr>
                <w:sz w:val="18"/>
                <w:szCs w:val="18"/>
              </w:rPr>
              <w:t> ;</w:t>
            </w:r>
          </w:p>
          <w:p w:rsidR="00B94888" w:rsidRPr="002F563E" w:rsidRDefault="00B94888" w:rsidP="00895A85">
            <w:pPr>
              <w:pStyle w:val="Paragraphedeliste"/>
              <w:ind w:left="0"/>
              <w:rPr>
                <w:i/>
                <w:u w:val="single"/>
              </w:rPr>
            </w:pPr>
            <w:r>
              <w:rPr>
                <w:sz w:val="18"/>
                <w:szCs w:val="18"/>
              </w:rPr>
              <w:t>pour les entreprises relevant des codes de la mutualité et de la sécurité sociale : compte 362</w:t>
            </w:r>
          </w:p>
        </w:tc>
        <w:tc>
          <w:tcPr>
            <w:tcW w:w="4819" w:type="dxa"/>
            <w:tcBorders>
              <w:bottom w:val="single" w:sz="4" w:space="0" w:color="auto"/>
            </w:tcBorders>
            <w:vAlign w:val="center"/>
          </w:tcPr>
          <w:p w:rsidR="00B94888" w:rsidRPr="008B7BAB" w:rsidRDefault="00B94888" w:rsidP="00564E3A">
            <w:pPr>
              <w:contextualSpacing/>
              <w:rPr>
                <w:lang w:val="en-US"/>
              </w:rPr>
            </w:pPr>
            <w:r w:rsidRPr="008B7BAB">
              <w:rPr>
                <w:lang w:val="en-US"/>
              </w:rPr>
              <w:t>R16</w:t>
            </w:r>
            <w:r w:rsidR="00564E3A">
              <w:rPr>
                <w:lang w:val="en-US"/>
              </w:rPr>
              <w:t>4</w:t>
            </w:r>
            <w:r w:rsidRPr="008B7BAB">
              <w:rPr>
                <w:lang w:val="en-US"/>
              </w:rPr>
              <w:t xml:space="preserve">0 (FG.02.01) = </w:t>
            </w:r>
            <w:r>
              <w:rPr>
                <w:lang w:val="en-US"/>
              </w:rPr>
              <w:t>R0630/C0010</w:t>
            </w:r>
            <w:r w:rsidRPr="008B7BAB">
              <w:rPr>
                <w:lang w:val="en-US"/>
              </w:rPr>
              <w:t xml:space="preserve"> (</w:t>
            </w:r>
            <w:r>
              <w:rPr>
                <w:lang w:val="en-US"/>
              </w:rPr>
              <w:t>FR.02.01</w:t>
            </w:r>
            <w:r w:rsidRPr="008B7BAB">
              <w:rPr>
                <w:lang w:val="en-US"/>
              </w:rPr>
              <w:t>)</w:t>
            </w:r>
          </w:p>
        </w:tc>
      </w:tr>
      <w:tr w:rsidR="00B94888" w:rsidRPr="00EC1B11" w:rsidTr="00CC2303">
        <w:trPr>
          <w:cantSplit/>
        </w:trPr>
        <w:tc>
          <w:tcPr>
            <w:tcW w:w="3306" w:type="dxa"/>
            <w:tcBorders>
              <w:bottom w:val="nil"/>
            </w:tcBorders>
            <w:vAlign w:val="center"/>
          </w:tcPr>
          <w:p w:rsidR="00B94888" w:rsidRPr="007B71B0" w:rsidRDefault="00B94888" w:rsidP="00E33111">
            <w:pPr>
              <w:spacing w:before="120" w:after="120"/>
              <w:ind w:left="284"/>
              <w:contextualSpacing/>
              <w:rPr>
                <w:i/>
                <w:color w:val="000000"/>
              </w:rPr>
            </w:pPr>
            <w:r w:rsidRPr="007B71B0">
              <w:rPr>
                <w:i/>
                <w:color w:val="000000"/>
              </w:rPr>
              <w:lastRenderedPageBreak/>
              <w:t xml:space="preserve">Autres provisions techniques </w:t>
            </w:r>
            <w:del w:id="28" w:author="Aurore Cambou" w:date="2017-08-09T10:37:00Z">
              <w:r w:rsidRPr="007B71B0" w:rsidDel="00E26969">
                <w:rPr>
                  <w:i/>
                  <w:color w:val="000000"/>
                </w:rPr>
                <w:delText>-</w:delText>
              </w:r>
            </w:del>
            <w:ins w:id="29" w:author="Aurore Cambou" w:date="2017-08-09T10:37:00Z">
              <w:r w:rsidR="00E26969">
                <w:rPr>
                  <w:i/>
                  <w:color w:val="000000"/>
                </w:rPr>
                <w:t>–</w:t>
              </w:r>
            </w:ins>
            <w:r w:rsidRPr="007B71B0">
              <w:rPr>
                <w:i/>
                <w:color w:val="000000"/>
              </w:rPr>
              <w:t xml:space="preserve"> Total</w:t>
            </w:r>
          </w:p>
        </w:tc>
        <w:tc>
          <w:tcPr>
            <w:tcW w:w="1127" w:type="dxa"/>
            <w:tcBorders>
              <w:bottom w:val="nil"/>
            </w:tcBorders>
            <w:vAlign w:val="center"/>
          </w:tcPr>
          <w:p w:rsidR="00B94888" w:rsidRPr="00CD1719" w:rsidRDefault="00564E3A" w:rsidP="00CD1719">
            <w:r>
              <w:t>NA</w:t>
            </w:r>
          </w:p>
        </w:tc>
        <w:tc>
          <w:tcPr>
            <w:tcW w:w="1129" w:type="dxa"/>
            <w:tcBorders>
              <w:bottom w:val="nil"/>
            </w:tcBorders>
            <w:vAlign w:val="center"/>
          </w:tcPr>
          <w:p w:rsidR="00B94888" w:rsidRDefault="00B94888" w:rsidP="00564E3A">
            <w:r>
              <w:t>R16</w:t>
            </w:r>
            <w:r w:rsidR="00564E3A">
              <w:t>5</w:t>
            </w:r>
            <w:r>
              <w:t>0</w:t>
            </w:r>
          </w:p>
        </w:tc>
        <w:tc>
          <w:tcPr>
            <w:tcW w:w="4220" w:type="dxa"/>
            <w:tcBorders>
              <w:bottom w:val="nil"/>
            </w:tcBorders>
            <w:vAlign w:val="center"/>
          </w:tcPr>
          <w:p w:rsidR="00B94888" w:rsidRDefault="00B94888" w:rsidP="001B376B">
            <w:pPr>
              <w:pStyle w:val="Paragraphedeliste"/>
              <w:ind w:left="0"/>
            </w:pPr>
            <w:r w:rsidRPr="002F563E">
              <w:rPr>
                <w:i/>
                <w:u w:val="single"/>
              </w:rPr>
              <w:t>FG.02.01 :</w:t>
            </w:r>
            <w:r w:rsidRPr="002F563E">
              <w:t xml:space="preserve"> </w:t>
            </w:r>
          </w:p>
          <w:p w:rsidR="00B94888" w:rsidRPr="002F563E" w:rsidRDefault="00B94888" w:rsidP="00564E3A">
            <w:pPr>
              <w:pStyle w:val="Paragraphedeliste"/>
              <w:ind w:left="0"/>
              <w:rPr>
                <w:i/>
                <w:u w:val="single"/>
              </w:rPr>
            </w:pPr>
            <w:r w:rsidRPr="002F563E">
              <w:t>R1</w:t>
            </w:r>
            <w:r>
              <w:t>6</w:t>
            </w:r>
            <w:r w:rsidR="00564E3A">
              <w:t>5</w:t>
            </w:r>
            <w:r w:rsidRPr="002F563E">
              <w:t>0 = ∑</w:t>
            </w:r>
            <w:r>
              <w:t xml:space="preserve"> </w:t>
            </w:r>
            <w:r w:rsidRPr="002F563E">
              <w:t>(R1</w:t>
            </w:r>
            <w:r>
              <w:t>6</w:t>
            </w:r>
            <w:r w:rsidR="00564E3A">
              <w:t>6</w:t>
            </w:r>
            <w:r w:rsidRPr="002F563E">
              <w:t>0 : R1</w:t>
            </w:r>
            <w:r>
              <w:t>7</w:t>
            </w:r>
            <w:r w:rsidR="00564E3A">
              <w:t>2</w:t>
            </w:r>
            <w:r>
              <w:t>0</w:t>
            </w:r>
            <w:r w:rsidRPr="002F563E">
              <w:t>)</w:t>
            </w:r>
          </w:p>
        </w:tc>
        <w:tc>
          <w:tcPr>
            <w:tcW w:w="4819" w:type="dxa"/>
            <w:tcBorders>
              <w:bottom w:val="nil"/>
            </w:tcBorders>
            <w:vAlign w:val="center"/>
          </w:tcPr>
          <w:p w:rsidR="00B94888" w:rsidRPr="00927780" w:rsidRDefault="00B94888" w:rsidP="00564E3A">
            <w:pPr>
              <w:contextualSpacing/>
              <w:rPr>
                <w:lang w:val="en-US"/>
              </w:rPr>
            </w:pPr>
            <w:r w:rsidRPr="00927780">
              <w:rPr>
                <w:lang w:val="en-US"/>
              </w:rPr>
              <w:t>R16</w:t>
            </w:r>
            <w:r w:rsidR="00564E3A">
              <w:rPr>
                <w:lang w:val="en-US"/>
              </w:rPr>
              <w:t>5</w:t>
            </w:r>
            <w:r w:rsidRPr="00927780">
              <w:rPr>
                <w:lang w:val="en-US"/>
              </w:rPr>
              <w:t xml:space="preserve">0 (FG.02.01) = </w:t>
            </w:r>
            <w:r>
              <w:rPr>
                <w:lang w:val="en-US"/>
              </w:rPr>
              <w:t>R0650/C0010</w:t>
            </w:r>
            <w:r w:rsidRPr="00927780">
              <w:rPr>
                <w:lang w:val="en-US"/>
              </w:rPr>
              <w:t xml:space="preserve"> (</w:t>
            </w:r>
            <w:r>
              <w:rPr>
                <w:lang w:val="en-US"/>
              </w:rPr>
              <w:t>FR.02.01</w:t>
            </w:r>
            <w:r w:rsidRPr="00927780">
              <w:rPr>
                <w:lang w:val="en-US"/>
              </w:rPr>
              <w:t>)</w:t>
            </w:r>
          </w:p>
        </w:tc>
      </w:tr>
      <w:tr w:rsidR="00B94888" w:rsidRPr="00895A85" w:rsidTr="00CC2303">
        <w:trPr>
          <w:cantSplit/>
        </w:trPr>
        <w:tc>
          <w:tcPr>
            <w:tcW w:w="14601" w:type="dxa"/>
            <w:gridSpan w:val="5"/>
            <w:tcBorders>
              <w:top w:val="nil"/>
            </w:tcBorders>
            <w:vAlign w:val="center"/>
          </w:tcPr>
          <w:p w:rsidR="00B94888" w:rsidRPr="00141D3E" w:rsidRDefault="00B94888" w:rsidP="00895A85">
            <w:pPr>
              <w:spacing w:before="120" w:after="120"/>
              <w:ind w:left="284"/>
              <w:rPr>
                <w:i/>
                <w:color w:val="000000"/>
              </w:rPr>
            </w:pPr>
            <w:r>
              <w:rPr>
                <w:lang w:eastAsia="pl-PL"/>
              </w:rPr>
              <w:t>Il convient d’enregistrer dans ces lignes les montants des autres provisions techniques non vie enregistrés dans les comptes suivants :</w:t>
            </w:r>
          </w:p>
          <w:tbl>
            <w:tblPr>
              <w:tblStyle w:val="Grilledutableau"/>
              <w:tblW w:w="0" w:type="auto"/>
              <w:shd w:val="clear" w:color="auto" w:fill="DBE5F1" w:themeFill="accent1" w:themeFillTint="33"/>
              <w:tblLook w:val="04A0" w:firstRow="1" w:lastRow="0" w:firstColumn="1" w:lastColumn="0" w:noHBand="0" w:noVBand="1"/>
            </w:tblPr>
            <w:tblGrid>
              <w:gridCol w:w="5416"/>
              <w:gridCol w:w="1134"/>
              <w:gridCol w:w="1134"/>
              <w:gridCol w:w="2126"/>
              <w:gridCol w:w="2127"/>
              <w:gridCol w:w="2438"/>
            </w:tblGrid>
            <w:tr w:rsidR="00B94888" w:rsidRPr="00141D3E" w:rsidTr="000E3702">
              <w:tc>
                <w:tcPr>
                  <w:tcW w:w="5416" w:type="dxa"/>
                  <w:shd w:val="clear" w:color="auto" w:fill="DBE5F1" w:themeFill="accent1" w:themeFillTint="33"/>
                </w:tcPr>
                <w:p w:rsidR="00B94888" w:rsidRPr="00141D3E" w:rsidRDefault="00B94888" w:rsidP="000E3702">
                  <w:pPr>
                    <w:contextualSpacing/>
                    <w:rPr>
                      <w:sz w:val="18"/>
                      <w:szCs w:val="18"/>
                    </w:rPr>
                  </w:pPr>
                </w:p>
              </w:tc>
              <w:tc>
                <w:tcPr>
                  <w:tcW w:w="1134"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FC.02.01</w:t>
                  </w:r>
                </w:p>
              </w:tc>
              <w:tc>
                <w:tcPr>
                  <w:tcW w:w="1134"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FG.02.01</w:t>
                  </w:r>
                </w:p>
              </w:tc>
              <w:tc>
                <w:tcPr>
                  <w:tcW w:w="2126"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Code des assurances</w:t>
                  </w:r>
                </w:p>
              </w:tc>
              <w:tc>
                <w:tcPr>
                  <w:tcW w:w="2127" w:type="dxa"/>
                  <w:shd w:val="clear" w:color="auto" w:fill="DBE5F1" w:themeFill="accent1" w:themeFillTint="33"/>
                </w:tcPr>
                <w:p w:rsidR="00B94888" w:rsidRPr="00141D3E" w:rsidRDefault="00B94888" w:rsidP="000E3702">
                  <w:pPr>
                    <w:contextualSpacing/>
                    <w:rPr>
                      <w:sz w:val="18"/>
                      <w:szCs w:val="18"/>
                      <w:lang w:val="en-US"/>
                    </w:rPr>
                  </w:pPr>
                  <w:r w:rsidRPr="00141D3E">
                    <w:rPr>
                      <w:sz w:val="18"/>
                      <w:szCs w:val="18"/>
                      <w:lang w:val="en-US"/>
                    </w:rPr>
                    <w:t xml:space="preserve">Code de la </w:t>
                  </w:r>
                  <w:proofErr w:type="spellStart"/>
                  <w:r w:rsidRPr="00141D3E">
                    <w:rPr>
                      <w:sz w:val="18"/>
                      <w:szCs w:val="18"/>
                      <w:lang w:val="en-US"/>
                    </w:rPr>
                    <w:t>mutualité</w:t>
                  </w:r>
                  <w:proofErr w:type="spellEnd"/>
                  <w:r w:rsidRPr="00141D3E">
                    <w:rPr>
                      <w:sz w:val="18"/>
                      <w:szCs w:val="18"/>
                      <w:lang w:val="en-US"/>
                    </w:rPr>
                    <w:t xml:space="preserve"> </w:t>
                  </w:r>
                </w:p>
              </w:tc>
              <w:tc>
                <w:tcPr>
                  <w:tcW w:w="2438" w:type="dxa"/>
                  <w:shd w:val="clear" w:color="auto" w:fill="DBE5F1" w:themeFill="accent1" w:themeFillTint="33"/>
                </w:tcPr>
                <w:p w:rsidR="00B94888" w:rsidRPr="00141D3E" w:rsidRDefault="00B94888" w:rsidP="000E3702">
                  <w:pPr>
                    <w:contextualSpacing/>
                    <w:rPr>
                      <w:sz w:val="18"/>
                      <w:szCs w:val="18"/>
                    </w:rPr>
                  </w:pPr>
                  <w:r w:rsidRPr="00141D3E">
                    <w:rPr>
                      <w:sz w:val="18"/>
                      <w:szCs w:val="18"/>
                    </w:rPr>
                    <w:t>Code de la sécurité sociale</w:t>
                  </w:r>
                </w:p>
              </w:tc>
            </w:tr>
            <w:tr w:rsidR="00564E3A" w:rsidRPr="00141D3E" w:rsidTr="00564E3A">
              <w:tc>
                <w:tcPr>
                  <w:tcW w:w="5416" w:type="dxa"/>
                  <w:shd w:val="clear" w:color="auto" w:fill="DBE5F1" w:themeFill="accent1" w:themeFillTint="33"/>
                </w:tcPr>
                <w:p w:rsidR="00564E3A" w:rsidRPr="00141D3E" w:rsidRDefault="00564E3A" w:rsidP="000E3702">
                  <w:pPr>
                    <w:contextualSpacing/>
                    <w:rPr>
                      <w:sz w:val="18"/>
                      <w:szCs w:val="18"/>
                    </w:rPr>
                  </w:pPr>
                  <w:r w:rsidRPr="00141D3E">
                    <w:rPr>
                      <w:sz w:val="18"/>
                      <w:szCs w:val="18"/>
                    </w:rPr>
                    <w:t>Autres provisions techniques - Total</w:t>
                  </w:r>
                </w:p>
              </w:tc>
              <w:tc>
                <w:tcPr>
                  <w:tcW w:w="1134" w:type="dxa"/>
                  <w:vMerge w:val="restart"/>
                  <w:shd w:val="clear" w:color="auto" w:fill="DBE5F1" w:themeFill="accent1" w:themeFillTint="33"/>
                  <w:vAlign w:val="center"/>
                </w:tcPr>
                <w:p w:rsidR="00564E3A" w:rsidRPr="00141D3E" w:rsidRDefault="00564E3A" w:rsidP="00564E3A">
                  <w:pPr>
                    <w:contextualSpacing/>
                    <w:rPr>
                      <w:sz w:val="18"/>
                      <w:szCs w:val="18"/>
                    </w:rPr>
                  </w:pPr>
                  <w:r>
                    <w:rPr>
                      <w:sz w:val="18"/>
                      <w:szCs w:val="18"/>
                    </w:rPr>
                    <w:t>NA</w:t>
                  </w:r>
                </w:p>
              </w:tc>
              <w:tc>
                <w:tcPr>
                  <w:tcW w:w="1134" w:type="dxa"/>
                  <w:shd w:val="clear" w:color="auto" w:fill="DBE5F1" w:themeFill="accent1" w:themeFillTint="33"/>
                </w:tcPr>
                <w:p w:rsidR="00564E3A" w:rsidRPr="00141D3E" w:rsidRDefault="00564E3A" w:rsidP="005C3E35">
                  <w:pPr>
                    <w:contextualSpacing/>
                    <w:rPr>
                      <w:sz w:val="18"/>
                      <w:szCs w:val="18"/>
                    </w:rPr>
                  </w:pPr>
                  <w:r w:rsidRPr="00141D3E">
                    <w:rPr>
                      <w:sz w:val="18"/>
                      <w:szCs w:val="18"/>
                    </w:rPr>
                    <w:t>R1</w:t>
                  </w:r>
                  <w:r>
                    <w:rPr>
                      <w:sz w:val="18"/>
                      <w:szCs w:val="18"/>
                    </w:rPr>
                    <w:t>6</w:t>
                  </w:r>
                  <w:r w:rsidR="005C3E35">
                    <w:rPr>
                      <w:sz w:val="18"/>
                      <w:szCs w:val="18"/>
                    </w:rPr>
                    <w:t>5</w:t>
                  </w:r>
                  <w:r w:rsidRPr="00141D3E">
                    <w:rPr>
                      <w:sz w:val="18"/>
                      <w:szCs w:val="18"/>
                    </w:rPr>
                    <w:t>0</w:t>
                  </w:r>
                </w:p>
              </w:tc>
              <w:tc>
                <w:tcPr>
                  <w:tcW w:w="2126" w:type="dxa"/>
                  <w:shd w:val="clear" w:color="auto" w:fill="DBE5F1" w:themeFill="accent1" w:themeFillTint="33"/>
                </w:tcPr>
                <w:p w:rsidR="00564E3A" w:rsidRPr="00141D3E" w:rsidRDefault="00564E3A" w:rsidP="000E3702">
                  <w:pPr>
                    <w:contextualSpacing/>
                    <w:rPr>
                      <w:sz w:val="18"/>
                      <w:szCs w:val="18"/>
                    </w:rPr>
                  </w:pPr>
                  <w:r>
                    <w:rPr>
                      <w:sz w:val="18"/>
                      <w:szCs w:val="18"/>
                    </w:rPr>
                    <w:t>372</w:t>
                  </w:r>
                </w:p>
              </w:tc>
              <w:tc>
                <w:tcPr>
                  <w:tcW w:w="2127" w:type="dxa"/>
                  <w:shd w:val="clear" w:color="auto" w:fill="DBE5F1" w:themeFill="accent1" w:themeFillTint="33"/>
                </w:tcPr>
                <w:p w:rsidR="00564E3A" w:rsidRPr="00141D3E" w:rsidRDefault="00564E3A" w:rsidP="000E3702">
                  <w:pPr>
                    <w:contextualSpacing/>
                    <w:rPr>
                      <w:sz w:val="18"/>
                      <w:szCs w:val="18"/>
                    </w:rPr>
                  </w:pPr>
                  <w:r>
                    <w:rPr>
                      <w:sz w:val="18"/>
                      <w:szCs w:val="18"/>
                    </w:rPr>
                    <w:t>372</w:t>
                  </w:r>
                </w:p>
              </w:tc>
              <w:tc>
                <w:tcPr>
                  <w:tcW w:w="2438" w:type="dxa"/>
                  <w:shd w:val="clear" w:color="auto" w:fill="DBE5F1" w:themeFill="accent1" w:themeFillTint="33"/>
                </w:tcPr>
                <w:p w:rsidR="00564E3A" w:rsidRPr="00141D3E" w:rsidRDefault="00564E3A" w:rsidP="000E3702">
                  <w:pPr>
                    <w:contextualSpacing/>
                    <w:rPr>
                      <w:sz w:val="18"/>
                      <w:szCs w:val="18"/>
                    </w:rPr>
                  </w:pPr>
                  <w:r>
                    <w:rPr>
                      <w:sz w:val="18"/>
                      <w:szCs w:val="18"/>
                    </w:rPr>
                    <w:t>372</w:t>
                  </w:r>
                </w:p>
              </w:tc>
            </w:tr>
            <w:tr w:rsidR="00564E3A" w:rsidRPr="00141D3E" w:rsidTr="000E3702">
              <w:tc>
                <w:tcPr>
                  <w:tcW w:w="5416" w:type="dxa"/>
                  <w:shd w:val="clear" w:color="auto" w:fill="DBE5F1" w:themeFill="accent1" w:themeFillTint="33"/>
                </w:tcPr>
                <w:p w:rsidR="00564E3A" w:rsidRPr="00141D3E" w:rsidRDefault="00564E3A" w:rsidP="000E3702">
                  <w:pPr>
                    <w:ind w:left="284"/>
                    <w:contextualSpacing/>
                    <w:rPr>
                      <w:sz w:val="18"/>
                      <w:szCs w:val="18"/>
                    </w:rPr>
                  </w:pPr>
                  <w:r w:rsidRPr="00A17724">
                    <w:rPr>
                      <w:sz w:val="18"/>
                      <w:szCs w:val="18"/>
                    </w:rPr>
                    <w:t>Provisions pour risques croissants</w:t>
                  </w:r>
                </w:p>
              </w:tc>
              <w:tc>
                <w:tcPr>
                  <w:tcW w:w="1134" w:type="dxa"/>
                  <w:vMerge/>
                  <w:shd w:val="clear" w:color="auto" w:fill="DBE5F1" w:themeFill="accent1" w:themeFillTint="33"/>
                </w:tcPr>
                <w:p w:rsidR="00564E3A" w:rsidRPr="00141D3E" w:rsidRDefault="00564E3A" w:rsidP="00895A85">
                  <w:pPr>
                    <w:contextualSpacing/>
                    <w:rPr>
                      <w:sz w:val="18"/>
                      <w:szCs w:val="18"/>
                    </w:rPr>
                  </w:pPr>
                </w:p>
              </w:tc>
              <w:tc>
                <w:tcPr>
                  <w:tcW w:w="1134" w:type="dxa"/>
                  <w:shd w:val="clear" w:color="auto" w:fill="DBE5F1" w:themeFill="accent1" w:themeFillTint="33"/>
                </w:tcPr>
                <w:p w:rsidR="00564E3A" w:rsidRPr="00141D3E" w:rsidRDefault="00564E3A" w:rsidP="005C3E35">
                  <w:pPr>
                    <w:contextualSpacing/>
                    <w:rPr>
                      <w:sz w:val="18"/>
                      <w:szCs w:val="18"/>
                    </w:rPr>
                  </w:pPr>
                  <w:r>
                    <w:rPr>
                      <w:sz w:val="18"/>
                      <w:szCs w:val="18"/>
                    </w:rPr>
                    <w:t>R16</w:t>
                  </w:r>
                  <w:r w:rsidR="005C3E35">
                    <w:rPr>
                      <w:sz w:val="18"/>
                      <w:szCs w:val="18"/>
                    </w:rPr>
                    <w:t>6</w:t>
                  </w:r>
                  <w:r>
                    <w:rPr>
                      <w:sz w:val="18"/>
                      <w:szCs w:val="18"/>
                    </w:rPr>
                    <w:t>0</w:t>
                  </w:r>
                </w:p>
              </w:tc>
              <w:tc>
                <w:tcPr>
                  <w:tcW w:w="2126" w:type="dxa"/>
                  <w:shd w:val="clear" w:color="auto" w:fill="DBE5F1" w:themeFill="accent1" w:themeFillTint="33"/>
                </w:tcPr>
                <w:p w:rsidR="00564E3A" w:rsidRPr="00141D3E" w:rsidRDefault="00564E3A" w:rsidP="005F50EA">
                  <w:pPr>
                    <w:contextualSpacing/>
                    <w:rPr>
                      <w:sz w:val="18"/>
                      <w:szCs w:val="18"/>
                    </w:rPr>
                  </w:pPr>
                  <w:r>
                    <w:rPr>
                      <w:sz w:val="18"/>
                      <w:szCs w:val="18"/>
                    </w:rPr>
                    <w:t>3720</w:t>
                  </w:r>
                </w:p>
              </w:tc>
              <w:tc>
                <w:tcPr>
                  <w:tcW w:w="2127" w:type="dxa"/>
                  <w:shd w:val="clear" w:color="auto" w:fill="DBE5F1" w:themeFill="accent1" w:themeFillTint="33"/>
                </w:tcPr>
                <w:p w:rsidR="00564E3A" w:rsidRPr="00141D3E" w:rsidRDefault="00564E3A" w:rsidP="005F50EA">
                  <w:pPr>
                    <w:contextualSpacing/>
                    <w:rPr>
                      <w:sz w:val="18"/>
                      <w:szCs w:val="18"/>
                    </w:rPr>
                  </w:pPr>
                  <w:r>
                    <w:rPr>
                      <w:sz w:val="18"/>
                      <w:szCs w:val="18"/>
                    </w:rPr>
                    <w:t>37202</w:t>
                  </w:r>
                </w:p>
              </w:tc>
              <w:tc>
                <w:tcPr>
                  <w:tcW w:w="2438" w:type="dxa"/>
                  <w:shd w:val="clear" w:color="auto" w:fill="DBE5F1" w:themeFill="accent1" w:themeFillTint="33"/>
                </w:tcPr>
                <w:p w:rsidR="00564E3A" w:rsidRPr="00141D3E" w:rsidRDefault="00564E3A" w:rsidP="005F50EA">
                  <w:pPr>
                    <w:contextualSpacing/>
                    <w:rPr>
                      <w:sz w:val="18"/>
                      <w:szCs w:val="18"/>
                    </w:rPr>
                  </w:pPr>
                  <w:r>
                    <w:rPr>
                      <w:sz w:val="18"/>
                      <w:szCs w:val="18"/>
                    </w:rPr>
                    <w:t>3720</w:t>
                  </w:r>
                </w:p>
              </w:tc>
            </w:tr>
            <w:tr w:rsidR="00564E3A" w:rsidRPr="00141D3E" w:rsidTr="000E3702">
              <w:tc>
                <w:tcPr>
                  <w:tcW w:w="5416" w:type="dxa"/>
                  <w:shd w:val="clear" w:color="auto" w:fill="DBE5F1" w:themeFill="accent1" w:themeFillTint="33"/>
                </w:tcPr>
                <w:p w:rsidR="00564E3A" w:rsidRPr="00141D3E" w:rsidRDefault="00564E3A" w:rsidP="000E3702">
                  <w:pPr>
                    <w:ind w:left="284"/>
                    <w:contextualSpacing/>
                    <w:rPr>
                      <w:sz w:val="18"/>
                      <w:szCs w:val="18"/>
                    </w:rPr>
                  </w:pPr>
                  <w:r w:rsidRPr="00A17724">
                    <w:rPr>
                      <w:sz w:val="18"/>
                      <w:szCs w:val="18"/>
                    </w:rPr>
                    <w:t>Provision mathématique des rentes</w:t>
                  </w:r>
                </w:p>
              </w:tc>
              <w:tc>
                <w:tcPr>
                  <w:tcW w:w="1134" w:type="dxa"/>
                  <w:vMerge/>
                  <w:shd w:val="clear" w:color="auto" w:fill="DBE5F1" w:themeFill="accent1" w:themeFillTint="33"/>
                </w:tcPr>
                <w:p w:rsidR="00564E3A" w:rsidRDefault="00564E3A" w:rsidP="00895A85">
                  <w:pPr>
                    <w:contextualSpacing/>
                    <w:rPr>
                      <w:sz w:val="18"/>
                      <w:szCs w:val="18"/>
                    </w:rPr>
                  </w:pPr>
                </w:p>
              </w:tc>
              <w:tc>
                <w:tcPr>
                  <w:tcW w:w="1134" w:type="dxa"/>
                  <w:shd w:val="clear" w:color="auto" w:fill="DBE5F1" w:themeFill="accent1" w:themeFillTint="33"/>
                </w:tcPr>
                <w:p w:rsidR="00564E3A" w:rsidRDefault="00564E3A" w:rsidP="005C3E35">
                  <w:pPr>
                    <w:contextualSpacing/>
                    <w:rPr>
                      <w:sz w:val="18"/>
                      <w:szCs w:val="18"/>
                    </w:rPr>
                  </w:pPr>
                  <w:r>
                    <w:rPr>
                      <w:sz w:val="18"/>
                      <w:szCs w:val="18"/>
                    </w:rPr>
                    <w:t>R16</w:t>
                  </w:r>
                  <w:r w:rsidR="005C3E35">
                    <w:rPr>
                      <w:sz w:val="18"/>
                      <w:szCs w:val="18"/>
                    </w:rPr>
                    <w:t>7</w:t>
                  </w:r>
                  <w:r>
                    <w:rPr>
                      <w:sz w:val="18"/>
                      <w:szCs w:val="18"/>
                    </w:rPr>
                    <w:t>0</w:t>
                  </w:r>
                </w:p>
              </w:tc>
              <w:tc>
                <w:tcPr>
                  <w:tcW w:w="2126" w:type="dxa"/>
                  <w:shd w:val="clear" w:color="auto" w:fill="DBE5F1" w:themeFill="accent1" w:themeFillTint="33"/>
                </w:tcPr>
                <w:p w:rsidR="00564E3A" w:rsidRPr="00141D3E" w:rsidRDefault="00564E3A" w:rsidP="000E3702">
                  <w:pPr>
                    <w:contextualSpacing/>
                    <w:rPr>
                      <w:sz w:val="18"/>
                      <w:szCs w:val="18"/>
                    </w:rPr>
                  </w:pPr>
                  <w:r>
                    <w:rPr>
                      <w:sz w:val="18"/>
                      <w:szCs w:val="18"/>
                    </w:rPr>
                    <w:t>3721</w:t>
                  </w:r>
                </w:p>
              </w:tc>
              <w:tc>
                <w:tcPr>
                  <w:tcW w:w="2127" w:type="dxa"/>
                  <w:shd w:val="clear" w:color="auto" w:fill="DBE5F1" w:themeFill="accent1" w:themeFillTint="33"/>
                </w:tcPr>
                <w:p w:rsidR="00564E3A" w:rsidRPr="00141D3E" w:rsidRDefault="00564E3A" w:rsidP="005F50EA">
                  <w:pPr>
                    <w:contextualSpacing/>
                    <w:rPr>
                      <w:sz w:val="18"/>
                      <w:szCs w:val="18"/>
                    </w:rPr>
                  </w:pPr>
                  <w:r>
                    <w:rPr>
                      <w:sz w:val="18"/>
                      <w:szCs w:val="18"/>
                    </w:rPr>
                    <w:t>37212</w:t>
                  </w:r>
                </w:p>
              </w:tc>
              <w:tc>
                <w:tcPr>
                  <w:tcW w:w="2438" w:type="dxa"/>
                  <w:shd w:val="clear" w:color="auto" w:fill="DBE5F1" w:themeFill="accent1" w:themeFillTint="33"/>
                </w:tcPr>
                <w:p w:rsidR="00564E3A" w:rsidRPr="00141D3E" w:rsidRDefault="00564E3A" w:rsidP="000E3702">
                  <w:pPr>
                    <w:contextualSpacing/>
                    <w:rPr>
                      <w:sz w:val="18"/>
                      <w:szCs w:val="18"/>
                    </w:rPr>
                  </w:pPr>
                  <w:r>
                    <w:rPr>
                      <w:sz w:val="18"/>
                      <w:szCs w:val="18"/>
                    </w:rPr>
                    <w:t>3721</w:t>
                  </w:r>
                </w:p>
              </w:tc>
            </w:tr>
            <w:tr w:rsidR="00564E3A" w:rsidRPr="00141D3E" w:rsidTr="000E3702">
              <w:tc>
                <w:tcPr>
                  <w:tcW w:w="5416" w:type="dxa"/>
                  <w:shd w:val="clear" w:color="auto" w:fill="DBE5F1" w:themeFill="accent1" w:themeFillTint="33"/>
                </w:tcPr>
                <w:p w:rsidR="00564E3A" w:rsidRPr="00141D3E" w:rsidRDefault="00564E3A" w:rsidP="000E3702">
                  <w:pPr>
                    <w:ind w:left="284"/>
                    <w:contextualSpacing/>
                    <w:rPr>
                      <w:sz w:val="18"/>
                      <w:szCs w:val="18"/>
                    </w:rPr>
                  </w:pPr>
                  <w:r w:rsidRPr="00A17724">
                    <w:rPr>
                      <w:sz w:val="18"/>
                      <w:szCs w:val="18"/>
                    </w:rPr>
                    <w:t>Provisions pour risques en cours</w:t>
                  </w:r>
                </w:p>
              </w:tc>
              <w:tc>
                <w:tcPr>
                  <w:tcW w:w="1134" w:type="dxa"/>
                  <w:vMerge/>
                  <w:shd w:val="clear" w:color="auto" w:fill="DBE5F1" w:themeFill="accent1" w:themeFillTint="33"/>
                </w:tcPr>
                <w:p w:rsidR="00564E3A" w:rsidRDefault="00564E3A" w:rsidP="00895A85">
                  <w:pPr>
                    <w:contextualSpacing/>
                    <w:rPr>
                      <w:sz w:val="18"/>
                      <w:szCs w:val="18"/>
                    </w:rPr>
                  </w:pPr>
                </w:p>
              </w:tc>
              <w:tc>
                <w:tcPr>
                  <w:tcW w:w="1134" w:type="dxa"/>
                  <w:shd w:val="clear" w:color="auto" w:fill="DBE5F1" w:themeFill="accent1" w:themeFillTint="33"/>
                </w:tcPr>
                <w:p w:rsidR="00564E3A" w:rsidRDefault="00564E3A" w:rsidP="005C3E35">
                  <w:pPr>
                    <w:contextualSpacing/>
                    <w:rPr>
                      <w:sz w:val="18"/>
                      <w:szCs w:val="18"/>
                    </w:rPr>
                  </w:pPr>
                  <w:r>
                    <w:rPr>
                      <w:sz w:val="18"/>
                      <w:szCs w:val="18"/>
                    </w:rPr>
                    <w:t>R1</w:t>
                  </w:r>
                  <w:r w:rsidR="005C3E35">
                    <w:rPr>
                      <w:sz w:val="18"/>
                      <w:szCs w:val="18"/>
                    </w:rPr>
                    <w:t>68</w:t>
                  </w:r>
                  <w:r>
                    <w:rPr>
                      <w:sz w:val="18"/>
                      <w:szCs w:val="18"/>
                    </w:rPr>
                    <w:t>0</w:t>
                  </w:r>
                </w:p>
              </w:tc>
              <w:tc>
                <w:tcPr>
                  <w:tcW w:w="2126" w:type="dxa"/>
                  <w:shd w:val="clear" w:color="auto" w:fill="DBE5F1" w:themeFill="accent1" w:themeFillTint="33"/>
                </w:tcPr>
                <w:p w:rsidR="00564E3A" w:rsidRPr="00141D3E" w:rsidRDefault="00564E3A" w:rsidP="000E3702">
                  <w:pPr>
                    <w:contextualSpacing/>
                    <w:rPr>
                      <w:sz w:val="18"/>
                      <w:szCs w:val="18"/>
                    </w:rPr>
                  </w:pPr>
                  <w:r>
                    <w:rPr>
                      <w:sz w:val="18"/>
                      <w:szCs w:val="18"/>
                    </w:rPr>
                    <w:t>3722</w:t>
                  </w:r>
                </w:p>
              </w:tc>
              <w:tc>
                <w:tcPr>
                  <w:tcW w:w="2127" w:type="dxa"/>
                  <w:shd w:val="clear" w:color="auto" w:fill="DBE5F1" w:themeFill="accent1" w:themeFillTint="33"/>
                </w:tcPr>
                <w:p w:rsidR="00564E3A" w:rsidRPr="00141D3E" w:rsidRDefault="00564E3A" w:rsidP="000E3702">
                  <w:pPr>
                    <w:contextualSpacing/>
                    <w:rPr>
                      <w:sz w:val="18"/>
                      <w:szCs w:val="18"/>
                    </w:rPr>
                  </w:pPr>
                  <w:r>
                    <w:rPr>
                      <w:sz w:val="18"/>
                      <w:szCs w:val="18"/>
                    </w:rPr>
                    <w:t>37222</w:t>
                  </w:r>
                </w:p>
              </w:tc>
              <w:tc>
                <w:tcPr>
                  <w:tcW w:w="2438" w:type="dxa"/>
                  <w:shd w:val="clear" w:color="auto" w:fill="DBE5F1" w:themeFill="accent1" w:themeFillTint="33"/>
                </w:tcPr>
                <w:p w:rsidR="00564E3A" w:rsidRPr="00141D3E" w:rsidRDefault="00564E3A" w:rsidP="000E3702">
                  <w:pPr>
                    <w:contextualSpacing/>
                    <w:rPr>
                      <w:sz w:val="18"/>
                      <w:szCs w:val="18"/>
                    </w:rPr>
                  </w:pPr>
                  <w:r>
                    <w:rPr>
                      <w:sz w:val="18"/>
                      <w:szCs w:val="18"/>
                    </w:rPr>
                    <w:t>3722</w:t>
                  </w:r>
                </w:p>
              </w:tc>
            </w:tr>
            <w:tr w:rsidR="00564E3A" w:rsidRPr="00141D3E" w:rsidTr="000E3702">
              <w:tc>
                <w:tcPr>
                  <w:tcW w:w="5416" w:type="dxa"/>
                  <w:shd w:val="clear" w:color="auto" w:fill="DBE5F1" w:themeFill="accent1" w:themeFillTint="33"/>
                </w:tcPr>
                <w:p w:rsidR="00564E3A" w:rsidRPr="00141D3E" w:rsidRDefault="00564E3A" w:rsidP="000E3702">
                  <w:pPr>
                    <w:ind w:left="284"/>
                    <w:contextualSpacing/>
                    <w:rPr>
                      <w:sz w:val="18"/>
                      <w:szCs w:val="18"/>
                    </w:rPr>
                  </w:pPr>
                  <w:r w:rsidRPr="00A17724">
                    <w:rPr>
                      <w:sz w:val="18"/>
                      <w:szCs w:val="18"/>
                    </w:rPr>
                    <w:t>Provisions pour risque d'exigibilité des engagements techniques</w:t>
                  </w:r>
                </w:p>
              </w:tc>
              <w:tc>
                <w:tcPr>
                  <w:tcW w:w="1134" w:type="dxa"/>
                  <w:vMerge/>
                  <w:shd w:val="clear" w:color="auto" w:fill="DBE5F1" w:themeFill="accent1" w:themeFillTint="33"/>
                </w:tcPr>
                <w:p w:rsidR="00564E3A" w:rsidRDefault="00564E3A" w:rsidP="00895A85">
                  <w:pPr>
                    <w:contextualSpacing/>
                    <w:rPr>
                      <w:sz w:val="18"/>
                      <w:szCs w:val="18"/>
                    </w:rPr>
                  </w:pPr>
                </w:p>
              </w:tc>
              <w:tc>
                <w:tcPr>
                  <w:tcW w:w="1134" w:type="dxa"/>
                  <w:shd w:val="clear" w:color="auto" w:fill="DBE5F1" w:themeFill="accent1" w:themeFillTint="33"/>
                </w:tcPr>
                <w:p w:rsidR="00564E3A" w:rsidRDefault="00564E3A" w:rsidP="005C3E35">
                  <w:pPr>
                    <w:contextualSpacing/>
                    <w:rPr>
                      <w:sz w:val="18"/>
                      <w:szCs w:val="18"/>
                    </w:rPr>
                  </w:pPr>
                  <w:r>
                    <w:rPr>
                      <w:sz w:val="18"/>
                      <w:szCs w:val="18"/>
                    </w:rPr>
                    <w:t>R1</w:t>
                  </w:r>
                  <w:r w:rsidR="005C3E35">
                    <w:rPr>
                      <w:sz w:val="18"/>
                      <w:szCs w:val="18"/>
                    </w:rPr>
                    <w:t>69</w:t>
                  </w:r>
                  <w:r>
                    <w:rPr>
                      <w:sz w:val="18"/>
                      <w:szCs w:val="18"/>
                    </w:rPr>
                    <w:t>0</w:t>
                  </w:r>
                </w:p>
              </w:tc>
              <w:tc>
                <w:tcPr>
                  <w:tcW w:w="2126" w:type="dxa"/>
                  <w:shd w:val="clear" w:color="auto" w:fill="DBE5F1" w:themeFill="accent1" w:themeFillTint="33"/>
                </w:tcPr>
                <w:p w:rsidR="00564E3A" w:rsidRPr="00141D3E" w:rsidRDefault="00564E3A" w:rsidP="005F50EA">
                  <w:pPr>
                    <w:contextualSpacing/>
                    <w:rPr>
                      <w:sz w:val="18"/>
                      <w:szCs w:val="18"/>
                    </w:rPr>
                  </w:pPr>
                  <w:r>
                    <w:rPr>
                      <w:sz w:val="18"/>
                      <w:szCs w:val="18"/>
                    </w:rPr>
                    <w:t>3723</w:t>
                  </w:r>
                </w:p>
              </w:tc>
              <w:tc>
                <w:tcPr>
                  <w:tcW w:w="2127" w:type="dxa"/>
                  <w:shd w:val="clear" w:color="auto" w:fill="DBE5F1" w:themeFill="accent1" w:themeFillTint="33"/>
                </w:tcPr>
                <w:p w:rsidR="00564E3A" w:rsidRPr="00141D3E" w:rsidRDefault="00564E3A" w:rsidP="000E3702">
                  <w:pPr>
                    <w:contextualSpacing/>
                    <w:rPr>
                      <w:sz w:val="18"/>
                      <w:szCs w:val="18"/>
                    </w:rPr>
                  </w:pPr>
                  <w:r>
                    <w:rPr>
                      <w:sz w:val="18"/>
                      <w:szCs w:val="18"/>
                    </w:rPr>
                    <w:t>3723</w:t>
                  </w:r>
                </w:p>
              </w:tc>
              <w:tc>
                <w:tcPr>
                  <w:tcW w:w="2438" w:type="dxa"/>
                  <w:shd w:val="clear" w:color="auto" w:fill="DBE5F1" w:themeFill="accent1" w:themeFillTint="33"/>
                </w:tcPr>
                <w:p w:rsidR="00564E3A" w:rsidRPr="00141D3E" w:rsidRDefault="00564E3A" w:rsidP="000E3702">
                  <w:pPr>
                    <w:contextualSpacing/>
                    <w:rPr>
                      <w:sz w:val="18"/>
                      <w:szCs w:val="18"/>
                    </w:rPr>
                  </w:pPr>
                  <w:r>
                    <w:rPr>
                      <w:sz w:val="18"/>
                      <w:szCs w:val="18"/>
                    </w:rPr>
                    <w:t>3723</w:t>
                  </w:r>
                </w:p>
              </w:tc>
            </w:tr>
            <w:tr w:rsidR="00564E3A" w:rsidRPr="00141D3E" w:rsidTr="000E3702">
              <w:tc>
                <w:tcPr>
                  <w:tcW w:w="5416" w:type="dxa"/>
                  <w:shd w:val="clear" w:color="auto" w:fill="DBE5F1" w:themeFill="accent1" w:themeFillTint="33"/>
                </w:tcPr>
                <w:p w:rsidR="00564E3A" w:rsidRPr="00141D3E" w:rsidRDefault="00564E3A" w:rsidP="000E3702">
                  <w:pPr>
                    <w:ind w:left="284"/>
                    <w:contextualSpacing/>
                    <w:rPr>
                      <w:sz w:val="18"/>
                      <w:szCs w:val="18"/>
                    </w:rPr>
                  </w:pPr>
                  <w:r w:rsidRPr="00A17724">
                    <w:rPr>
                      <w:sz w:val="18"/>
                      <w:szCs w:val="18"/>
                    </w:rPr>
                    <w:t>Autres provisions techniques - Acceptations</w:t>
                  </w:r>
                </w:p>
              </w:tc>
              <w:tc>
                <w:tcPr>
                  <w:tcW w:w="1134" w:type="dxa"/>
                  <w:vMerge/>
                  <w:shd w:val="clear" w:color="auto" w:fill="DBE5F1" w:themeFill="accent1" w:themeFillTint="33"/>
                </w:tcPr>
                <w:p w:rsidR="00564E3A" w:rsidRDefault="00564E3A" w:rsidP="00895A85">
                  <w:pPr>
                    <w:contextualSpacing/>
                    <w:rPr>
                      <w:sz w:val="18"/>
                      <w:szCs w:val="18"/>
                    </w:rPr>
                  </w:pPr>
                </w:p>
              </w:tc>
              <w:tc>
                <w:tcPr>
                  <w:tcW w:w="1134" w:type="dxa"/>
                  <w:shd w:val="clear" w:color="auto" w:fill="DBE5F1" w:themeFill="accent1" w:themeFillTint="33"/>
                </w:tcPr>
                <w:p w:rsidR="00564E3A" w:rsidRDefault="00564E3A" w:rsidP="005C3E35">
                  <w:pPr>
                    <w:contextualSpacing/>
                    <w:rPr>
                      <w:sz w:val="18"/>
                      <w:szCs w:val="18"/>
                    </w:rPr>
                  </w:pPr>
                  <w:r>
                    <w:rPr>
                      <w:sz w:val="18"/>
                      <w:szCs w:val="18"/>
                    </w:rPr>
                    <w:t>R17</w:t>
                  </w:r>
                  <w:r w:rsidR="005C3E35">
                    <w:rPr>
                      <w:sz w:val="18"/>
                      <w:szCs w:val="18"/>
                    </w:rPr>
                    <w:t>0</w:t>
                  </w:r>
                  <w:r>
                    <w:rPr>
                      <w:sz w:val="18"/>
                      <w:szCs w:val="18"/>
                    </w:rPr>
                    <w:t>0</w:t>
                  </w:r>
                </w:p>
              </w:tc>
              <w:tc>
                <w:tcPr>
                  <w:tcW w:w="2126" w:type="dxa"/>
                  <w:shd w:val="clear" w:color="auto" w:fill="DBE5F1" w:themeFill="accent1" w:themeFillTint="33"/>
                </w:tcPr>
                <w:p w:rsidR="00564E3A" w:rsidRPr="00141D3E" w:rsidRDefault="00564E3A" w:rsidP="005F50EA">
                  <w:pPr>
                    <w:contextualSpacing/>
                    <w:rPr>
                      <w:sz w:val="18"/>
                      <w:szCs w:val="18"/>
                    </w:rPr>
                  </w:pPr>
                  <w:r>
                    <w:rPr>
                      <w:sz w:val="18"/>
                      <w:szCs w:val="18"/>
                    </w:rPr>
                    <w:t>375</w:t>
                  </w:r>
                </w:p>
              </w:tc>
              <w:tc>
                <w:tcPr>
                  <w:tcW w:w="2127" w:type="dxa"/>
                  <w:shd w:val="clear" w:color="auto" w:fill="DBE5F1" w:themeFill="accent1" w:themeFillTint="33"/>
                </w:tcPr>
                <w:p w:rsidR="00564E3A" w:rsidRPr="00141D3E" w:rsidRDefault="00564E3A" w:rsidP="005F50EA">
                  <w:pPr>
                    <w:contextualSpacing/>
                    <w:rPr>
                      <w:sz w:val="18"/>
                      <w:szCs w:val="18"/>
                    </w:rPr>
                  </w:pPr>
                  <w:r>
                    <w:rPr>
                      <w:sz w:val="18"/>
                      <w:szCs w:val="18"/>
                    </w:rPr>
                    <w:t>37203, 37213, 37223, 375</w:t>
                  </w:r>
                </w:p>
              </w:tc>
              <w:tc>
                <w:tcPr>
                  <w:tcW w:w="2438" w:type="dxa"/>
                  <w:shd w:val="clear" w:color="auto" w:fill="DBE5F1" w:themeFill="accent1" w:themeFillTint="33"/>
                </w:tcPr>
                <w:p w:rsidR="00564E3A" w:rsidRPr="00141D3E" w:rsidRDefault="00564E3A" w:rsidP="000E3702">
                  <w:pPr>
                    <w:contextualSpacing/>
                    <w:rPr>
                      <w:sz w:val="18"/>
                      <w:szCs w:val="18"/>
                    </w:rPr>
                  </w:pPr>
                  <w:r>
                    <w:rPr>
                      <w:sz w:val="18"/>
                      <w:szCs w:val="18"/>
                    </w:rPr>
                    <w:t>375</w:t>
                  </w:r>
                </w:p>
              </w:tc>
            </w:tr>
            <w:tr w:rsidR="00564E3A" w:rsidRPr="00141D3E" w:rsidTr="000E3702">
              <w:tc>
                <w:tcPr>
                  <w:tcW w:w="5416" w:type="dxa"/>
                  <w:shd w:val="clear" w:color="auto" w:fill="DBE5F1" w:themeFill="accent1" w:themeFillTint="33"/>
                </w:tcPr>
                <w:p w:rsidR="00564E3A" w:rsidRPr="00141D3E" w:rsidRDefault="00564E3A" w:rsidP="000E3702">
                  <w:pPr>
                    <w:ind w:left="284"/>
                    <w:contextualSpacing/>
                    <w:rPr>
                      <w:sz w:val="18"/>
                      <w:szCs w:val="18"/>
                    </w:rPr>
                  </w:pPr>
                  <w:del w:id="30" w:author="K843971" w:date="2017-05-11T15:00:00Z">
                    <w:r w:rsidRPr="00A17724" w:rsidDel="00755389">
                      <w:rPr>
                        <w:sz w:val="18"/>
                        <w:szCs w:val="18"/>
                      </w:rPr>
                      <w:delText>Engagements envers les institutions de prévoyance ou relatifs aux fonds de placement gérés par l'entreprise</w:delText>
                    </w:r>
                  </w:del>
                </w:p>
              </w:tc>
              <w:tc>
                <w:tcPr>
                  <w:tcW w:w="1134" w:type="dxa"/>
                  <w:vMerge/>
                  <w:shd w:val="clear" w:color="auto" w:fill="DBE5F1" w:themeFill="accent1" w:themeFillTint="33"/>
                </w:tcPr>
                <w:p w:rsidR="00564E3A" w:rsidRDefault="00564E3A" w:rsidP="00895A85">
                  <w:pPr>
                    <w:contextualSpacing/>
                    <w:rPr>
                      <w:sz w:val="18"/>
                      <w:szCs w:val="18"/>
                    </w:rPr>
                  </w:pPr>
                </w:p>
              </w:tc>
              <w:tc>
                <w:tcPr>
                  <w:tcW w:w="1134" w:type="dxa"/>
                  <w:shd w:val="clear" w:color="auto" w:fill="DBE5F1" w:themeFill="accent1" w:themeFillTint="33"/>
                </w:tcPr>
                <w:p w:rsidR="00564E3A" w:rsidRDefault="00564E3A" w:rsidP="005C3E35">
                  <w:pPr>
                    <w:contextualSpacing/>
                    <w:rPr>
                      <w:sz w:val="18"/>
                      <w:szCs w:val="18"/>
                    </w:rPr>
                  </w:pPr>
                  <w:del w:id="31" w:author="K843971" w:date="2017-05-11T15:00:00Z">
                    <w:r w:rsidDel="00755389">
                      <w:rPr>
                        <w:sz w:val="18"/>
                        <w:szCs w:val="18"/>
                      </w:rPr>
                      <w:delText>R17</w:delText>
                    </w:r>
                    <w:r w:rsidR="005C3E35" w:rsidDel="00755389">
                      <w:rPr>
                        <w:sz w:val="18"/>
                        <w:szCs w:val="18"/>
                      </w:rPr>
                      <w:delText>1</w:delText>
                    </w:r>
                    <w:r w:rsidDel="00755389">
                      <w:rPr>
                        <w:sz w:val="18"/>
                        <w:szCs w:val="18"/>
                      </w:rPr>
                      <w:delText>0</w:delText>
                    </w:r>
                  </w:del>
                </w:p>
              </w:tc>
              <w:tc>
                <w:tcPr>
                  <w:tcW w:w="2126" w:type="dxa"/>
                  <w:shd w:val="clear" w:color="auto" w:fill="DBE5F1" w:themeFill="accent1" w:themeFillTint="33"/>
                </w:tcPr>
                <w:p w:rsidR="00564E3A" w:rsidRPr="00141D3E" w:rsidRDefault="00564E3A" w:rsidP="000E3702">
                  <w:pPr>
                    <w:contextualSpacing/>
                    <w:rPr>
                      <w:sz w:val="18"/>
                      <w:szCs w:val="18"/>
                    </w:rPr>
                  </w:pPr>
                  <w:del w:id="32" w:author="K843971" w:date="2017-05-11T15:00:00Z">
                    <w:r w:rsidDel="00755389">
                      <w:rPr>
                        <w:sz w:val="18"/>
                        <w:szCs w:val="18"/>
                      </w:rPr>
                      <w:delText>377</w:delText>
                    </w:r>
                  </w:del>
                </w:p>
              </w:tc>
              <w:tc>
                <w:tcPr>
                  <w:tcW w:w="2127" w:type="dxa"/>
                  <w:shd w:val="clear" w:color="auto" w:fill="DBE5F1" w:themeFill="accent1" w:themeFillTint="33"/>
                </w:tcPr>
                <w:p w:rsidR="00564E3A" w:rsidRPr="00141D3E" w:rsidRDefault="00564E3A" w:rsidP="000E3702">
                  <w:pPr>
                    <w:contextualSpacing/>
                    <w:rPr>
                      <w:sz w:val="18"/>
                      <w:szCs w:val="18"/>
                    </w:rPr>
                  </w:pPr>
                  <w:del w:id="33" w:author="K843971" w:date="2017-05-11T15:00:00Z">
                    <w:r w:rsidDel="00755389">
                      <w:rPr>
                        <w:sz w:val="18"/>
                        <w:szCs w:val="18"/>
                      </w:rPr>
                      <w:delText>377</w:delText>
                    </w:r>
                  </w:del>
                </w:p>
              </w:tc>
              <w:tc>
                <w:tcPr>
                  <w:tcW w:w="2438" w:type="dxa"/>
                  <w:shd w:val="clear" w:color="auto" w:fill="DBE5F1" w:themeFill="accent1" w:themeFillTint="33"/>
                </w:tcPr>
                <w:p w:rsidR="00564E3A" w:rsidRPr="00141D3E" w:rsidRDefault="00564E3A" w:rsidP="000E3702">
                  <w:pPr>
                    <w:contextualSpacing/>
                    <w:rPr>
                      <w:sz w:val="18"/>
                      <w:szCs w:val="18"/>
                    </w:rPr>
                  </w:pPr>
                  <w:del w:id="34" w:author="K843971" w:date="2017-05-11T15:00:00Z">
                    <w:r w:rsidDel="00755389">
                      <w:rPr>
                        <w:sz w:val="18"/>
                        <w:szCs w:val="18"/>
                      </w:rPr>
                      <w:delText>377</w:delText>
                    </w:r>
                  </w:del>
                </w:p>
              </w:tc>
            </w:tr>
            <w:tr w:rsidR="00564E3A" w:rsidRPr="00141D3E" w:rsidTr="000E3702">
              <w:tc>
                <w:tcPr>
                  <w:tcW w:w="5416" w:type="dxa"/>
                  <w:shd w:val="clear" w:color="auto" w:fill="DBE5F1" w:themeFill="accent1" w:themeFillTint="33"/>
                </w:tcPr>
                <w:p w:rsidR="00564E3A" w:rsidRPr="00141D3E" w:rsidRDefault="00564E3A" w:rsidP="000E3702">
                  <w:pPr>
                    <w:ind w:left="284"/>
                    <w:contextualSpacing/>
                    <w:rPr>
                      <w:sz w:val="18"/>
                      <w:szCs w:val="18"/>
                    </w:rPr>
                  </w:pPr>
                  <w:r w:rsidRPr="00A17724">
                    <w:rPr>
                      <w:sz w:val="18"/>
                      <w:szCs w:val="18"/>
                    </w:rPr>
                    <w:t>Dotations à la provision pour risque d'exigibilité restant à constater</w:t>
                  </w:r>
                </w:p>
              </w:tc>
              <w:tc>
                <w:tcPr>
                  <w:tcW w:w="1134" w:type="dxa"/>
                  <w:vMerge/>
                  <w:shd w:val="clear" w:color="auto" w:fill="DBE5F1" w:themeFill="accent1" w:themeFillTint="33"/>
                </w:tcPr>
                <w:p w:rsidR="00564E3A" w:rsidRDefault="00564E3A" w:rsidP="00895A85">
                  <w:pPr>
                    <w:contextualSpacing/>
                    <w:rPr>
                      <w:sz w:val="18"/>
                      <w:szCs w:val="18"/>
                    </w:rPr>
                  </w:pPr>
                </w:p>
              </w:tc>
              <w:tc>
                <w:tcPr>
                  <w:tcW w:w="1134" w:type="dxa"/>
                  <w:shd w:val="clear" w:color="auto" w:fill="DBE5F1" w:themeFill="accent1" w:themeFillTint="33"/>
                </w:tcPr>
                <w:p w:rsidR="00564E3A" w:rsidRDefault="00564E3A" w:rsidP="005C3E35">
                  <w:pPr>
                    <w:contextualSpacing/>
                    <w:rPr>
                      <w:sz w:val="18"/>
                      <w:szCs w:val="18"/>
                    </w:rPr>
                  </w:pPr>
                  <w:r>
                    <w:rPr>
                      <w:sz w:val="18"/>
                      <w:szCs w:val="18"/>
                    </w:rPr>
                    <w:t>R17</w:t>
                  </w:r>
                  <w:r w:rsidR="005C3E35">
                    <w:rPr>
                      <w:sz w:val="18"/>
                      <w:szCs w:val="18"/>
                    </w:rPr>
                    <w:t>2</w:t>
                  </w:r>
                  <w:r>
                    <w:rPr>
                      <w:sz w:val="18"/>
                      <w:szCs w:val="18"/>
                    </w:rPr>
                    <w:t>0</w:t>
                  </w:r>
                </w:p>
              </w:tc>
              <w:tc>
                <w:tcPr>
                  <w:tcW w:w="2126" w:type="dxa"/>
                  <w:shd w:val="clear" w:color="auto" w:fill="DBE5F1" w:themeFill="accent1" w:themeFillTint="33"/>
                </w:tcPr>
                <w:p w:rsidR="00564E3A" w:rsidRPr="00141D3E" w:rsidRDefault="00564E3A" w:rsidP="000E3702">
                  <w:pPr>
                    <w:contextualSpacing/>
                    <w:rPr>
                      <w:sz w:val="18"/>
                      <w:szCs w:val="18"/>
                    </w:rPr>
                  </w:pPr>
                  <w:r>
                    <w:rPr>
                      <w:sz w:val="18"/>
                      <w:szCs w:val="18"/>
                    </w:rPr>
                    <w:t>379</w:t>
                  </w:r>
                </w:p>
              </w:tc>
              <w:tc>
                <w:tcPr>
                  <w:tcW w:w="2127" w:type="dxa"/>
                  <w:shd w:val="clear" w:color="auto" w:fill="DBE5F1" w:themeFill="accent1" w:themeFillTint="33"/>
                </w:tcPr>
                <w:p w:rsidR="00564E3A" w:rsidRPr="00141D3E" w:rsidRDefault="00564E3A" w:rsidP="000E3702">
                  <w:pPr>
                    <w:contextualSpacing/>
                    <w:rPr>
                      <w:sz w:val="18"/>
                      <w:szCs w:val="18"/>
                    </w:rPr>
                  </w:pPr>
                  <w:r>
                    <w:rPr>
                      <w:sz w:val="18"/>
                      <w:szCs w:val="18"/>
                    </w:rPr>
                    <w:t>379</w:t>
                  </w:r>
                </w:p>
              </w:tc>
              <w:tc>
                <w:tcPr>
                  <w:tcW w:w="2438" w:type="dxa"/>
                  <w:shd w:val="clear" w:color="auto" w:fill="DBE5F1" w:themeFill="accent1" w:themeFillTint="33"/>
                </w:tcPr>
                <w:p w:rsidR="00564E3A" w:rsidRPr="00141D3E" w:rsidRDefault="00564E3A" w:rsidP="000E3702">
                  <w:pPr>
                    <w:contextualSpacing/>
                    <w:rPr>
                      <w:sz w:val="18"/>
                      <w:szCs w:val="18"/>
                    </w:rPr>
                  </w:pPr>
                  <w:r>
                    <w:rPr>
                      <w:sz w:val="18"/>
                      <w:szCs w:val="18"/>
                    </w:rPr>
                    <w:t>379</w:t>
                  </w:r>
                </w:p>
              </w:tc>
            </w:tr>
          </w:tbl>
          <w:p w:rsidR="00B94888" w:rsidRPr="00895A85" w:rsidRDefault="00B94888" w:rsidP="009D7D06">
            <w:pPr>
              <w:contextualSpacing/>
            </w:pPr>
            <w:r>
              <w:t xml:space="preserve"> </w:t>
            </w:r>
          </w:p>
        </w:tc>
      </w:tr>
      <w:tr w:rsidR="00B94888" w:rsidRPr="00B1356C" w:rsidTr="00CC2303">
        <w:trPr>
          <w:cantSplit/>
        </w:trPr>
        <w:tc>
          <w:tcPr>
            <w:tcW w:w="3306" w:type="dxa"/>
            <w:vAlign w:val="center"/>
          </w:tcPr>
          <w:p w:rsidR="00B94888" w:rsidRDefault="00B94888" w:rsidP="00003860">
            <w:pPr>
              <w:spacing w:before="120" w:after="120"/>
              <w:contextualSpacing/>
              <w:jc w:val="both"/>
              <w:rPr>
                <w:color w:val="000000"/>
              </w:rPr>
            </w:pPr>
            <w:r>
              <w:rPr>
                <w:color w:val="000000"/>
              </w:rPr>
              <w:t>Provisions des contrats en UC</w:t>
            </w:r>
          </w:p>
        </w:tc>
        <w:tc>
          <w:tcPr>
            <w:tcW w:w="1127" w:type="dxa"/>
            <w:vAlign w:val="center"/>
          </w:tcPr>
          <w:p w:rsidR="00B94888" w:rsidRPr="00FD5249" w:rsidRDefault="00B94888" w:rsidP="00293F27">
            <w:r w:rsidRPr="00FD5249">
              <w:t>R1</w:t>
            </w:r>
            <w:r w:rsidR="00293F27">
              <w:t>56</w:t>
            </w:r>
            <w:r w:rsidRPr="00FD5249">
              <w:t>0</w:t>
            </w:r>
          </w:p>
        </w:tc>
        <w:tc>
          <w:tcPr>
            <w:tcW w:w="1129" w:type="dxa"/>
            <w:vAlign w:val="center"/>
          </w:tcPr>
          <w:p w:rsidR="00B94888" w:rsidRDefault="00B94888" w:rsidP="00293F27">
            <w:r>
              <w:t>R17</w:t>
            </w:r>
            <w:r w:rsidR="00293F27">
              <w:t>3</w:t>
            </w:r>
            <w:r>
              <w:t>0</w:t>
            </w:r>
          </w:p>
        </w:tc>
        <w:tc>
          <w:tcPr>
            <w:tcW w:w="4220" w:type="dxa"/>
            <w:vAlign w:val="center"/>
          </w:tcPr>
          <w:p w:rsidR="00B94888" w:rsidRPr="002F563E" w:rsidRDefault="00B94888" w:rsidP="001B376B">
            <w:pPr>
              <w:pStyle w:val="Paragraphedeliste"/>
              <w:ind w:left="0"/>
              <w:rPr>
                <w:i/>
                <w:u w:val="single"/>
              </w:rPr>
            </w:pPr>
          </w:p>
        </w:tc>
        <w:tc>
          <w:tcPr>
            <w:tcW w:w="4819" w:type="dxa"/>
            <w:vAlign w:val="center"/>
          </w:tcPr>
          <w:p w:rsidR="00B94888" w:rsidRPr="00927780" w:rsidRDefault="00B94888" w:rsidP="00293F27">
            <w:pPr>
              <w:contextualSpacing/>
              <w:rPr>
                <w:lang w:val="en-US"/>
              </w:rPr>
            </w:pPr>
            <w:r w:rsidRPr="007510D5">
              <w:rPr>
                <w:lang w:val="en-US"/>
              </w:rPr>
              <w:t xml:space="preserve">∑ </w:t>
            </w:r>
            <w:r w:rsidRPr="00927780">
              <w:rPr>
                <w:lang w:val="en-US"/>
              </w:rPr>
              <w:t>R1</w:t>
            </w:r>
            <w:r w:rsidR="00293F27">
              <w:rPr>
                <w:lang w:val="en-US"/>
              </w:rPr>
              <w:t>56</w:t>
            </w:r>
            <w:r w:rsidRPr="00927780">
              <w:rPr>
                <w:lang w:val="en-US"/>
              </w:rPr>
              <w:t>0 (FC.02.01) + R17</w:t>
            </w:r>
            <w:r w:rsidR="00293F27">
              <w:rPr>
                <w:lang w:val="en-US"/>
              </w:rPr>
              <w:t>3</w:t>
            </w:r>
            <w:r w:rsidRPr="00927780">
              <w:rPr>
                <w:lang w:val="en-US"/>
              </w:rPr>
              <w:t xml:space="preserve">0 (FG.02.01) = </w:t>
            </w:r>
            <w:r>
              <w:rPr>
                <w:lang w:val="en-US"/>
              </w:rPr>
              <w:t>R0660/C0010</w:t>
            </w:r>
            <w:r w:rsidRPr="00927780">
              <w:rPr>
                <w:lang w:val="en-US"/>
              </w:rPr>
              <w:t xml:space="preserve"> (</w:t>
            </w:r>
            <w:r>
              <w:rPr>
                <w:lang w:val="en-US"/>
              </w:rPr>
              <w:t>FR.02.01</w:t>
            </w:r>
            <w:r w:rsidRPr="00927780">
              <w:rPr>
                <w:lang w:val="en-US"/>
              </w:rPr>
              <w:t>)</w:t>
            </w:r>
          </w:p>
        </w:tc>
      </w:tr>
      <w:tr w:rsidR="00B94888" w:rsidRPr="00763374" w:rsidTr="00CC2303">
        <w:trPr>
          <w:cantSplit/>
        </w:trPr>
        <w:tc>
          <w:tcPr>
            <w:tcW w:w="3306" w:type="dxa"/>
            <w:vAlign w:val="center"/>
          </w:tcPr>
          <w:p w:rsidR="00B94888" w:rsidRDefault="00B94888" w:rsidP="00003860">
            <w:pPr>
              <w:spacing w:before="120" w:after="120"/>
              <w:contextualSpacing/>
              <w:jc w:val="both"/>
              <w:rPr>
                <w:color w:val="000000"/>
              </w:rPr>
            </w:pPr>
            <w:r>
              <w:rPr>
                <w:color w:val="000000"/>
              </w:rPr>
              <w:t>Sous-total provisions techniques</w:t>
            </w:r>
          </w:p>
        </w:tc>
        <w:tc>
          <w:tcPr>
            <w:tcW w:w="1127" w:type="dxa"/>
            <w:vAlign w:val="center"/>
          </w:tcPr>
          <w:p w:rsidR="00B94888" w:rsidRPr="00FD5249" w:rsidRDefault="00B94888" w:rsidP="00BF60F9">
            <w:r>
              <w:t>R1</w:t>
            </w:r>
            <w:r w:rsidR="00BF60F9">
              <w:t>57</w:t>
            </w:r>
            <w:r>
              <w:t>0</w:t>
            </w:r>
          </w:p>
        </w:tc>
        <w:tc>
          <w:tcPr>
            <w:tcW w:w="1129" w:type="dxa"/>
            <w:vAlign w:val="center"/>
          </w:tcPr>
          <w:p w:rsidR="00B94888" w:rsidRDefault="00BF60F9" w:rsidP="00E0642D">
            <w:r>
              <w:t>R174</w:t>
            </w:r>
            <w:r w:rsidR="00B94888">
              <w:t>0</w:t>
            </w:r>
          </w:p>
        </w:tc>
        <w:tc>
          <w:tcPr>
            <w:tcW w:w="4220" w:type="dxa"/>
            <w:vAlign w:val="center"/>
          </w:tcPr>
          <w:p w:rsidR="00B94888" w:rsidRDefault="00B94888" w:rsidP="001123F9">
            <w:pPr>
              <w:pStyle w:val="Paragraphedeliste"/>
              <w:ind w:left="0"/>
            </w:pPr>
            <w:r w:rsidRPr="002F563E">
              <w:rPr>
                <w:i/>
                <w:u w:val="single"/>
              </w:rPr>
              <w:t>FC.02.01 :</w:t>
            </w:r>
            <w:r w:rsidRPr="002F563E">
              <w:t xml:space="preserve"> </w:t>
            </w:r>
          </w:p>
          <w:p w:rsidR="00B94888" w:rsidRPr="002F563E" w:rsidRDefault="00B94888" w:rsidP="001123F9">
            <w:pPr>
              <w:pStyle w:val="Paragraphedeliste"/>
              <w:ind w:left="0"/>
            </w:pPr>
            <w:r w:rsidRPr="002F563E">
              <w:t>R1</w:t>
            </w:r>
            <w:r w:rsidR="00BF60F9">
              <w:t>57</w:t>
            </w:r>
            <w:r w:rsidRPr="002F563E">
              <w:t>0 = R1</w:t>
            </w:r>
            <w:r w:rsidR="00436E1D">
              <w:t>28</w:t>
            </w:r>
            <w:r w:rsidRPr="002F563E">
              <w:t xml:space="preserve">0 </w:t>
            </w:r>
            <w:r>
              <w:t>+</w:t>
            </w:r>
            <w:r w:rsidRPr="002F563E">
              <w:t xml:space="preserve"> R1</w:t>
            </w:r>
            <w:r w:rsidR="00436E1D">
              <w:t>5</w:t>
            </w:r>
            <w:r>
              <w:t>6</w:t>
            </w:r>
            <w:r w:rsidRPr="002F563E">
              <w:t>0</w:t>
            </w:r>
          </w:p>
          <w:p w:rsidR="00B94888" w:rsidRDefault="00B94888" w:rsidP="001123F9">
            <w:pPr>
              <w:pStyle w:val="Paragraphedeliste"/>
              <w:ind w:left="0"/>
            </w:pPr>
            <w:r w:rsidRPr="002F563E">
              <w:rPr>
                <w:i/>
                <w:u w:val="single"/>
              </w:rPr>
              <w:t>FG.02.01 :</w:t>
            </w:r>
            <w:r w:rsidRPr="002F563E">
              <w:t xml:space="preserve"> </w:t>
            </w:r>
          </w:p>
          <w:p w:rsidR="00B94888" w:rsidRPr="002F563E" w:rsidRDefault="00B94888" w:rsidP="00436E1D">
            <w:pPr>
              <w:pStyle w:val="Paragraphedeliste"/>
              <w:ind w:left="0"/>
              <w:rPr>
                <w:i/>
                <w:u w:val="single"/>
              </w:rPr>
            </w:pPr>
            <w:r w:rsidRPr="002F563E">
              <w:t>R1</w:t>
            </w:r>
            <w:r>
              <w:t>7</w:t>
            </w:r>
            <w:r w:rsidR="00436E1D">
              <w:t>40</w:t>
            </w:r>
            <w:r w:rsidRPr="002F563E">
              <w:t xml:space="preserve"> = </w:t>
            </w:r>
            <w:r>
              <w:t>R12</w:t>
            </w:r>
            <w:r w:rsidR="00436E1D">
              <w:t>9</w:t>
            </w:r>
            <w:r>
              <w:t xml:space="preserve">0 + </w:t>
            </w:r>
            <w:r w:rsidRPr="002F563E">
              <w:t>R1</w:t>
            </w:r>
            <w:r>
              <w:t>5</w:t>
            </w:r>
            <w:r w:rsidR="00436E1D">
              <w:t>4</w:t>
            </w:r>
            <w:r>
              <w:t xml:space="preserve">0 + </w:t>
            </w:r>
            <w:r w:rsidRPr="002F563E">
              <w:t>R1</w:t>
            </w:r>
            <w:r>
              <w:t>7</w:t>
            </w:r>
            <w:r w:rsidR="00436E1D">
              <w:t>3</w:t>
            </w:r>
            <w:r>
              <w:t>0</w:t>
            </w:r>
          </w:p>
        </w:tc>
        <w:tc>
          <w:tcPr>
            <w:tcW w:w="4819" w:type="dxa"/>
            <w:vAlign w:val="center"/>
          </w:tcPr>
          <w:p w:rsidR="00B94888" w:rsidRPr="00763374" w:rsidRDefault="00763374" w:rsidP="00763374">
            <w:pPr>
              <w:contextualSpacing/>
            </w:pPr>
            <w:r w:rsidRPr="00763374">
              <w:t>∑ R1570 (FC.02.01) + R1740 (FG.02.01) = R0</w:t>
            </w:r>
            <w:r>
              <w:t>55</w:t>
            </w:r>
            <w:r w:rsidRPr="00763374">
              <w:t>0/C0010 (FR.02.01) + R0660/C0010 (FR.02.01)</w:t>
            </w:r>
          </w:p>
        </w:tc>
      </w:tr>
      <w:tr w:rsidR="00B94888" w:rsidRPr="00B1356C" w:rsidTr="00CC2303">
        <w:trPr>
          <w:cantSplit/>
        </w:trPr>
        <w:tc>
          <w:tcPr>
            <w:tcW w:w="3306" w:type="dxa"/>
            <w:vAlign w:val="center"/>
          </w:tcPr>
          <w:p w:rsidR="00B94888" w:rsidRDefault="00B94888" w:rsidP="00FD5249">
            <w:pPr>
              <w:spacing w:before="120" w:after="120"/>
              <w:contextualSpacing/>
              <w:rPr>
                <w:color w:val="000000"/>
              </w:rPr>
            </w:pPr>
            <w:r w:rsidRPr="00FD5249">
              <w:rPr>
                <w:color w:val="000000"/>
              </w:rPr>
              <w:t>Engagements techniques sur opérations données en substitution</w:t>
            </w:r>
          </w:p>
        </w:tc>
        <w:tc>
          <w:tcPr>
            <w:tcW w:w="1127" w:type="dxa"/>
            <w:vAlign w:val="center"/>
          </w:tcPr>
          <w:p w:rsidR="00B94888" w:rsidRPr="00FD5249" w:rsidRDefault="00B94888" w:rsidP="00A05F43">
            <w:r>
              <w:t>R1</w:t>
            </w:r>
            <w:r w:rsidR="00A05F43">
              <w:t>5</w:t>
            </w:r>
            <w:r>
              <w:t>80</w:t>
            </w:r>
          </w:p>
        </w:tc>
        <w:tc>
          <w:tcPr>
            <w:tcW w:w="1129" w:type="dxa"/>
            <w:vAlign w:val="center"/>
          </w:tcPr>
          <w:p w:rsidR="00B94888" w:rsidRDefault="00B94888" w:rsidP="00A05F43">
            <w:r>
              <w:t>R17</w:t>
            </w:r>
            <w:r w:rsidR="00A05F43">
              <w:t>5</w:t>
            </w:r>
            <w:r>
              <w:t>0</w:t>
            </w:r>
          </w:p>
        </w:tc>
        <w:tc>
          <w:tcPr>
            <w:tcW w:w="4220" w:type="dxa"/>
            <w:vAlign w:val="center"/>
          </w:tcPr>
          <w:p w:rsidR="00B94888" w:rsidRPr="009811BB" w:rsidRDefault="00B94888" w:rsidP="001B376B">
            <w:pPr>
              <w:pStyle w:val="Paragraphedeliste"/>
              <w:ind w:left="0"/>
              <w:rPr>
                <w:u w:val="single"/>
              </w:rPr>
            </w:pPr>
          </w:p>
        </w:tc>
        <w:tc>
          <w:tcPr>
            <w:tcW w:w="4819" w:type="dxa"/>
            <w:vAlign w:val="center"/>
          </w:tcPr>
          <w:p w:rsidR="00B94888" w:rsidRPr="00927780" w:rsidRDefault="00B94888" w:rsidP="00A05F43">
            <w:pPr>
              <w:contextualSpacing/>
              <w:rPr>
                <w:lang w:val="en-US"/>
              </w:rPr>
            </w:pPr>
            <w:r w:rsidRPr="007510D5">
              <w:rPr>
                <w:lang w:val="en-US"/>
              </w:rPr>
              <w:t xml:space="preserve">∑ </w:t>
            </w:r>
            <w:r w:rsidRPr="00927780">
              <w:rPr>
                <w:lang w:val="en-US"/>
              </w:rPr>
              <w:t>R1</w:t>
            </w:r>
            <w:r w:rsidR="00A05F43">
              <w:rPr>
                <w:lang w:val="en-US"/>
              </w:rPr>
              <w:t>5</w:t>
            </w:r>
            <w:r>
              <w:rPr>
                <w:lang w:val="en-US"/>
              </w:rPr>
              <w:t>8</w:t>
            </w:r>
            <w:r w:rsidRPr="00927780">
              <w:rPr>
                <w:lang w:val="en-US"/>
              </w:rPr>
              <w:t>0 (FC.02.01) + R17</w:t>
            </w:r>
            <w:r w:rsidR="00A05F43">
              <w:rPr>
                <w:lang w:val="en-US"/>
              </w:rPr>
              <w:t>5</w:t>
            </w:r>
            <w:r w:rsidRPr="00927780">
              <w:rPr>
                <w:lang w:val="en-US"/>
              </w:rPr>
              <w:t xml:space="preserve">0 (FG.02.01) = </w:t>
            </w:r>
            <w:r>
              <w:rPr>
                <w:lang w:val="en-US"/>
              </w:rPr>
              <w:t>R0670/C0010</w:t>
            </w:r>
            <w:r w:rsidRPr="00927780">
              <w:rPr>
                <w:lang w:val="en-US"/>
              </w:rPr>
              <w:t xml:space="preserve"> (</w:t>
            </w:r>
            <w:r>
              <w:rPr>
                <w:lang w:val="en-US"/>
              </w:rPr>
              <w:t>FR.02.01</w:t>
            </w:r>
            <w:r w:rsidRPr="00927780">
              <w:rPr>
                <w:lang w:val="en-US"/>
              </w:rPr>
              <w:t>)</w:t>
            </w:r>
          </w:p>
        </w:tc>
      </w:tr>
      <w:tr w:rsidR="00B94888" w:rsidRPr="009D7D06" w:rsidTr="00CC2303">
        <w:trPr>
          <w:cantSplit/>
        </w:trPr>
        <w:tc>
          <w:tcPr>
            <w:tcW w:w="3306" w:type="dxa"/>
            <w:vAlign w:val="center"/>
          </w:tcPr>
          <w:p w:rsidR="00B94888" w:rsidRPr="00FD5249" w:rsidRDefault="00B94888" w:rsidP="00FD5249">
            <w:pPr>
              <w:spacing w:before="120" w:after="120"/>
              <w:contextualSpacing/>
              <w:rPr>
                <w:color w:val="000000"/>
              </w:rPr>
            </w:pPr>
            <w:r w:rsidRPr="00FD5249">
              <w:rPr>
                <w:color w:val="000000"/>
              </w:rPr>
              <w:t>Provisions (passifs non techniques)</w:t>
            </w:r>
          </w:p>
        </w:tc>
        <w:tc>
          <w:tcPr>
            <w:tcW w:w="1127" w:type="dxa"/>
            <w:vAlign w:val="center"/>
          </w:tcPr>
          <w:p w:rsidR="00B94888" w:rsidRDefault="00B94888" w:rsidP="00A05F43">
            <w:r>
              <w:rPr>
                <w:color w:val="000000"/>
              </w:rPr>
              <w:t>R1</w:t>
            </w:r>
            <w:r w:rsidR="00A05F43">
              <w:rPr>
                <w:color w:val="000000"/>
              </w:rPr>
              <w:t>59</w:t>
            </w:r>
            <w:r>
              <w:rPr>
                <w:color w:val="000000"/>
              </w:rPr>
              <w:t>0</w:t>
            </w:r>
          </w:p>
        </w:tc>
        <w:tc>
          <w:tcPr>
            <w:tcW w:w="1129" w:type="dxa"/>
            <w:vAlign w:val="center"/>
          </w:tcPr>
          <w:p w:rsidR="00B94888" w:rsidRDefault="00B94888" w:rsidP="00A05F43">
            <w:r>
              <w:t>R17</w:t>
            </w:r>
            <w:r w:rsidR="00A05F43">
              <w:t>6</w:t>
            </w:r>
            <w:r>
              <w:t>0</w:t>
            </w:r>
          </w:p>
        </w:tc>
        <w:tc>
          <w:tcPr>
            <w:tcW w:w="4220" w:type="dxa"/>
            <w:vAlign w:val="center"/>
          </w:tcPr>
          <w:p w:rsidR="00B94888" w:rsidRPr="002F563E" w:rsidRDefault="00B94888" w:rsidP="001B376B">
            <w:pPr>
              <w:pStyle w:val="Paragraphedeliste"/>
              <w:ind w:left="0"/>
              <w:rPr>
                <w:i/>
                <w:u w:val="single"/>
              </w:rPr>
            </w:pPr>
          </w:p>
        </w:tc>
        <w:tc>
          <w:tcPr>
            <w:tcW w:w="4819" w:type="dxa"/>
            <w:vAlign w:val="center"/>
          </w:tcPr>
          <w:p w:rsidR="00B94888" w:rsidRPr="009D7D06" w:rsidRDefault="00B94888" w:rsidP="00DB1B44">
            <w:pPr>
              <w:contextualSpacing/>
            </w:pPr>
            <w:r w:rsidRPr="009D7D06">
              <w:t>∑ R1</w:t>
            </w:r>
            <w:r w:rsidR="00A05F43">
              <w:t>59</w:t>
            </w:r>
            <w:r w:rsidRPr="009D7D06">
              <w:t>0 (FC.02.01) + R17</w:t>
            </w:r>
            <w:r w:rsidR="00A05F43">
              <w:t>6</w:t>
            </w:r>
            <w:r w:rsidRPr="009D7D06">
              <w:t>0 (FG.02.01) = R0680</w:t>
            </w:r>
            <w:r>
              <w:t>/C0010</w:t>
            </w:r>
            <w:r w:rsidRPr="009D7D06">
              <w:t xml:space="preserve"> (FR.02.01) = R0130/C0040 (F</w:t>
            </w:r>
            <w:r w:rsidR="00DB1B44">
              <w:t>R</w:t>
            </w:r>
            <w:r w:rsidRPr="009D7D06">
              <w:t>.06.01)</w:t>
            </w:r>
          </w:p>
        </w:tc>
      </w:tr>
      <w:tr w:rsidR="00B94888" w:rsidRPr="00B1356C" w:rsidTr="00CC2303">
        <w:trPr>
          <w:cantSplit/>
        </w:trPr>
        <w:tc>
          <w:tcPr>
            <w:tcW w:w="3306" w:type="dxa"/>
            <w:vAlign w:val="center"/>
          </w:tcPr>
          <w:p w:rsidR="00B94888" w:rsidRDefault="00B94888" w:rsidP="006562A8">
            <w:pPr>
              <w:spacing w:before="120" w:after="120"/>
              <w:contextualSpacing/>
              <w:rPr>
                <w:color w:val="000000"/>
              </w:rPr>
            </w:pPr>
            <w:r w:rsidRPr="006D15AA">
              <w:rPr>
                <w:color w:val="000000"/>
              </w:rPr>
              <w:t>Dettes pour dépôts en espèces reçus des réassureurs</w:t>
            </w:r>
          </w:p>
        </w:tc>
        <w:tc>
          <w:tcPr>
            <w:tcW w:w="1127" w:type="dxa"/>
            <w:vAlign w:val="center"/>
          </w:tcPr>
          <w:p w:rsidR="00B94888" w:rsidRDefault="00B94888" w:rsidP="00C62B48">
            <w:pPr>
              <w:rPr>
                <w:color w:val="000000"/>
              </w:rPr>
            </w:pPr>
            <w:r>
              <w:rPr>
                <w:color w:val="000000"/>
              </w:rPr>
              <w:t>R1</w:t>
            </w:r>
            <w:r w:rsidR="00C62B48">
              <w:rPr>
                <w:color w:val="000000"/>
              </w:rPr>
              <w:t>60</w:t>
            </w:r>
            <w:r>
              <w:rPr>
                <w:color w:val="000000"/>
              </w:rPr>
              <w:t>0</w:t>
            </w:r>
          </w:p>
        </w:tc>
        <w:tc>
          <w:tcPr>
            <w:tcW w:w="1129" w:type="dxa"/>
            <w:vAlign w:val="center"/>
          </w:tcPr>
          <w:p w:rsidR="00B94888" w:rsidRDefault="00B94888" w:rsidP="00C62B48">
            <w:r>
              <w:t>R1</w:t>
            </w:r>
            <w:r w:rsidR="00C62B48">
              <w:t>77</w:t>
            </w:r>
            <w:r>
              <w:t>0</w:t>
            </w:r>
          </w:p>
        </w:tc>
        <w:tc>
          <w:tcPr>
            <w:tcW w:w="4220" w:type="dxa"/>
            <w:vAlign w:val="center"/>
          </w:tcPr>
          <w:p w:rsidR="00B94888" w:rsidRPr="002F563E" w:rsidRDefault="00B94888" w:rsidP="001B376B">
            <w:pPr>
              <w:pStyle w:val="Paragraphedeliste"/>
              <w:ind w:left="0"/>
              <w:rPr>
                <w:i/>
                <w:u w:val="single"/>
              </w:rPr>
            </w:pPr>
          </w:p>
        </w:tc>
        <w:tc>
          <w:tcPr>
            <w:tcW w:w="4819" w:type="dxa"/>
            <w:vAlign w:val="center"/>
          </w:tcPr>
          <w:p w:rsidR="00B94888" w:rsidRPr="00927780" w:rsidRDefault="00B94888" w:rsidP="00140F0E">
            <w:pPr>
              <w:contextualSpacing/>
              <w:rPr>
                <w:lang w:val="en-US"/>
              </w:rPr>
            </w:pPr>
            <w:r w:rsidRPr="007510D5">
              <w:rPr>
                <w:lang w:val="en-US"/>
              </w:rPr>
              <w:t xml:space="preserve">∑ </w:t>
            </w:r>
            <w:r w:rsidRPr="00927780">
              <w:rPr>
                <w:lang w:val="en-US"/>
              </w:rPr>
              <w:t>R1</w:t>
            </w:r>
            <w:r w:rsidR="00C62B48">
              <w:rPr>
                <w:lang w:val="en-US"/>
              </w:rPr>
              <w:t>60</w:t>
            </w:r>
            <w:r w:rsidRPr="00927780">
              <w:rPr>
                <w:lang w:val="en-US"/>
              </w:rPr>
              <w:t>0 (FC.02.01) + R1</w:t>
            </w:r>
            <w:r w:rsidR="00C62B48">
              <w:rPr>
                <w:lang w:val="en-US"/>
              </w:rPr>
              <w:t>77</w:t>
            </w:r>
            <w:r w:rsidRPr="00927780">
              <w:rPr>
                <w:lang w:val="en-US"/>
              </w:rPr>
              <w:t xml:space="preserve">0 (FG.02.01) = </w:t>
            </w:r>
            <w:r>
              <w:rPr>
                <w:lang w:val="en-US"/>
              </w:rPr>
              <w:t>R0</w:t>
            </w:r>
            <w:r w:rsidR="00140F0E">
              <w:rPr>
                <w:lang w:val="en-US"/>
              </w:rPr>
              <w:t>69</w:t>
            </w:r>
            <w:r>
              <w:rPr>
                <w:lang w:val="en-US"/>
              </w:rPr>
              <w:t>0/C0010</w:t>
            </w:r>
            <w:r w:rsidRPr="00927780">
              <w:rPr>
                <w:lang w:val="en-US"/>
              </w:rPr>
              <w:t xml:space="preserve"> (</w:t>
            </w:r>
            <w:r>
              <w:rPr>
                <w:lang w:val="en-US"/>
              </w:rPr>
              <w:t>FR.02.01</w:t>
            </w:r>
            <w:r w:rsidRPr="00927780">
              <w:rPr>
                <w:lang w:val="en-US"/>
              </w:rPr>
              <w:t>)</w:t>
            </w:r>
          </w:p>
        </w:tc>
      </w:tr>
      <w:tr w:rsidR="00B94888" w:rsidRPr="009D7D06" w:rsidTr="00CC2303">
        <w:trPr>
          <w:cantSplit/>
        </w:trPr>
        <w:tc>
          <w:tcPr>
            <w:tcW w:w="3306" w:type="dxa"/>
            <w:vAlign w:val="center"/>
          </w:tcPr>
          <w:p w:rsidR="00B94888" w:rsidRPr="003F6996" w:rsidRDefault="00B94888" w:rsidP="0093646A">
            <w:pPr>
              <w:spacing w:before="120" w:after="120"/>
              <w:contextualSpacing/>
              <w:rPr>
                <w:color w:val="000000"/>
              </w:rPr>
            </w:pPr>
            <w:r w:rsidRPr="009A64D2">
              <w:rPr>
                <w:color w:val="000000"/>
              </w:rPr>
              <w:t xml:space="preserve">Dettes nées d’opérations </w:t>
            </w:r>
            <w:r>
              <w:rPr>
                <w:color w:val="000000"/>
              </w:rPr>
              <w:t xml:space="preserve">d’assurance </w:t>
            </w:r>
            <w:r w:rsidRPr="009A64D2">
              <w:rPr>
                <w:color w:val="000000"/>
              </w:rPr>
              <w:t>directe et d’opérations de réassurance</w:t>
            </w:r>
          </w:p>
        </w:tc>
        <w:tc>
          <w:tcPr>
            <w:tcW w:w="1127" w:type="dxa"/>
            <w:vAlign w:val="center"/>
          </w:tcPr>
          <w:p w:rsidR="00B94888" w:rsidRDefault="00B94888" w:rsidP="00C62B48">
            <w:pPr>
              <w:rPr>
                <w:color w:val="000000"/>
              </w:rPr>
            </w:pPr>
            <w:r>
              <w:rPr>
                <w:color w:val="000000"/>
              </w:rPr>
              <w:t>R16</w:t>
            </w:r>
            <w:r w:rsidR="00C62B48">
              <w:rPr>
                <w:color w:val="000000"/>
              </w:rPr>
              <w:t>1</w:t>
            </w:r>
            <w:r>
              <w:rPr>
                <w:color w:val="000000"/>
              </w:rPr>
              <w:t>0</w:t>
            </w:r>
          </w:p>
        </w:tc>
        <w:tc>
          <w:tcPr>
            <w:tcW w:w="1129" w:type="dxa"/>
            <w:vAlign w:val="center"/>
          </w:tcPr>
          <w:p w:rsidR="00B94888" w:rsidRDefault="00B94888" w:rsidP="00C62B48">
            <w:r>
              <w:t>R1</w:t>
            </w:r>
            <w:r w:rsidR="00C62B48">
              <w:t>7</w:t>
            </w:r>
            <w:r>
              <w:t>80</w:t>
            </w:r>
          </w:p>
        </w:tc>
        <w:tc>
          <w:tcPr>
            <w:tcW w:w="4220" w:type="dxa"/>
            <w:vAlign w:val="center"/>
          </w:tcPr>
          <w:p w:rsidR="00B94888" w:rsidRPr="002F563E" w:rsidRDefault="00B94888" w:rsidP="001B376B">
            <w:pPr>
              <w:pStyle w:val="Paragraphedeliste"/>
              <w:ind w:left="0"/>
              <w:rPr>
                <w:i/>
                <w:u w:val="single"/>
              </w:rPr>
            </w:pPr>
          </w:p>
        </w:tc>
        <w:tc>
          <w:tcPr>
            <w:tcW w:w="4819" w:type="dxa"/>
            <w:vAlign w:val="center"/>
          </w:tcPr>
          <w:p w:rsidR="00B94888" w:rsidRPr="009D7D06" w:rsidRDefault="00B94888" w:rsidP="00140F0E">
            <w:pPr>
              <w:contextualSpacing/>
            </w:pPr>
            <w:r w:rsidRPr="009D7D06">
              <w:t>∑ R16</w:t>
            </w:r>
            <w:r w:rsidR="00C62B48">
              <w:t>1</w:t>
            </w:r>
            <w:r w:rsidRPr="009D7D06">
              <w:t>0 (FC.02.01) + R1</w:t>
            </w:r>
            <w:r w:rsidR="00C62B48">
              <w:t>7</w:t>
            </w:r>
            <w:r w:rsidRPr="009D7D06">
              <w:t>80 (FG.02.01) = R07</w:t>
            </w:r>
            <w:r w:rsidR="00140F0E">
              <w:t>1</w:t>
            </w:r>
            <w:r w:rsidRPr="009D7D06">
              <w:t>0</w:t>
            </w:r>
            <w:r>
              <w:t>/C0010</w:t>
            </w:r>
            <w:r w:rsidRPr="009D7D06">
              <w:t xml:space="preserve"> (FR.02.01) + R0720</w:t>
            </w:r>
            <w:r>
              <w:t>/C0010</w:t>
            </w:r>
            <w:r w:rsidRPr="009D7D06">
              <w:t xml:space="preserve"> (FR.02.01)</w:t>
            </w:r>
          </w:p>
        </w:tc>
      </w:tr>
      <w:tr w:rsidR="00B94888" w:rsidRPr="009D7D06" w:rsidTr="00CC2303">
        <w:trPr>
          <w:cantSplit/>
        </w:trPr>
        <w:tc>
          <w:tcPr>
            <w:tcW w:w="3306" w:type="dxa"/>
            <w:vAlign w:val="center"/>
          </w:tcPr>
          <w:p w:rsidR="00B94888" w:rsidRPr="003F6996" w:rsidRDefault="00B94888" w:rsidP="006562A8">
            <w:pPr>
              <w:spacing w:before="120" w:after="120"/>
              <w:contextualSpacing/>
              <w:rPr>
                <w:color w:val="000000"/>
              </w:rPr>
            </w:pPr>
            <w:r>
              <w:rPr>
                <w:color w:val="000000"/>
              </w:rPr>
              <w:t>Autres dettes financières</w:t>
            </w:r>
          </w:p>
        </w:tc>
        <w:tc>
          <w:tcPr>
            <w:tcW w:w="1127" w:type="dxa"/>
            <w:vAlign w:val="center"/>
          </w:tcPr>
          <w:p w:rsidR="00B94888" w:rsidRDefault="00B94888" w:rsidP="00C62B48">
            <w:pPr>
              <w:rPr>
                <w:color w:val="000000"/>
              </w:rPr>
            </w:pPr>
            <w:r>
              <w:rPr>
                <w:color w:val="000000"/>
              </w:rPr>
              <w:t>R1</w:t>
            </w:r>
            <w:r w:rsidR="00C62B48">
              <w:rPr>
                <w:color w:val="000000"/>
              </w:rPr>
              <w:t>62</w:t>
            </w:r>
            <w:r>
              <w:rPr>
                <w:color w:val="000000"/>
              </w:rPr>
              <w:t>0</w:t>
            </w:r>
          </w:p>
        </w:tc>
        <w:tc>
          <w:tcPr>
            <w:tcW w:w="1129" w:type="dxa"/>
            <w:vAlign w:val="center"/>
          </w:tcPr>
          <w:p w:rsidR="00B94888" w:rsidRDefault="00B94888" w:rsidP="00C62B48">
            <w:r>
              <w:t>R1</w:t>
            </w:r>
            <w:r w:rsidR="00C62B48">
              <w:t>79</w:t>
            </w:r>
            <w:r>
              <w:t>0</w:t>
            </w:r>
          </w:p>
        </w:tc>
        <w:tc>
          <w:tcPr>
            <w:tcW w:w="4220" w:type="dxa"/>
            <w:vAlign w:val="center"/>
          </w:tcPr>
          <w:p w:rsidR="00B94888" w:rsidRPr="002F563E" w:rsidRDefault="00B94888" w:rsidP="001B376B">
            <w:pPr>
              <w:pStyle w:val="Paragraphedeliste"/>
              <w:ind w:left="0"/>
              <w:rPr>
                <w:i/>
                <w:u w:val="single"/>
              </w:rPr>
            </w:pPr>
          </w:p>
        </w:tc>
        <w:tc>
          <w:tcPr>
            <w:tcW w:w="4819" w:type="dxa"/>
            <w:vAlign w:val="center"/>
          </w:tcPr>
          <w:p w:rsidR="00B94888" w:rsidRPr="009D7D06" w:rsidRDefault="00B94888" w:rsidP="00E24A75">
            <w:pPr>
              <w:contextualSpacing/>
            </w:pPr>
            <w:r w:rsidRPr="009D7D06">
              <w:t>∑ R1</w:t>
            </w:r>
            <w:r w:rsidR="00C62B48">
              <w:t>620</w:t>
            </w:r>
            <w:r w:rsidRPr="009D7D06">
              <w:t xml:space="preserve"> (FC.02.01) + R1</w:t>
            </w:r>
            <w:r w:rsidR="00C62B48">
              <w:t>79</w:t>
            </w:r>
            <w:r w:rsidRPr="009D7D06">
              <w:t>0 (FG.02.01) = R07</w:t>
            </w:r>
            <w:r w:rsidR="00140F0E">
              <w:t>3</w:t>
            </w:r>
            <w:r w:rsidRPr="009D7D06">
              <w:t>0</w:t>
            </w:r>
            <w:r>
              <w:t>/C0010</w:t>
            </w:r>
            <w:r w:rsidRPr="009D7D06">
              <w:t xml:space="preserve"> (FR.02.01) + R07</w:t>
            </w:r>
            <w:r w:rsidR="00140F0E">
              <w:t>4</w:t>
            </w:r>
            <w:r w:rsidRPr="009D7D06">
              <w:t>0</w:t>
            </w:r>
            <w:r>
              <w:t>/C0010</w:t>
            </w:r>
            <w:r w:rsidRPr="009D7D06">
              <w:t xml:space="preserve"> (FR.02.01)</w:t>
            </w:r>
            <w:r w:rsidR="00E24A75">
              <w:t xml:space="preserve"> + </w:t>
            </w:r>
            <w:r w:rsidR="00E24A75" w:rsidRPr="009D7D06">
              <w:t>R07</w:t>
            </w:r>
            <w:r w:rsidR="00E24A75">
              <w:t>6</w:t>
            </w:r>
            <w:r w:rsidR="00E24A75" w:rsidRPr="009D7D06">
              <w:t>0</w:t>
            </w:r>
            <w:r w:rsidR="00E24A75">
              <w:t>/C0010</w:t>
            </w:r>
            <w:r w:rsidR="00E24A75" w:rsidRPr="009D7D06">
              <w:t xml:space="preserve"> (FR.02.01) </w:t>
            </w:r>
            <w:r w:rsidR="00E24A75">
              <w:t xml:space="preserve">+ </w:t>
            </w:r>
            <w:r w:rsidR="00E24A75" w:rsidRPr="009D7D06">
              <w:t>R07</w:t>
            </w:r>
            <w:r w:rsidR="00E24A75">
              <w:t>7</w:t>
            </w:r>
            <w:r w:rsidR="00E24A75" w:rsidRPr="009D7D06">
              <w:t>0</w:t>
            </w:r>
            <w:r w:rsidR="00E24A75">
              <w:t>/C0010</w:t>
            </w:r>
            <w:r w:rsidR="00E24A75" w:rsidRPr="009D7D06">
              <w:t xml:space="preserve"> (FR.02.01)</w:t>
            </w:r>
          </w:p>
        </w:tc>
      </w:tr>
      <w:tr w:rsidR="00B94888" w:rsidRPr="00E24A75" w:rsidTr="00CC2303">
        <w:trPr>
          <w:cantSplit/>
        </w:trPr>
        <w:tc>
          <w:tcPr>
            <w:tcW w:w="3306" w:type="dxa"/>
            <w:vAlign w:val="center"/>
          </w:tcPr>
          <w:p w:rsidR="00B94888" w:rsidRPr="003F6996" w:rsidRDefault="00B94888" w:rsidP="006562A8">
            <w:pPr>
              <w:spacing w:before="120" w:after="120"/>
              <w:contextualSpacing/>
              <w:rPr>
                <w:color w:val="000000"/>
              </w:rPr>
            </w:pPr>
            <w:r>
              <w:rPr>
                <w:color w:val="000000"/>
              </w:rPr>
              <w:t>Autres dettes</w:t>
            </w:r>
          </w:p>
        </w:tc>
        <w:tc>
          <w:tcPr>
            <w:tcW w:w="1127" w:type="dxa"/>
            <w:vAlign w:val="center"/>
          </w:tcPr>
          <w:p w:rsidR="00B94888" w:rsidRDefault="00B94888" w:rsidP="00C62B48">
            <w:pPr>
              <w:rPr>
                <w:color w:val="000000"/>
              </w:rPr>
            </w:pPr>
            <w:r>
              <w:rPr>
                <w:color w:val="000000"/>
              </w:rPr>
              <w:t>R1</w:t>
            </w:r>
            <w:r w:rsidR="00C62B48">
              <w:rPr>
                <w:color w:val="000000"/>
              </w:rPr>
              <w:t>63</w:t>
            </w:r>
            <w:r>
              <w:rPr>
                <w:color w:val="000000"/>
              </w:rPr>
              <w:t>0</w:t>
            </w:r>
          </w:p>
        </w:tc>
        <w:tc>
          <w:tcPr>
            <w:tcW w:w="1129" w:type="dxa"/>
            <w:vAlign w:val="center"/>
          </w:tcPr>
          <w:p w:rsidR="00B94888" w:rsidRDefault="00B94888" w:rsidP="00C62B48">
            <w:r>
              <w:t>R18</w:t>
            </w:r>
            <w:r w:rsidR="00C62B48">
              <w:t>0</w:t>
            </w:r>
            <w:r>
              <w:t>0</w:t>
            </w:r>
          </w:p>
        </w:tc>
        <w:tc>
          <w:tcPr>
            <w:tcW w:w="4220" w:type="dxa"/>
            <w:vAlign w:val="center"/>
          </w:tcPr>
          <w:p w:rsidR="00B94888" w:rsidRPr="002F563E" w:rsidRDefault="00B94888" w:rsidP="001B376B">
            <w:pPr>
              <w:pStyle w:val="Paragraphedeliste"/>
              <w:ind w:left="0"/>
              <w:rPr>
                <w:i/>
                <w:u w:val="single"/>
              </w:rPr>
            </w:pPr>
          </w:p>
        </w:tc>
        <w:tc>
          <w:tcPr>
            <w:tcW w:w="4819" w:type="dxa"/>
            <w:vAlign w:val="center"/>
          </w:tcPr>
          <w:p w:rsidR="00B94888" w:rsidRPr="00E24A75" w:rsidRDefault="00B94888" w:rsidP="002E57D2">
            <w:pPr>
              <w:contextualSpacing/>
            </w:pPr>
            <w:r w:rsidRPr="00E24A75">
              <w:t>∑ R1</w:t>
            </w:r>
            <w:r w:rsidR="00C62B48" w:rsidRPr="00E24A75">
              <w:t>63</w:t>
            </w:r>
            <w:r w:rsidRPr="00E24A75">
              <w:t>0 (FC.02.01) + R18</w:t>
            </w:r>
            <w:r w:rsidR="00C62B48" w:rsidRPr="00E24A75">
              <w:t>0</w:t>
            </w:r>
            <w:r w:rsidRPr="00E24A75">
              <w:t xml:space="preserve">0 (FG.02.01) = </w:t>
            </w:r>
            <w:r w:rsidR="00E24A75" w:rsidRPr="00E24A75">
              <w:t xml:space="preserve">∑  </w:t>
            </w:r>
            <w:r w:rsidR="002E57D2">
              <w:t>(</w:t>
            </w:r>
            <w:r w:rsidRPr="00E24A75">
              <w:t>R07</w:t>
            </w:r>
            <w:r w:rsidR="002E57D2">
              <w:t>8</w:t>
            </w:r>
            <w:r w:rsidRPr="00E24A75">
              <w:t>0/C0010</w:t>
            </w:r>
            <w:r w:rsidR="002E57D2">
              <w:t xml:space="preserve"> : R0800/C0010) </w:t>
            </w:r>
            <w:r w:rsidRPr="00E24A75">
              <w:t>(FR.02.01)</w:t>
            </w:r>
          </w:p>
        </w:tc>
      </w:tr>
      <w:tr w:rsidR="00B94888" w:rsidRPr="009D7D06" w:rsidTr="00CC2303">
        <w:trPr>
          <w:cantSplit/>
        </w:trPr>
        <w:tc>
          <w:tcPr>
            <w:tcW w:w="3306" w:type="dxa"/>
            <w:vAlign w:val="center"/>
          </w:tcPr>
          <w:p w:rsidR="00B94888" w:rsidRDefault="00B94888" w:rsidP="0093646A">
            <w:pPr>
              <w:spacing w:before="120" w:after="120"/>
              <w:contextualSpacing/>
              <w:rPr>
                <w:color w:val="000000"/>
              </w:rPr>
            </w:pPr>
            <w:r w:rsidRPr="003F6996">
              <w:rPr>
                <w:color w:val="000000"/>
              </w:rPr>
              <w:t xml:space="preserve">Comptes de régularisation </w:t>
            </w:r>
            <w:r>
              <w:rPr>
                <w:color w:val="000000"/>
              </w:rPr>
              <w:t xml:space="preserve">- </w:t>
            </w:r>
            <w:r w:rsidRPr="003F6996">
              <w:rPr>
                <w:color w:val="000000"/>
              </w:rPr>
              <w:t>passif</w:t>
            </w:r>
          </w:p>
        </w:tc>
        <w:tc>
          <w:tcPr>
            <w:tcW w:w="1127" w:type="dxa"/>
            <w:vAlign w:val="center"/>
          </w:tcPr>
          <w:p w:rsidR="00B94888" w:rsidRDefault="00B94888" w:rsidP="00C62B48">
            <w:pPr>
              <w:rPr>
                <w:color w:val="000000"/>
              </w:rPr>
            </w:pPr>
            <w:r>
              <w:rPr>
                <w:color w:val="000000"/>
              </w:rPr>
              <w:t>R1</w:t>
            </w:r>
            <w:r w:rsidR="00C62B48">
              <w:rPr>
                <w:color w:val="000000"/>
              </w:rPr>
              <w:t>64</w:t>
            </w:r>
            <w:r>
              <w:rPr>
                <w:color w:val="000000"/>
              </w:rPr>
              <w:t>0</w:t>
            </w:r>
          </w:p>
        </w:tc>
        <w:tc>
          <w:tcPr>
            <w:tcW w:w="1129" w:type="dxa"/>
            <w:vAlign w:val="center"/>
          </w:tcPr>
          <w:p w:rsidR="00B94888" w:rsidRDefault="00B94888" w:rsidP="00C62B48">
            <w:r>
              <w:t>R18</w:t>
            </w:r>
            <w:r w:rsidR="00756448">
              <w:t>1</w:t>
            </w:r>
            <w:r>
              <w:t>0</w:t>
            </w:r>
          </w:p>
        </w:tc>
        <w:tc>
          <w:tcPr>
            <w:tcW w:w="4220" w:type="dxa"/>
            <w:vAlign w:val="center"/>
          </w:tcPr>
          <w:p w:rsidR="00B94888" w:rsidRPr="002F563E" w:rsidRDefault="00B94888" w:rsidP="001B376B">
            <w:pPr>
              <w:pStyle w:val="Paragraphedeliste"/>
              <w:ind w:left="0"/>
              <w:rPr>
                <w:i/>
                <w:u w:val="single"/>
              </w:rPr>
            </w:pPr>
          </w:p>
        </w:tc>
        <w:tc>
          <w:tcPr>
            <w:tcW w:w="4819" w:type="dxa"/>
            <w:vAlign w:val="center"/>
          </w:tcPr>
          <w:p w:rsidR="00B94888" w:rsidRPr="009D7D06" w:rsidRDefault="00B94888" w:rsidP="006156D2">
            <w:pPr>
              <w:contextualSpacing/>
            </w:pPr>
            <w:r w:rsidRPr="009D7D06">
              <w:t>∑ R1</w:t>
            </w:r>
            <w:r w:rsidR="00756448">
              <w:t>64</w:t>
            </w:r>
            <w:r w:rsidRPr="009D7D06">
              <w:t>0 (FC.02.01) + R18</w:t>
            </w:r>
            <w:r w:rsidR="00756448">
              <w:t>1</w:t>
            </w:r>
            <w:r w:rsidRPr="009D7D06">
              <w:t>0 (FG.02.01) = R08</w:t>
            </w:r>
            <w:r w:rsidR="00140F0E">
              <w:t>1</w:t>
            </w:r>
            <w:r w:rsidRPr="009D7D06">
              <w:t>0</w:t>
            </w:r>
            <w:r>
              <w:t>/C0010</w:t>
            </w:r>
            <w:r w:rsidRPr="009D7D06">
              <w:t xml:space="preserve"> (FR.02.01) = R02</w:t>
            </w:r>
            <w:r w:rsidR="006156D2">
              <w:t>4</w:t>
            </w:r>
            <w:r w:rsidRPr="009D7D06">
              <w:t>0/C0010 (FR.07.01)</w:t>
            </w:r>
          </w:p>
        </w:tc>
      </w:tr>
      <w:tr w:rsidR="00B94888" w:rsidRPr="00B1356C" w:rsidTr="00CC2303">
        <w:trPr>
          <w:cantSplit/>
        </w:trPr>
        <w:tc>
          <w:tcPr>
            <w:tcW w:w="3306" w:type="dxa"/>
            <w:tcBorders>
              <w:bottom w:val="single" w:sz="4" w:space="0" w:color="auto"/>
            </w:tcBorders>
            <w:vAlign w:val="center"/>
          </w:tcPr>
          <w:p w:rsidR="00B94888" w:rsidRPr="003F6996" w:rsidRDefault="00B94888" w:rsidP="00003860">
            <w:pPr>
              <w:spacing w:before="120" w:after="120"/>
              <w:contextualSpacing/>
              <w:jc w:val="both"/>
              <w:rPr>
                <w:color w:val="000000"/>
              </w:rPr>
            </w:pPr>
            <w:r>
              <w:rPr>
                <w:color w:val="000000"/>
              </w:rPr>
              <w:lastRenderedPageBreak/>
              <w:t>Total du passif</w:t>
            </w:r>
          </w:p>
        </w:tc>
        <w:tc>
          <w:tcPr>
            <w:tcW w:w="1127" w:type="dxa"/>
            <w:tcBorders>
              <w:bottom w:val="single" w:sz="4" w:space="0" w:color="auto"/>
            </w:tcBorders>
            <w:vAlign w:val="center"/>
          </w:tcPr>
          <w:p w:rsidR="00B94888" w:rsidRDefault="00B94888" w:rsidP="00C62B48">
            <w:pPr>
              <w:rPr>
                <w:color w:val="000000"/>
              </w:rPr>
            </w:pPr>
            <w:r>
              <w:rPr>
                <w:color w:val="000000"/>
              </w:rPr>
              <w:t>R1</w:t>
            </w:r>
            <w:r w:rsidR="00C62B48">
              <w:rPr>
                <w:color w:val="000000"/>
              </w:rPr>
              <w:t>65</w:t>
            </w:r>
            <w:r>
              <w:rPr>
                <w:color w:val="000000"/>
              </w:rPr>
              <w:t>0</w:t>
            </w:r>
          </w:p>
        </w:tc>
        <w:tc>
          <w:tcPr>
            <w:tcW w:w="1129" w:type="dxa"/>
            <w:tcBorders>
              <w:bottom w:val="single" w:sz="4" w:space="0" w:color="auto"/>
            </w:tcBorders>
            <w:vAlign w:val="center"/>
          </w:tcPr>
          <w:p w:rsidR="00B94888" w:rsidRDefault="00B94888" w:rsidP="00756448">
            <w:r>
              <w:t>R18</w:t>
            </w:r>
            <w:r w:rsidR="00756448">
              <w:t>2</w:t>
            </w:r>
            <w:r>
              <w:t>0</w:t>
            </w:r>
          </w:p>
        </w:tc>
        <w:tc>
          <w:tcPr>
            <w:tcW w:w="4220" w:type="dxa"/>
            <w:tcBorders>
              <w:bottom w:val="single" w:sz="4" w:space="0" w:color="auto"/>
            </w:tcBorders>
            <w:vAlign w:val="center"/>
          </w:tcPr>
          <w:p w:rsidR="00B94888" w:rsidRPr="002F220F" w:rsidRDefault="00B94888" w:rsidP="006A42FA">
            <w:pPr>
              <w:pStyle w:val="Paragraphedeliste"/>
              <w:ind w:left="0"/>
            </w:pPr>
            <w:r w:rsidRPr="002F220F">
              <w:rPr>
                <w:i/>
                <w:u w:val="single"/>
              </w:rPr>
              <w:t>FC.02.01 :</w:t>
            </w:r>
            <w:r w:rsidRPr="002F220F">
              <w:t xml:space="preserve"> </w:t>
            </w:r>
          </w:p>
          <w:p w:rsidR="00B94888" w:rsidRPr="002F220F" w:rsidRDefault="00B94888" w:rsidP="006A42FA">
            <w:pPr>
              <w:pStyle w:val="Paragraphedeliste"/>
              <w:ind w:left="0"/>
            </w:pPr>
            <w:r w:rsidRPr="002F220F">
              <w:t>R1</w:t>
            </w:r>
            <w:r w:rsidR="00C62B48" w:rsidRPr="002F220F">
              <w:t>65</w:t>
            </w:r>
            <w:r w:rsidRPr="002F220F">
              <w:t>0 = R1</w:t>
            </w:r>
            <w:r w:rsidR="002F220F">
              <w:t>25</w:t>
            </w:r>
            <w:r w:rsidRPr="002F220F">
              <w:t>0 + R1</w:t>
            </w:r>
            <w:r w:rsidR="002F220F">
              <w:t>27</w:t>
            </w:r>
            <w:r w:rsidRPr="002F220F">
              <w:t>0 + ∑ (R1</w:t>
            </w:r>
            <w:r w:rsidR="002F220F">
              <w:t>57</w:t>
            </w:r>
            <w:r w:rsidRPr="002F220F">
              <w:t>0 : R1</w:t>
            </w:r>
            <w:r w:rsidR="002F220F">
              <w:t>64</w:t>
            </w:r>
            <w:r w:rsidRPr="002F220F">
              <w:t>0)</w:t>
            </w:r>
          </w:p>
          <w:p w:rsidR="00B94888" w:rsidRPr="002F220F" w:rsidRDefault="00B94888" w:rsidP="006A42FA">
            <w:pPr>
              <w:pStyle w:val="Paragraphedeliste"/>
              <w:ind w:left="0"/>
            </w:pPr>
            <w:r w:rsidRPr="002F220F">
              <w:rPr>
                <w:i/>
                <w:u w:val="single"/>
              </w:rPr>
              <w:t>FG.02.01 :</w:t>
            </w:r>
            <w:r w:rsidRPr="002F220F">
              <w:t xml:space="preserve"> </w:t>
            </w:r>
          </w:p>
          <w:p w:rsidR="00B94888" w:rsidRPr="002F220F" w:rsidRDefault="00B94888" w:rsidP="002F220F">
            <w:pPr>
              <w:pStyle w:val="Paragraphedeliste"/>
              <w:ind w:left="0"/>
              <w:rPr>
                <w:i/>
                <w:u w:val="single"/>
              </w:rPr>
            </w:pPr>
            <w:r w:rsidRPr="002F220F">
              <w:t>R18</w:t>
            </w:r>
            <w:r w:rsidR="002F220F">
              <w:t>2</w:t>
            </w:r>
            <w:r w:rsidRPr="002F220F">
              <w:t>0 = R12</w:t>
            </w:r>
            <w:r w:rsidR="002F220F">
              <w:t>6</w:t>
            </w:r>
            <w:r w:rsidRPr="002F220F">
              <w:t>0 + R12</w:t>
            </w:r>
            <w:r w:rsidR="002F220F">
              <w:t>8</w:t>
            </w:r>
            <w:r w:rsidRPr="002F220F">
              <w:t>0 + ∑ (R17</w:t>
            </w:r>
            <w:r w:rsidR="002F220F">
              <w:t>4</w:t>
            </w:r>
            <w:r w:rsidRPr="002F220F">
              <w:t>0 + R18</w:t>
            </w:r>
            <w:r w:rsidR="002F220F">
              <w:t>1</w:t>
            </w:r>
            <w:r w:rsidRPr="002F220F">
              <w:t>0)</w:t>
            </w:r>
          </w:p>
        </w:tc>
        <w:tc>
          <w:tcPr>
            <w:tcW w:w="4819" w:type="dxa"/>
            <w:tcBorders>
              <w:bottom w:val="single" w:sz="4" w:space="0" w:color="auto"/>
            </w:tcBorders>
            <w:vAlign w:val="center"/>
          </w:tcPr>
          <w:p w:rsidR="00B94888" w:rsidRPr="002F220F" w:rsidRDefault="00B94888" w:rsidP="002F220F">
            <w:pPr>
              <w:snapToGrid w:val="0"/>
              <w:rPr>
                <w:lang w:val="en-US"/>
              </w:rPr>
            </w:pPr>
            <w:r w:rsidRPr="002F220F">
              <w:rPr>
                <w:lang w:val="en-US"/>
              </w:rPr>
              <w:t>∑ R1</w:t>
            </w:r>
            <w:r w:rsidR="00756448" w:rsidRPr="002F220F">
              <w:rPr>
                <w:lang w:val="en-US"/>
              </w:rPr>
              <w:t>65</w:t>
            </w:r>
            <w:r w:rsidRPr="002F220F">
              <w:rPr>
                <w:lang w:val="en-US"/>
              </w:rPr>
              <w:t>0 (FC.02.01) + R18</w:t>
            </w:r>
            <w:r w:rsidR="00756448" w:rsidRPr="002F220F">
              <w:rPr>
                <w:lang w:val="en-US"/>
              </w:rPr>
              <w:t>2</w:t>
            </w:r>
            <w:r w:rsidRPr="002F220F">
              <w:rPr>
                <w:lang w:val="en-US"/>
              </w:rPr>
              <w:t>0 (FG.02.01) = R0</w:t>
            </w:r>
            <w:r w:rsidR="002F220F">
              <w:rPr>
                <w:lang w:val="en-US"/>
              </w:rPr>
              <w:t>8</w:t>
            </w:r>
            <w:r w:rsidRPr="002F220F">
              <w:rPr>
                <w:lang w:val="en-US"/>
              </w:rPr>
              <w:t>20/C0010 (FR.02.01)</w:t>
            </w:r>
          </w:p>
        </w:tc>
      </w:tr>
      <w:tr w:rsidR="00B94888" w:rsidRPr="00E0642D" w:rsidTr="00CC2303">
        <w:trPr>
          <w:cantSplit/>
        </w:trPr>
        <w:tc>
          <w:tcPr>
            <w:tcW w:w="14601" w:type="dxa"/>
            <w:gridSpan w:val="5"/>
            <w:shd w:val="clear" w:color="auto" w:fill="B8CCE4" w:themeFill="accent1" w:themeFillTint="66"/>
            <w:vAlign w:val="center"/>
          </w:tcPr>
          <w:p w:rsidR="00B94888" w:rsidRPr="00C04B58" w:rsidRDefault="00B94888" w:rsidP="006D15AA">
            <w:pPr>
              <w:contextualSpacing/>
              <w:jc w:val="both"/>
            </w:pPr>
            <w:r w:rsidRPr="00271724">
              <w:rPr>
                <w:b/>
                <w:color w:val="000000"/>
              </w:rPr>
              <w:t>AUTRES INFORMATIONS</w:t>
            </w:r>
          </w:p>
        </w:tc>
      </w:tr>
      <w:tr w:rsidR="0039771C" w:rsidRPr="00E0642D" w:rsidTr="00CC2303">
        <w:trPr>
          <w:cantSplit/>
        </w:trPr>
        <w:tc>
          <w:tcPr>
            <w:tcW w:w="3306" w:type="dxa"/>
            <w:vAlign w:val="center"/>
          </w:tcPr>
          <w:p w:rsidR="0039771C" w:rsidRDefault="0039771C" w:rsidP="002F5852">
            <w:pPr>
              <w:spacing w:before="120" w:after="120"/>
              <w:contextualSpacing/>
              <w:rPr>
                <w:color w:val="000000"/>
              </w:rPr>
            </w:pPr>
            <w:r w:rsidRPr="00F328A5">
              <w:rPr>
                <w:color w:val="000000"/>
              </w:rPr>
              <w:t>Choix de la méthode de taux (par engagement</w:t>
            </w:r>
            <w:r>
              <w:rPr>
                <w:color w:val="000000"/>
              </w:rPr>
              <w:t xml:space="preserve"> </w:t>
            </w:r>
            <w:r w:rsidRPr="00F328A5">
              <w:rPr>
                <w:color w:val="000000"/>
              </w:rPr>
              <w:t>/ par rapport à la duration des engagements)</w:t>
            </w:r>
          </w:p>
        </w:tc>
        <w:tc>
          <w:tcPr>
            <w:tcW w:w="1127" w:type="dxa"/>
            <w:vAlign w:val="center"/>
          </w:tcPr>
          <w:p w:rsidR="0039771C" w:rsidRDefault="0039771C" w:rsidP="00756448">
            <w:pPr>
              <w:rPr>
                <w:color w:val="000000"/>
              </w:rPr>
            </w:pPr>
            <w:r>
              <w:rPr>
                <w:color w:val="000000"/>
              </w:rPr>
              <w:t>R1660</w:t>
            </w:r>
          </w:p>
        </w:tc>
        <w:tc>
          <w:tcPr>
            <w:tcW w:w="1129" w:type="dxa"/>
            <w:vAlign w:val="center"/>
          </w:tcPr>
          <w:p w:rsidR="0039771C" w:rsidRDefault="0039771C" w:rsidP="0043788F">
            <w:r>
              <w:t>NA</w:t>
            </w:r>
          </w:p>
        </w:tc>
        <w:tc>
          <w:tcPr>
            <w:tcW w:w="9039" w:type="dxa"/>
            <w:gridSpan w:val="2"/>
            <w:vAlign w:val="center"/>
          </w:tcPr>
          <w:p w:rsidR="00233288" w:rsidRPr="004A1DE1" w:rsidRDefault="00233288" w:rsidP="00233288">
            <w:pPr>
              <w:contextualSpacing/>
              <w:jc w:val="both"/>
              <w:rPr>
                <w:i/>
              </w:rPr>
            </w:pPr>
            <w:r w:rsidRPr="004A1DE1">
              <w:rPr>
                <w:i/>
              </w:rPr>
              <w:t>C</w:t>
            </w:r>
            <w:r w:rsidR="0039771C" w:rsidRPr="004A1DE1">
              <w:rPr>
                <w:i/>
              </w:rPr>
              <w:t xml:space="preserve">onformément à l’article A. 134-1 du Code des assurances, </w:t>
            </w:r>
            <w:r w:rsidR="004A1DE1" w:rsidRPr="004A1DE1">
              <w:rPr>
                <w:i/>
              </w:rPr>
              <w:t>pour chacun des cantons légaux donnant lieu à provision de diversification, p</w:t>
            </w:r>
            <w:r w:rsidRPr="004A1DE1">
              <w:rPr>
                <w:i/>
              </w:rPr>
              <w:t>ar dérogation à l'article 142-3 du règlement n° 2015-11 du 26 novembre 2015 de l'Autorité des normes comptables relatif au cadre comptable des entreprises d'assurance</w:t>
            </w:r>
            <w:r w:rsidR="004A1DE1" w:rsidRPr="004A1DE1">
              <w:rPr>
                <w:i/>
              </w:rPr>
              <w:t>,</w:t>
            </w:r>
            <w:r w:rsidRPr="004A1DE1">
              <w:rPr>
                <w:i/>
              </w:rPr>
              <w:t xml:space="preserve"> les provisions mathématiques sont calculées, pour chaque inventaire, d'après un taux au plus égal à : </w:t>
            </w:r>
          </w:p>
          <w:p w:rsidR="00233288" w:rsidRPr="004A1DE1" w:rsidRDefault="00233288" w:rsidP="00233288">
            <w:pPr>
              <w:contextualSpacing/>
              <w:jc w:val="both"/>
              <w:rPr>
                <w:i/>
              </w:rPr>
            </w:pPr>
            <w:r w:rsidRPr="004A1DE1">
              <w:rPr>
                <w:i/>
              </w:rPr>
              <w:t xml:space="preserve">1° Pour chacun des engagements, 90 % du dernier indice </w:t>
            </w:r>
            <w:proofErr w:type="spellStart"/>
            <w:r w:rsidRPr="004A1DE1">
              <w:rPr>
                <w:i/>
              </w:rPr>
              <w:t>TECn</w:t>
            </w:r>
            <w:proofErr w:type="spellEnd"/>
            <w:r w:rsidRPr="004A1DE1">
              <w:rPr>
                <w:i/>
              </w:rPr>
              <w:t xml:space="preserve"> publié par la Banque de France, où n correspond à l'échéance de la garantie du souscripteur ou de l'adhérent. Lorsque l'échéance de la garantie du souscripteur ou de l'adhérent ne correspond pas à un indice </w:t>
            </w:r>
            <w:proofErr w:type="spellStart"/>
            <w:r w:rsidRPr="004A1DE1">
              <w:rPr>
                <w:i/>
              </w:rPr>
              <w:t>TECn</w:t>
            </w:r>
            <w:proofErr w:type="spellEnd"/>
            <w:r w:rsidRPr="004A1DE1">
              <w:rPr>
                <w:i/>
              </w:rPr>
              <w:t xml:space="preserve"> disponible, une interpolation linéaire est réalisée entre les deux indices </w:t>
            </w:r>
            <w:proofErr w:type="spellStart"/>
            <w:r w:rsidRPr="004A1DE1">
              <w:rPr>
                <w:i/>
              </w:rPr>
              <w:t>TECn</w:t>
            </w:r>
            <w:proofErr w:type="spellEnd"/>
            <w:r w:rsidRPr="004A1DE1">
              <w:rPr>
                <w:i/>
              </w:rPr>
              <w:t xml:space="preserve"> disponibles encadrant le plus directement l'échéance ; </w:t>
            </w:r>
          </w:p>
          <w:p w:rsidR="00233288" w:rsidRPr="004A1DE1" w:rsidRDefault="00233288" w:rsidP="00233288">
            <w:pPr>
              <w:contextualSpacing/>
              <w:jc w:val="both"/>
              <w:rPr>
                <w:i/>
              </w:rPr>
            </w:pPr>
            <w:r w:rsidRPr="004A1DE1">
              <w:rPr>
                <w:i/>
              </w:rPr>
              <w:t xml:space="preserve">2° Par défaut, 90 % du dernier indice </w:t>
            </w:r>
            <w:proofErr w:type="spellStart"/>
            <w:r w:rsidRPr="004A1DE1">
              <w:rPr>
                <w:i/>
              </w:rPr>
              <w:t>TECn</w:t>
            </w:r>
            <w:proofErr w:type="spellEnd"/>
            <w:r w:rsidRPr="004A1DE1">
              <w:rPr>
                <w:i/>
              </w:rPr>
              <w:t xml:space="preserve"> publié par la Banque de France, où n correspond à la duration des engagements au passif de la comptabilité auxiliaire d'affectation. Lorsque cette duration ne correspond pas à un indice </w:t>
            </w:r>
            <w:proofErr w:type="spellStart"/>
            <w:r w:rsidRPr="004A1DE1">
              <w:rPr>
                <w:i/>
              </w:rPr>
              <w:t>TECn</w:t>
            </w:r>
            <w:proofErr w:type="spellEnd"/>
            <w:r w:rsidRPr="004A1DE1">
              <w:rPr>
                <w:i/>
              </w:rPr>
              <w:t xml:space="preserve"> disponible, une interpolation linéaire est réalisée entre les deux indices </w:t>
            </w:r>
            <w:proofErr w:type="spellStart"/>
            <w:r w:rsidRPr="004A1DE1">
              <w:rPr>
                <w:i/>
              </w:rPr>
              <w:t>TECn</w:t>
            </w:r>
            <w:proofErr w:type="spellEnd"/>
            <w:r w:rsidRPr="004A1DE1">
              <w:rPr>
                <w:i/>
              </w:rPr>
              <w:t xml:space="preserve"> disponibles encadrant le plus directement la duration. </w:t>
            </w:r>
          </w:p>
          <w:p w:rsidR="00233288" w:rsidRPr="004A1DE1" w:rsidRDefault="00233288" w:rsidP="00233288">
            <w:pPr>
              <w:contextualSpacing/>
              <w:jc w:val="both"/>
              <w:rPr>
                <w:i/>
              </w:rPr>
            </w:pPr>
            <w:r w:rsidRPr="004A1DE1">
              <w:rPr>
                <w:i/>
              </w:rPr>
              <w:t xml:space="preserve">Pour une échéance ou une duration supérieure à la durée maximale disponible pour le </w:t>
            </w:r>
            <w:proofErr w:type="spellStart"/>
            <w:r w:rsidRPr="004A1DE1">
              <w:rPr>
                <w:i/>
              </w:rPr>
              <w:t>TECn</w:t>
            </w:r>
            <w:proofErr w:type="spellEnd"/>
            <w:r w:rsidRPr="004A1DE1">
              <w:rPr>
                <w:i/>
              </w:rPr>
              <w:t xml:space="preserve">, le taux retenu est celui du TEC de durée maximale. </w:t>
            </w:r>
          </w:p>
          <w:p w:rsidR="00233288" w:rsidRPr="004A1DE1" w:rsidRDefault="00233288" w:rsidP="00233288">
            <w:pPr>
              <w:contextualSpacing/>
              <w:jc w:val="both"/>
              <w:rPr>
                <w:i/>
              </w:rPr>
            </w:pPr>
            <w:r w:rsidRPr="004A1DE1">
              <w:rPr>
                <w:i/>
              </w:rPr>
              <w:t>Le choix de la méthode est fait par l'entreprise d'assurance pour chaque comptabilité auxiliaire d'affectation. Lorsqu'elle choisit la méthode prévue en 1, ce choix n'est pas réversible.</w:t>
            </w:r>
          </w:p>
          <w:p w:rsidR="004A1DE1" w:rsidRDefault="004A1DE1" w:rsidP="00233288">
            <w:pPr>
              <w:contextualSpacing/>
              <w:jc w:val="both"/>
            </w:pPr>
          </w:p>
          <w:p w:rsidR="00233288" w:rsidRDefault="004A1DE1" w:rsidP="00233288">
            <w:pPr>
              <w:contextualSpacing/>
              <w:jc w:val="both"/>
            </w:pPr>
            <w:r>
              <w:t>Il convient de renseigner dans cette cellule</w:t>
            </w:r>
            <w:r w:rsidR="00233288" w:rsidRPr="004A1DE1">
              <w:t>, pour chacun des cantons légaux donnant lieu</w:t>
            </w:r>
            <w:r>
              <w:t xml:space="preserve"> à provision de diversification, la méthode de calcul retenue, à savoir :</w:t>
            </w:r>
          </w:p>
          <w:p w:rsidR="004A1DE1" w:rsidRDefault="004A1DE1" w:rsidP="004A1DE1">
            <w:pPr>
              <w:pStyle w:val="Paragraphedeliste"/>
              <w:numPr>
                <w:ilvl w:val="0"/>
                <w:numId w:val="26"/>
              </w:numPr>
              <w:jc w:val="both"/>
            </w:pPr>
            <w:r>
              <w:t>par engagement</w:t>
            </w:r>
          </w:p>
          <w:p w:rsidR="004A1DE1" w:rsidRDefault="004A1DE1" w:rsidP="004A1DE1">
            <w:pPr>
              <w:pStyle w:val="Paragraphedeliste"/>
              <w:numPr>
                <w:ilvl w:val="0"/>
                <w:numId w:val="26"/>
              </w:numPr>
              <w:jc w:val="both"/>
            </w:pPr>
            <w:r>
              <w:t>par rapport à la duration des engagements</w:t>
            </w:r>
          </w:p>
          <w:p w:rsidR="004A1DE1" w:rsidRPr="004A1DE1" w:rsidRDefault="004A1DE1" w:rsidP="004A1DE1">
            <w:pPr>
              <w:pStyle w:val="Paragraphedeliste"/>
              <w:numPr>
                <w:ilvl w:val="0"/>
                <w:numId w:val="26"/>
              </w:numPr>
              <w:jc w:val="both"/>
            </w:pPr>
            <w:r>
              <w:t>non applicable</w:t>
            </w:r>
          </w:p>
          <w:p w:rsidR="00233288" w:rsidRPr="004823C8" w:rsidRDefault="00233288" w:rsidP="00233288">
            <w:pPr>
              <w:contextualSpacing/>
              <w:jc w:val="both"/>
              <w:rPr>
                <w:color w:val="FF0000"/>
              </w:rPr>
            </w:pPr>
          </w:p>
        </w:tc>
      </w:tr>
      <w:tr w:rsidR="0039771C" w:rsidRPr="00E0642D" w:rsidTr="00CC2303">
        <w:trPr>
          <w:cantSplit/>
        </w:trPr>
        <w:tc>
          <w:tcPr>
            <w:tcW w:w="3306" w:type="dxa"/>
            <w:vAlign w:val="center"/>
          </w:tcPr>
          <w:p w:rsidR="0039771C" w:rsidRDefault="0039771C" w:rsidP="002F5852">
            <w:pPr>
              <w:spacing w:before="120" w:after="120"/>
              <w:contextualSpacing/>
              <w:rPr>
                <w:color w:val="000000"/>
              </w:rPr>
            </w:pPr>
            <w:r w:rsidRPr="00F328A5">
              <w:rPr>
                <w:color w:val="000000"/>
              </w:rPr>
              <w:t>Duration par canton</w:t>
            </w:r>
          </w:p>
        </w:tc>
        <w:tc>
          <w:tcPr>
            <w:tcW w:w="1127" w:type="dxa"/>
            <w:vAlign w:val="center"/>
          </w:tcPr>
          <w:p w:rsidR="0039771C" w:rsidRDefault="0039771C" w:rsidP="00756448">
            <w:pPr>
              <w:rPr>
                <w:color w:val="000000"/>
              </w:rPr>
            </w:pPr>
            <w:r>
              <w:rPr>
                <w:color w:val="000000"/>
              </w:rPr>
              <w:t>R1670</w:t>
            </w:r>
          </w:p>
        </w:tc>
        <w:tc>
          <w:tcPr>
            <w:tcW w:w="1129" w:type="dxa"/>
            <w:vAlign w:val="center"/>
          </w:tcPr>
          <w:p w:rsidR="0039771C" w:rsidRDefault="0039771C" w:rsidP="0043788F">
            <w:r>
              <w:t>NA</w:t>
            </w:r>
          </w:p>
        </w:tc>
        <w:tc>
          <w:tcPr>
            <w:tcW w:w="9039" w:type="dxa"/>
            <w:gridSpan w:val="2"/>
            <w:vAlign w:val="center"/>
          </w:tcPr>
          <w:p w:rsidR="0039771C" w:rsidRPr="0015133B" w:rsidRDefault="0039771C" w:rsidP="006D15AA">
            <w:pPr>
              <w:contextualSpacing/>
              <w:jc w:val="both"/>
            </w:pPr>
            <w:r w:rsidRPr="0015133B">
              <w:t xml:space="preserve">La duration </w:t>
            </w:r>
            <w:r w:rsidR="00DF4B53">
              <w:t xml:space="preserve">des engagements techniques </w:t>
            </w:r>
            <w:r w:rsidRPr="0015133B">
              <w:t>est à renseigner pour chacun des cantons</w:t>
            </w:r>
            <w:r w:rsidR="0015133B" w:rsidRPr="0015133B">
              <w:t>.</w:t>
            </w:r>
          </w:p>
        </w:tc>
      </w:tr>
      <w:tr w:rsidR="0039771C" w:rsidRPr="00E0642D" w:rsidTr="00CC2303">
        <w:trPr>
          <w:cantSplit/>
        </w:trPr>
        <w:tc>
          <w:tcPr>
            <w:tcW w:w="3306" w:type="dxa"/>
            <w:vAlign w:val="center"/>
          </w:tcPr>
          <w:p w:rsidR="0039771C" w:rsidRDefault="0039771C" w:rsidP="002F5852">
            <w:pPr>
              <w:spacing w:before="120" w:after="120"/>
              <w:contextualSpacing/>
              <w:rPr>
                <w:color w:val="000000"/>
              </w:rPr>
            </w:pPr>
            <w:r w:rsidRPr="00F328A5">
              <w:rPr>
                <w:color w:val="000000"/>
              </w:rPr>
              <w:lastRenderedPageBreak/>
              <w:t>Montants garantis en euros</w:t>
            </w:r>
          </w:p>
        </w:tc>
        <w:tc>
          <w:tcPr>
            <w:tcW w:w="1127" w:type="dxa"/>
            <w:vAlign w:val="center"/>
          </w:tcPr>
          <w:p w:rsidR="0039771C" w:rsidRDefault="0039771C" w:rsidP="00756448">
            <w:pPr>
              <w:rPr>
                <w:color w:val="000000"/>
              </w:rPr>
            </w:pPr>
            <w:r>
              <w:rPr>
                <w:color w:val="000000"/>
              </w:rPr>
              <w:t>R1680</w:t>
            </w:r>
          </w:p>
        </w:tc>
        <w:tc>
          <w:tcPr>
            <w:tcW w:w="1129" w:type="dxa"/>
            <w:vAlign w:val="center"/>
          </w:tcPr>
          <w:p w:rsidR="0039771C" w:rsidRDefault="0039771C" w:rsidP="0043788F">
            <w:r>
              <w:t>NA</w:t>
            </w:r>
          </w:p>
        </w:tc>
        <w:tc>
          <w:tcPr>
            <w:tcW w:w="9039" w:type="dxa"/>
            <w:gridSpan w:val="2"/>
            <w:vAlign w:val="center"/>
          </w:tcPr>
          <w:p w:rsidR="0039771C" w:rsidRPr="0015133B" w:rsidRDefault="0039771C" w:rsidP="00AD18D1">
            <w:r w:rsidRPr="0015133B">
              <w:t>Montant de revalorisation garanti sur les supports euros, versé au global sur l’exercice inventorié N au-delà des montants garantis au titre du taux technique.</w:t>
            </w:r>
          </w:p>
          <w:p w:rsidR="0039771C" w:rsidRPr="0015133B" w:rsidRDefault="0039771C" w:rsidP="00AD18D1">
            <w:pPr>
              <w:pStyle w:val="Commentaire"/>
              <w:rPr>
                <w:rFonts w:ascii="Times New Roman" w:hAnsi="Times New Roman"/>
                <w:b/>
              </w:rPr>
            </w:pPr>
            <w:r w:rsidRPr="0015133B">
              <w:rPr>
                <w:rFonts w:ascii="Times New Roman" w:hAnsi="Times New Roman"/>
              </w:rPr>
              <w:t>Le montant de revalorisation doit en outre inclure les montants distribués au PM qui sont sorties dans l’année (rachat totaux ou partiels, arbitrages, terme, décès …)</w:t>
            </w:r>
          </w:p>
          <w:p w:rsidR="0039771C" w:rsidRPr="0015133B" w:rsidRDefault="0039771C" w:rsidP="00AD18D1">
            <w:pPr>
              <w:autoSpaceDE w:val="0"/>
              <w:autoSpaceDN w:val="0"/>
              <w:adjustRightInd w:val="0"/>
            </w:pPr>
            <w:r w:rsidRPr="0015133B">
              <w:t>NB : À titre d’exemple et de manière non exhaustive, il peut s’agir ici des montants versés au titre :</w:t>
            </w:r>
          </w:p>
          <w:p w:rsidR="0039771C" w:rsidRPr="0015133B" w:rsidRDefault="0039771C" w:rsidP="00AD18D1">
            <w:pPr>
              <w:numPr>
                <w:ilvl w:val="0"/>
                <w:numId w:val="18"/>
              </w:numPr>
              <w:autoSpaceDE w:val="0"/>
              <w:autoSpaceDN w:val="0"/>
              <w:adjustRightInd w:val="0"/>
              <w:ind w:left="714" w:hanging="357"/>
            </w:pPr>
            <w:r w:rsidRPr="0015133B">
              <w:t>du taux minimum garanti, au sens de l’</w:t>
            </w:r>
            <w:hyperlink r:id="rId8" w:history="1">
              <w:r w:rsidRPr="0015133B">
                <w:rPr>
                  <w:rStyle w:val="Lienhypertexte"/>
                  <w:color w:val="auto"/>
                </w:rPr>
                <w:t>article A. 132-3 du code des Assurances</w:t>
              </w:r>
            </w:hyperlink>
            <w:r w:rsidRPr="0015133B">
              <w:t> ;</w:t>
            </w:r>
          </w:p>
          <w:p w:rsidR="0039771C" w:rsidRPr="0015133B" w:rsidRDefault="0039771C" w:rsidP="00AD18D1">
            <w:pPr>
              <w:numPr>
                <w:ilvl w:val="0"/>
                <w:numId w:val="18"/>
              </w:numPr>
              <w:autoSpaceDE w:val="0"/>
              <w:autoSpaceDN w:val="0"/>
              <w:adjustRightInd w:val="0"/>
              <w:ind w:left="714" w:hanging="357"/>
            </w:pPr>
            <w:r w:rsidRPr="0015133B">
              <w:t>d’un taux promotionnel ;</w:t>
            </w:r>
          </w:p>
          <w:p w:rsidR="0039771C" w:rsidRPr="0015133B" w:rsidRDefault="0039771C" w:rsidP="0039771C">
            <w:pPr>
              <w:numPr>
                <w:ilvl w:val="0"/>
                <w:numId w:val="18"/>
              </w:numPr>
              <w:autoSpaceDE w:val="0"/>
              <w:autoSpaceDN w:val="0"/>
              <w:adjustRightInd w:val="0"/>
              <w:ind w:left="714" w:hanging="357"/>
            </w:pPr>
            <w:r w:rsidRPr="0015133B">
              <w:t>d’une bonification contractuelle (fidélité …) ;</w:t>
            </w:r>
          </w:p>
          <w:p w:rsidR="0039771C" w:rsidRPr="0015133B" w:rsidRDefault="0039771C" w:rsidP="0039771C">
            <w:pPr>
              <w:numPr>
                <w:ilvl w:val="0"/>
                <w:numId w:val="18"/>
              </w:numPr>
              <w:autoSpaceDE w:val="0"/>
              <w:autoSpaceDN w:val="0"/>
              <w:adjustRightInd w:val="0"/>
              <w:ind w:left="714" w:hanging="357"/>
            </w:pPr>
            <w:r w:rsidRPr="0015133B">
              <w:t>d’une clause contractuelle de participation aux bénéfices.</w:t>
            </w:r>
          </w:p>
        </w:tc>
      </w:tr>
      <w:tr w:rsidR="0039771C" w:rsidRPr="00E0642D" w:rsidTr="00CC2303">
        <w:trPr>
          <w:cantSplit/>
        </w:trPr>
        <w:tc>
          <w:tcPr>
            <w:tcW w:w="3306" w:type="dxa"/>
            <w:vAlign w:val="center"/>
          </w:tcPr>
          <w:p w:rsidR="0039771C" w:rsidRDefault="0039771C" w:rsidP="00003860">
            <w:pPr>
              <w:spacing w:before="120" w:after="120"/>
              <w:contextualSpacing/>
              <w:jc w:val="both"/>
              <w:rPr>
                <w:color w:val="000000"/>
              </w:rPr>
            </w:pPr>
            <w:r w:rsidRPr="00F328A5">
              <w:rPr>
                <w:color w:val="000000"/>
              </w:rPr>
              <w:t>Taux de rendement de l'actif</w:t>
            </w:r>
          </w:p>
        </w:tc>
        <w:tc>
          <w:tcPr>
            <w:tcW w:w="1127" w:type="dxa"/>
            <w:vAlign w:val="center"/>
          </w:tcPr>
          <w:p w:rsidR="0039771C" w:rsidRDefault="0039771C" w:rsidP="00756448">
            <w:pPr>
              <w:rPr>
                <w:color w:val="000000"/>
              </w:rPr>
            </w:pPr>
            <w:r>
              <w:rPr>
                <w:color w:val="000000"/>
              </w:rPr>
              <w:t>R1690</w:t>
            </w:r>
          </w:p>
        </w:tc>
        <w:tc>
          <w:tcPr>
            <w:tcW w:w="1129" w:type="dxa"/>
            <w:vAlign w:val="center"/>
          </w:tcPr>
          <w:p w:rsidR="0039771C" w:rsidRDefault="0039771C" w:rsidP="0043788F">
            <w:r>
              <w:t>NA</w:t>
            </w:r>
          </w:p>
        </w:tc>
        <w:tc>
          <w:tcPr>
            <w:tcW w:w="9039" w:type="dxa"/>
            <w:gridSpan w:val="2"/>
            <w:vAlign w:val="center"/>
          </w:tcPr>
          <w:p w:rsidR="00D564F6" w:rsidRPr="0015133B" w:rsidRDefault="0039771C" w:rsidP="004855F6">
            <w:pPr>
              <w:contextualSpacing/>
              <w:jc w:val="both"/>
            </w:pPr>
            <w:r w:rsidRPr="0015133B">
              <w:t xml:space="preserve">Taux de rendement moyen des actifs attachés à un canton recensé </w:t>
            </w:r>
            <w:r w:rsidR="00D564F6">
              <w:t>égal au produit net financier afférant aux actifs attachés au canton</w:t>
            </w:r>
            <w:r w:rsidR="004855F6">
              <w:t xml:space="preserve"> enregistré à la clôture de l’exercice, divisé par l’encours moyens des actifs correspondants.</w:t>
            </w:r>
          </w:p>
        </w:tc>
      </w:tr>
    </w:tbl>
    <w:p w:rsidR="00A45259" w:rsidRDefault="00A45259" w:rsidP="00F85011">
      <w:pPr>
        <w:pStyle w:val="Paragraphedeliste"/>
        <w:pageBreakBefore/>
        <w:numPr>
          <w:ilvl w:val="0"/>
          <w:numId w:val="4"/>
        </w:numPr>
        <w:spacing w:before="120" w:after="120"/>
        <w:ind w:left="714" w:hanging="357"/>
        <w:jc w:val="both"/>
        <w:rPr>
          <w:rFonts w:ascii="Times New Roman" w:hAnsi="Times New Roman" w:cs="Times New Roman"/>
          <w:b/>
        </w:rPr>
      </w:pPr>
      <w:r w:rsidRPr="00A45259">
        <w:rPr>
          <w:rFonts w:ascii="Times New Roman" w:hAnsi="Times New Roman" w:cs="Times New Roman"/>
          <w:b/>
        </w:rPr>
        <w:lastRenderedPageBreak/>
        <w:t>Compte de résultat vie</w:t>
      </w:r>
      <w:r w:rsidR="00F217AD">
        <w:rPr>
          <w:rFonts w:ascii="Times New Roman" w:hAnsi="Times New Roman" w:cs="Times New Roman"/>
          <w:b/>
        </w:rPr>
        <w:t xml:space="preserve"> par canton</w:t>
      </w:r>
      <w:r w:rsidR="00BE0171">
        <w:rPr>
          <w:rFonts w:ascii="Times New Roman" w:hAnsi="Times New Roman" w:cs="Times New Roman"/>
          <w:b/>
        </w:rPr>
        <w:t xml:space="preserve"> (FC.03.01)</w:t>
      </w:r>
    </w:p>
    <w:p w:rsidR="00434B1E" w:rsidRPr="00A877F7" w:rsidRDefault="00434B1E" w:rsidP="00934998">
      <w:pPr>
        <w:pStyle w:val="Paragraphedeliste"/>
        <w:spacing w:before="120" w:after="120"/>
        <w:jc w:val="both"/>
        <w:rPr>
          <w:rFonts w:ascii="Times New Roman" w:hAnsi="Times New Roman" w:cs="Times New Roman"/>
          <w:b/>
        </w:rPr>
      </w:pPr>
    </w:p>
    <w:p w:rsidR="00A877F7" w:rsidRPr="00845BDF" w:rsidRDefault="00A40F13" w:rsidP="00934998">
      <w:pPr>
        <w:pStyle w:val="Paragraphedeliste"/>
        <w:numPr>
          <w:ilvl w:val="0"/>
          <w:numId w:val="4"/>
        </w:numPr>
        <w:spacing w:before="120" w:after="120"/>
        <w:ind w:left="720"/>
        <w:jc w:val="both"/>
        <w:rPr>
          <w:rFonts w:ascii="Times New Roman" w:hAnsi="Times New Roman" w:cs="Times New Roman"/>
        </w:rPr>
      </w:pPr>
      <w:r w:rsidRPr="00A877F7">
        <w:rPr>
          <w:rFonts w:ascii="Times New Roman" w:hAnsi="Times New Roman" w:cs="Times New Roman"/>
          <w:b/>
        </w:rPr>
        <w:t>Compte de résultat non technique</w:t>
      </w:r>
      <w:r w:rsidR="00F217AD">
        <w:rPr>
          <w:rFonts w:ascii="Times New Roman" w:hAnsi="Times New Roman" w:cs="Times New Roman"/>
          <w:b/>
        </w:rPr>
        <w:t xml:space="preserve"> par canton</w:t>
      </w:r>
      <w:r w:rsidR="00BE0171">
        <w:rPr>
          <w:rFonts w:ascii="Times New Roman" w:hAnsi="Times New Roman" w:cs="Times New Roman"/>
          <w:b/>
        </w:rPr>
        <w:t xml:space="preserve"> (FC.03.03)</w:t>
      </w:r>
    </w:p>
    <w:p w:rsidR="00BF3AEB" w:rsidRDefault="00BF3AEB" w:rsidP="00934998">
      <w:pPr>
        <w:spacing w:before="120" w:after="120" w:line="240" w:lineRule="auto"/>
        <w:contextualSpacing/>
        <w:jc w:val="both"/>
        <w:rPr>
          <w:rFonts w:ascii="Times New Roman" w:eastAsia="Times New Roman" w:hAnsi="Times New Roman" w:cs="Times New Roman"/>
          <w:szCs w:val="20"/>
          <w:lang w:eastAsia="fr-FR"/>
        </w:rPr>
      </w:pPr>
    </w:p>
    <w:p w:rsidR="00F75BCC" w:rsidRPr="00A43746" w:rsidRDefault="00F75BCC" w:rsidP="00F75BCC">
      <w:pPr>
        <w:pStyle w:val="Paragraphedeliste1"/>
        <w:spacing w:before="120" w:after="120"/>
        <w:ind w:left="0"/>
        <w:rPr>
          <w:b/>
          <w:i/>
          <w:u w:val="single"/>
        </w:rPr>
      </w:pPr>
      <w:r w:rsidRPr="00A43746">
        <w:rPr>
          <w:b/>
          <w:i/>
          <w:u w:val="single"/>
        </w:rPr>
        <w:t>Colonnes</w:t>
      </w:r>
    </w:p>
    <w:p w:rsidR="00F75BCC" w:rsidRDefault="00F75BCC" w:rsidP="00F75BCC">
      <w:pPr>
        <w:pStyle w:val="Paragraphedeliste1"/>
        <w:spacing w:before="120" w:after="120"/>
        <w:ind w:left="0"/>
      </w:pPr>
    </w:p>
    <w:p w:rsidR="00F75BCC" w:rsidRDefault="00F75BCC" w:rsidP="00F75BCC">
      <w:pPr>
        <w:pStyle w:val="Paragraphedeliste1"/>
        <w:spacing w:before="120" w:after="120"/>
        <w:ind w:left="0"/>
      </w:pPr>
      <w:r>
        <w:t xml:space="preserve">Les tableaux de ces états présentent une seule colonne qui correspond aux montants à la clôture de l’exercice sur lequel porte le </w:t>
      </w:r>
      <w:proofErr w:type="spellStart"/>
      <w:r>
        <w:t>reporting</w:t>
      </w:r>
      <w:proofErr w:type="spellEnd"/>
      <w:r>
        <w:t xml:space="preserve"> (exercice N). </w:t>
      </w:r>
    </w:p>
    <w:p w:rsidR="00F75BCC" w:rsidRDefault="00F75BCC" w:rsidP="00F75BCC">
      <w:pPr>
        <w:pStyle w:val="Paragraphedeliste1"/>
        <w:spacing w:before="120" w:after="120"/>
        <w:ind w:left="0"/>
      </w:pPr>
    </w:p>
    <w:p w:rsidR="00F75BCC" w:rsidRPr="00A43746" w:rsidRDefault="00F75BCC" w:rsidP="00F75BCC">
      <w:pPr>
        <w:pStyle w:val="Paragraphedeliste1"/>
        <w:spacing w:before="120" w:after="120"/>
        <w:ind w:left="0"/>
        <w:rPr>
          <w:b/>
          <w:i/>
          <w:u w:val="single"/>
        </w:rPr>
      </w:pPr>
      <w:r>
        <w:rPr>
          <w:b/>
          <w:i/>
          <w:u w:val="single"/>
        </w:rPr>
        <w:t>Lign</w:t>
      </w:r>
      <w:r w:rsidRPr="00A43746">
        <w:rPr>
          <w:b/>
          <w:i/>
          <w:u w:val="single"/>
        </w:rPr>
        <w:t>es</w:t>
      </w:r>
    </w:p>
    <w:p w:rsidR="00F75BCC" w:rsidRDefault="00F75BCC" w:rsidP="00934998">
      <w:pPr>
        <w:spacing w:before="120" w:after="120" w:line="240" w:lineRule="auto"/>
        <w:contextualSpacing/>
        <w:jc w:val="both"/>
        <w:rPr>
          <w:rFonts w:ascii="Times New Roman" w:eastAsia="Times New Roman" w:hAnsi="Times New Roman" w:cs="Times New Roman"/>
          <w:szCs w:val="20"/>
          <w:lang w:eastAsia="fr-FR"/>
        </w:rPr>
      </w:pPr>
    </w:p>
    <w:p w:rsidR="00A85770" w:rsidRDefault="00B757E1" w:rsidP="00934998">
      <w:pPr>
        <w:spacing w:before="120" w:after="120" w:line="240" w:lineRule="auto"/>
        <w:contextualSpacing/>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Les états FC.03.01 et FC.03.03 présentent le résultat des opérations techniques Vie et le résultat non technique pour chaque canton légal. </w:t>
      </w:r>
    </w:p>
    <w:p w:rsidR="00BF3AEB" w:rsidRDefault="00B757E1" w:rsidP="00F75BCC">
      <w:pPr>
        <w:pStyle w:val="Paragraphedeliste1"/>
        <w:spacing w:before="120" w:after="180"/>
        <w:ind w:left="0"/>
        <w:contextualSpacing w:val="0"/>
      </w:pPr>
      <w:r>
        <w:t xml:space="preserve">La structure de ces états étant identique à celle des </w:t>
      </w:r>
      <w:r w:rsidR="00223A93">
        <w:t>états FR.03.01 et FR.03.03 (</w:t>
      </w:r>
      <w:r w:rsidR="00F75BCC">
        <w:t>r</w:t>
      </w:r>
      <w:r w:rsidR="001B647A">
        <w:t xml:space="preserve">ésultat technique des opérations Vie et </w:t>
      </w:r>
      <w:r w:rsidR="00FB64A9">
        <w:t>r</w:t>
      </w:r>
      <w:r w:rsidR="001B647A">
        <w:t>ésultat non technique de l’organisme d’assurance)</w:t>
      </w:r>
      <w:r w:rsidR="00223A93">
        <w:t xml:space="preserve">, </w:t>
      </w:r>
      <w:r w:rsidR="001B647A">
        <w:t xml:space="preserve">il convient de se référer aux guides méthodologiques de ces états </w:t>
      </w:r>
      <w:r w:rsidR="00F75BCC">
        <w:t xml:space="preserve">pour obtenir les règles de </w:t>
      </w:r>
      <w:r w:rsidR="00BF3AEB">
        <w:t>raccordement des comptes aux lignes des états</w:t>
      </w:r>
      <w:r w:rsidR="00F75BCC">
        <w:t>.</w:t>
      </w:r>
    </w:p>
    <w:p w:rsidR="00BF3AEB" w:rsidRDefault="00BF3AEB" w:rsidP="00BF3AEB">
      <w:pPr>
        <w:pStyle w:val="Paragraphedeliste1"/>
        <w:spacing w:before="120" w:after="180"/>
        <w:ind w:left="0"/>
        <w:contextualSpacing w:val="0"/>
      </w:pPr>
      <w:r>
        <w:t xml:space="preserve">Les règles de raccordement </w:t>
      </w:r>
      <w:r w:rsidR="00FB64A9">
        <w:t xml:space="preserve">figurant dans les guides méthodologiques </w:t>
      </w:r>
      <w:r>
        <w:t xml:space="preserve">font référence aux numéros des comptes et </w:t>
      </w:r>
      <w:proofErr w:type="spellStart"/>
      <w:r>
        <w:t>sous-comptes</w:t>
      </w:r>
      <w:proofErr w:type="spellEnd"/>
      <w:r>
        <w:t xml:space="preserve"> figurant dans le plan des comptes tel que défini dans le Règlement de l’ANC N°2015-11. Pour </w:t>
      </w:r>
      <w:r w:rsidR="00FB64A9">
        <w:t xml:space="preserve">renseigner les états FC.03.01 et FC.03.03 pour </w:t>
      </w:r>
      <w:r>
        <w:t xml:space="preserve">chaque canton légal, l’organisme doit utiliser les </w:t>
      </w:r>
      <w:proofErr w:type="spellStart"/>
      <w:r>
        <w:t>sous-comptes</w:t>
      </w:r>
      <w:proofErr w:type="spellEnd"/>
      <w:r>
        <w:t xml:space="preserve"> correspondants qu’il a créés dans son plan de comptes dans le cadre de la tenue d’une comptabilité auxiliaire d’affectation. </w:t>
      </w:r>
    </w:p>
    <w:p w:rsidR="00BF3AEB" w:rsidRPr="00934998" w:rsidRDefault="00BF3AEB" w:rsidP="00934998">
      <w:pPr>
        <w:spacing w:before="120" w:after="120" w:line="240" w:lineRule="auto"/>
        <w:contextualSpacing/>
        <w:jc w:val="both"/>
        <w:rPr>
          <w:rFonts w:ascii="Times New Roman" w:eastAsia="Times New Roman" w:hAnsi="Times New Roman" w:cs="Times New Roman"/>
          <w:szCs w:val="20"/>
          <w:lang w:eastAsia="fr-FR"/>
        </w:rPr>
      </w:pPr>
    </w:p>
    <w:p w:rsidR="00CB51C5" w:rsidRDefault="00CB51C5" w:rsidP="0038707F">
      <w:pPr>
        <w:spacing w:before="120" w:after="120" w:line="240" w:lineRule="auto"/>
        <w:contextualSpacing/>
        <w:jc w:val="both"/>
      </w:pPr>
    </w:p>
    <w:p w:rsidR="00CB51C5" w:rsidRPr="006255CA" w:rsidRDefault="00CB51C5" w:rsidP="00CB51C5">
      <w:pPr>
        <w:pStyle w:val="Paragraphedeliste"/>
        <w:ind w:left="1440"/>
        <w:jc w:val="both"/>
        <w:rPr>
          <w:rFonts w:ascii="Times New Roman" w:hAnsi="Times New Roman" w:cs="Times New Roman"/>
          <w:b/>
        </w:rPr>
      </w:pPr>
    </w:p>
    <w:p w:rsidR="002907E0" w:rsidRDefault="002907E0" w:rsidP="0038707F">
      <w:pPr>
        <w:pStyle w:val="Paragraphedeliste"/>
        <w:suppressAutoHyphens/>
        <w:spacing w:after="0" w:line="240" w:lineRule="auto"/>
        <w:rPr>
          <w:rFonts w:ascii="Times New Roman" w:hAnsi="Times New Roman" w:cs="Times New Roman"/>
          <w:b/>
          <w:sz w:val="28"/>
          <w:szCs w:val="28"/>
          <w:u w:val="single"/>
        </w:rPr>
        <w:sectPr w:rsidR="002907E0" w:rsidSect="00895A85">
          <w:pgSz w:w="16838" w:h="11906" w:orient="landscape"/>
          <w:pgMar w:top="1418" w:right="1418" w:bottom="1418" w:left="1418" w:header="709" w:footer="709" w:gutter="0"/>
          <w:cols w:space="708"/>
          <w:docGrid w:linePitch="360"/>
        </w:sectPr>
      </w:pPr>
    </w:p>
    <w:p w:rsidR="00CB51C5" w:rsidRDefault="00A10513" w:rsidP="00CB51C5">
      <w:pPr>
        <w:pStyle w:val="Paragraphedeliste"/>
        <w:numPr>
          <w:ilvl w:val="0"/>
          <w:numId w:val="3"/>
        </w:numPr>
        <w:suppressAutoHyphens/>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w:t>
      </w:r>
      <w:r w:rsidR="00CB51C5" w:rsidRPr="006255CA">
        <w:rPr>
          <w:rFonts w:ascii="Times New Roman" w:hAnsi="Times New Roman" w:cs="Times New Roman"/>
          <w:b/>
          <w:sz w:val="28"/>
          <w:szCs w:val="28"/>
          <w:u w:val="single"/>
        </w:rPr>
        <w:t xml:space="preserve">  de l’état</w:t>
      </w:r>
    </w:p>
    <w:p w:rsidR="00D502C2" w:rsidRPr="00BE58FF" w:rsidRDefault="00BE58FF" w:rsidP="00BE58FF">
      <w:pPr>
        <w:pStyle w:val="Paragraphedeliste"/>
        <w:numPr>
          <w:ilvl w:val="0"/>
          <w:numId w:val="25"/>
        </w:numPr>
        <w:spacing w:before="120" w:after="120"/>
        <w:ind w:firstLine="66"/>
        <w:jc w:val="both"/>
        <w:rPr>
          <w:rFonts w:ascii="Times New Roman" w:hAnsi="Times New Roman" w:cs="Times New Roman"/>
          <w:b/>
        </w:rPr>
      </w:pPr>
      <w:r w:rsidRPr="00BE58FF">
        <w:rPr>
          <w:rFonts w:ascii="Times New Roman" w:hAnsi="Times New Roman" w:cs="Times New Roman"/>
          <w:b/>
        </w:rPr>
        <w:t>Bilan par canton</w:t>
      </w:r>
      <w:r w:rsidR="00990B74">
        <w:rPr>
          <w:rFonts w:ascii="Times New Roman" w:hAnsi="Times New Roman" w:cs="Times New Roman"/>
          <w:b/>
        </w:rPr>
        <w:t xml:space="preserve"> (FC.02.01)</w:t>
      </w:r>
    </w:p>
    <w:p w:rsidR="00584623" w:rsidRDefault="000631FD" w:rsidP="00FB64A9">
      <w:pPr>
        <w:spacing w:before="120" w:after="120"/>
        <w:jc w:val="both"/>
        <w:rPr>
          <w:noProof/>
          <w:lang w:eastAsia="fr-FR"/>
        </w:rPr>
      </w:pPr>
      <w:r w:rsidRPr="000631FD">
        <w:rPr>
          <w:noProof/>
          <w:lang w:eastAsia="fr-FR"/>
        </w:rPr>
        <w:drawing>
          <wp:inline distT="0" distB="0" distL="0" distR="0" wp14:anchorId="569034A0" wp14:editId="753FD21C">
            <wp:extent cx="5759450" cy="8155569"/>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8155569"/>
                    </a:xfrm>
                    <a:prstGeom prst="rect">
                      <a:avLst/>
                    </a:prstGeom>
                    <a:noFill/>
                    <a:ln>
                      <a:noFill/>
                    </a:ln>
                  </pic:spPr>
                </pic:pic>
              </a:graphicData>
            </a:graphic>
          </wp:inline>
        </w:drawing>
      </w:r>
    </w:p>
    <w:p w:rsidR="00584623" w:rsidRDefault="000631FD" w:rsidP="00FB64A9">
      <w:pPr>
        <w:spacing w:before="120" w:after="120"/>
        <w:jc w:val="both"/>
        <w:rPr>
          <w:noProof/>
          <w:lang w:eastAsia="fr-FR"/>
        </w:rPr>
      </w:pPr>
      <w:r w:rsidRPr="000631FD">
        <w:rPr>
          <w:noProof/>
          <w:lang w:eastAsia="fr-FR"/>
        </w:rPr>
        <w:lastRenderedPageBreak/>
        <w:drawing>
          <wp:inline distT="0" distB="0" distL="0" distR="0" wp14:anchorId="1BC60210" wp14:editId="1649E606">
            <wp:extent cx="5759450" cy="8628544"/>
            <wp:effectExtent l="0" t="0" r="0" b="127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8628544"/>
                    </a:xfrm>
                    <a:prstGeom prst="rect">
                      <a:avLst/>
                    </a:prstGeom>
                    <a:noFill/>
                    <a:ln>
                      <a:noFill/>
                    </a:ln>
                  </pic:spPr>
                </pic:pic>
              </a:graphicData>
            </a:graphic>
          </wp:inline>
        </w:drawing>
      </w:r>
    </w:p>
    <w:p w:rsidR="00584623" w:rsidRDefault="00584623" w:rsidP="00FB64A9">
      <w:pPr>
        <w:spacing w:before="120" w:after="120"/>
        <w:jc w:val="both"/>
        <w:rPr>
          <w:noProof/>
          <w:lang w:eastAsia="fr-FR"/>
        </w:rPr>
      </w:pPr>
      <w:r w:rsidRPr="00584623">
        <w:rPr>
          <w:noProof/>
          <w:lang w:eastAsia="fr-FR"/>
        </w:rPr>
        <w:lastRenderedPageBreak/>
        <w:drawing>
          <wp:inline distT="0" distB="0" distL="0" distR="0" wp14:anchorId="49347EBD" wp14:editId="7DEEE65B">
            <wp:extent cx="5759450" cy="830956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309568"/>
                    </a:xfrm>
                    <a:prstGeom prst="rect">
                      <a:avLst/>
                    </a:prstGeom>
                    <a:noFill/>
                    <a:ln>
                      <a:noFill/>
                    </a:ln>
                  </pic:spPr>
                </pic:pic>
              </a:graphicData>
            </a:graphic>
          </wp:inline>
        </w:drawing>
      </w:r>
    </w:p>
    <w:p w:rsidR="00990B74" w:rsidRDefault="00990B74" w:rsidP="00FB64A9">
      <w:pPr>
        <w:spacing w:before="120" w:after="120"/>
        <w:jc w:val="both"/>
      </w:pPr>
    </w:p>
    <w:p w:rsidR="002907E0" w:rsidRDefault="002907E0" w:rsidP="00FB64A9">
      <w:pPr>
        <w:spacing w:before="120" w:after="120"/>
        <w:jc w:val="both"/>
        <w:rPr>
          <w:rFonts w:ascii="Times New Roman" w:hAnsi="Times New Roman" w:cs="Times New Roman"/>
          <w:b/>
        </w:rPr>
      </w:pPr>
    </w:p>
    <w:p w:rsidR="00990B74" w:rsidRDefault="00990B74" w:rsidP="0015133B">
      <w:pPr>
        <w:pStyle w:val="Paragraphedeliste"/>
        <w:pageBreakBefore/>
        <w:numPr>
          <w:ilvl w:val="0"/>
          <w:numId w:val="25"/>
        </w:numPr>
        <w:spacing w:before="120" w:after="120"/>
        <w:ind w:left="357" w:firstLine="68"/>
        <w:jc w:val="both"/>
        <w:rPr>
          <w:rFonts w:ascii="Times New Roman" w:hAnsi="Times New Roman" w:cs="Times New Roman"/>
          <w:b/>
        </w:rPr>
      </w:pPr>
      <w:bookmarkStart w:id="35" w:name="_GoBack"/>
      <w:bookmarkEnd w:id="35"/>
      <w:r>
        <w:rPr>
          <w:rFonts w:ascii="Times New Roman" w:hAnsi="Times New Roman" w:cs="Times New Roman"/>
          <w:b/>
        </w:rPr>
        <w:lastRenderedPageBreak/>
        <w:t>Bilan pour le fonds général (FG.02.01)</w:t>
      </w:r>
    </w:p>
    <w:p w:rsidR="00CA71DC" w:rsidRDefault="002907E0" w:rsidP="00990B74">
      <w:pPr>
        <w:spacing w:before="120" w:after="120"/>
        <w:jc w:val="both"/>
        <w:rPr>
          <w:rFonts w:ascii="Times New Roman" w:hAnsi="Times New Roman" w:cs="Times New Roman"/>
          <w:b/>
        </w:rPr>
      </w:pPr>
      <w:r w:rsidRPr="002907E0">
        <w:rPr>
          <w:noProof/>
          <w:lang w:eastAsia="fr-FR"/>
        </w:rPr>
        <w:drawing>
          <wp:inline distT="0" distB="0" distL="0" distR="0" wp14:anchorId="035FFEB2" wp14:editId="14BAB61A">
            <wp:extent cx="5759450" cy="7238094"/>
            <wp:effectExtent l="0" t="0" r="0" b="127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7238094"/>
                    </a:xfrm>
                    <a:prstGeom prst="rect">
                      <a:avLst/>
                    </a:prstGeom>
                    <a:noFill/>
                    <a:ln>
                      <a:noFill/>
                    </a:ln>
                  </pic:spPr>
                </pic:pic>
              </a:graphicData>
            </a:graphic>
          </wp:inline>
        </w:drawing>
      </w:r>
    </w:p>
    <w:p w:rsidR="002907E0" w:rsidRDefault="001E7B49" w:rsidP="002907E0">
      <w:pPr>
        <w:pageBreakBefore/>
        <w:spacing w:before="120" w:after="120"/>
        <w:jc w:val="both"/>
        <w:rPr>
          <w:rFonts w:ascii="Times New Roman" w:hAnsi="Times New Roman" w:cs="Times New Roman"/>
          <w:b/>
        </w:rPr>
      </w:pPr>
      <w:r w:rsidRPr="001E7B49">
        <w:rPr>
          <w:noProof/>
          <w:lang w:eastAsia="fr-FR"/>
        </w:rPr>
        <w:lastRenderedPageBreak/>
        <w:drawing>
          <wp:inline distT="0" distB="0" distL="0" distR="0" wp14:anchorId="306C3A4B" wp14:editId="43052364">
            <wp:extent cx="5759450" cy="8147941"/>
            <wp:effectExtent l="0" t="0" r="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8147941"/>
                    </a:xfrm>
                    <a:prstGeom prst="rect">
                      <a:avLst/>
                    </a:prstGeom>
                    <a:noFill/>
                    <a:ln>
                      <a:noFill/>
                    </a:ln>
                  </pic:spPr>
                </pic:pic>
              </a:graphicData>
            </a:graphic>
          </wp:inline>
        </w:drawing>
      </w:r>
    </w:p>
    <w:p w:rsidR="002907E0" w:rsidRDefault="002907E0" w:rsidP="00990B74">
      <w:pPr>
        <w:spacing w:before="120" w:after="120"/>
        <w:jc w:val="both"/>
        <w:rPr>
          <w:rFonts w:ascii="Times New Roman" w:hAnsi="Times New Roman" w:cs="Times New Roman"/>
          <w:b/>
        </w:rPr>
      </w:pPr>
    </w:p>
    <w:p w:rsidR="001E7B49" w:rsidRDefault="001E7B49" w:rsidP="00990B74">
      <w:pPr>
        <w:spacing w:before="120" w:after="120"/>
        <w:jc w:val="both"/>
        <w:rPr>
          <w:rFonts w:ascii="Times New Roman" w:hAnsi="Times New Roman" w:cs="Times New Roman"/>
          <w:b/>
        </w:rPr>
      </w:pPr>
    </w:p>
    <w:p w:rsidR="001E7B49" w:rsidRPr="00990B74" w:rsidRDefault="001E7B49" w:rsidP="00990B74">
      <w:pPr>
        <w:spacing w:before="120" w:after="120"/>
        <w:jc w:val="both"/>
        <w:rPr>
          <w:rFonts w:ascii="Times New Roman" w:hAnsi="Times New Roman" w:cs="Times New Roman"/>
          <w:b/>
        </w:rPr>
      </w:pPr>
      <w:r w:rsidRPr="001E7B49">
        <w:rPr>
          <w:noProof/>
          <w:lang w:eastAsia="fr-FR"/>
        </w:rPr>
        <w:lastRenderedPageBreak/>
        <w:drawing>
          <wp:inline distT="0" distB="0" distL="0" distR="0" wp14:anchorId="0239E16C" wp14:editId="01899FB7">
            <wp:extent cx="5759450" cy="5388743"/>
            <wp:effectExtent l="0" t="0" r="0" b="254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5388743"/>
                    </a:xfrm>
                    <a:prstGeom prst="rect">
                      <a:avLst/>
                    </a:prstGeom>
                    <a:noFill/>
                    <a:ln>
                      <a:noFill/>
                    </a:ln>
                  </pic:spPr>
                </pic:pic>
              </a:graphicData>
            </a:graphic>
          </wp:inline>
        </w:drawing>
      </w:r>
    </w:p>
    <w:p w:rsidR="00F217AD" w:rsidRDefault="00F217AD" w:rsidP="0015133B">
      <w:pPr>
        <w:pStyle w:val="Paragraphedeliste"/>
        <w:pageBreakBefore/>
        <w:numPr>
          <w:ilvl w:val="0"/>
          <w:numId w:val="25"/>
        </w:numPr>
        <w:spacing w:before="120" w:after="120"/>
        <w:ind w:left="357" w:firstLine="68"/>
        <w:jc w:val="both"/>
        <w:rPr>
          <w:rFonts w:ascii="Times New Roman" w:hAnsi="Times New Roman" w:cs="Times New Roman"/>
          <w:b/>
        </w:rPr>
      </w:pPr>
      <w:r w:rsidRPr="00F217AD">
        <w:rPr>
          <w:rFonts w:ascii="Times New Roman" w:hAnsi="Times New Roman" w:cs="Times New Roman"/>
          <w:b/>
        </w:rPr>
        <w:lastRenderedPageBreak/>
        <w:t>Compte de résultat vie par canton</w:t>
      </w:r>
      <w:r w:rsidR="00CA71DC">
        <w:rPr>
          <w:rFonts w:ascii="Times New Roman" w:hAnsi="Times New Roman" w:cs="Times New Roman"/>
          <w:b/>
        </w:rPr>
        <w:t xml:space="preserve"> (FC.03.01)</w:t>
      </w:r>
    </w:p>
    <w:p w:rsidR="00FB64A9" w:rsidRDefault="006B0E31" w:rsidP="00FB64A9">
      <w:pPr>
        <w:spacing w:before="120" w:after="120"/>
        <w:jc w:val="both"/>
      </w:pPr>
      <w:r w:rsidRPr="006B0E31">
        <w:rPr>
          <w:noProof/>
          <w:lang w:eastAsia="fr-FR"/>
        </w:rPr>
        <w:drawing>
          <wp:inline distT="0" distB="0" distL="0" distR="0" wp14:anchorId="19BDF548" wp14:editId="277788E6">
            <wp:extent cx="5759450" cy="7290821"/>
            <wp:effectExtent l="0" t="0" r="0" b="571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7290821"/>
                    </a:xfrm>
                    <a:prstGeom prst="rect">
                      <a:avLst/>
                    </a:prstGeom>
                    <a:noFill/>
                    <a:ln>
                      <a:noFill/>
                    </a:ln>
                  </pic:spPr>
                </pic:pic>
              </a:graphicData>
            </a:graphic>
          </wp:inline>
        </w:drawing>
      </w:r>
    </w:p>
    <w:p w:rsidR="00C948F5" w:rsidRDefault="00F217AD" w:rsidP="0015133B">
      <w:pPr>
        <w:pStyle w:val="Paragraphedeliste"/>
        <w:pageBreakBefore/>
        <w:numPr>
          <w:ilvl w:val="0"/>
          <w:numId w:val="25"/>
        </w:numPr>
        <w:spacing w:before="120" w:after="120"/>
        <w:ind w:left="357" w:firstLine="68"/>
        <w:jc w:val="both"/>
        <w:rPr>
          <w:rFonts w:ascii="Times New Roman" w:hAnsi="Times New Roman" w:cs="Times New Roman"/>
          <w:b/>
        </w:rPr>
      </w:pPr>
      <w:r w:rsidRPr="00F217AD">
        <w:rPr>
          <w:rFonts w:ascii="Times New Roman" w:hAnsi="Times New Roman" w:cs="Times New Roman"/>
          <w:b/>
        </w:rPr>
        <w:lastRenderedPageBreak/>
        <w:t>Compte de résultat non technique par canton</w:t>
      </w:r>
      <w:r w:rsidR="00CA71DC">
        <w:rPr>
          <w:rFonts w:ascii="Times New Roman" w:hAnsi="Times New Roman" w:cs="Times New Roman"/>
          <w:b/>
        </w:rPr>
        <w:t xml:space="preserve"> (FC.03.03)</w:t>
      </w:r>
    </w:p>
    <w:p w:rsidR="00CA71DC" w:rsidRDefault="00CA71DC" w:rsidP="00CA71DC">
      <w:pPr>
        <w:pStyle w:val="Paragraphedeliste"/>
        <w:spacing w:before="120" w:after="120"/>
        <w:ind w:left="0"/>
        <w:jc w:val="both"/>
        <w:rPr>
          <w:rFonts w:ascii="Times New Roman" w:hAnsi="Times New Roman" w:cs="Times New Roman"/>
          <w:b/>
        </w:rPr>
      </w:pPr>
    </w:p>
    <w:p w:rsidR="006B0E31" w:rsidRPr="00CA71DC" w:rsidRDefault="00836572" w:rsidP="00CA71DC">
      <w:pPr>
        <w:pStyle w:val="Paragraphedeliste"/>
        <w:spacing w:before="120" w:after="120"/>
        <w:ind w:left="0"/>
        <w:jc w:val="both"/>
        <w:rPr>
          <w:rFonts w:ascii="Times New Roman" w:hAnsi="Times New Roman" w:cs="Times New Roman"/>
          <w:b/>
        </w:rPr>
      </w:pPr>
      <w:r w:rsidRPr="00836572">
        <w:rPr>
          <w:noProof/>
          <w:lang w:eastAsia="fr-FR"/>
        </w:rPr>
        <w:drawing>
          <wp:inline distT="0" distB="0" distL="0" distR="0">
            <wp:extent cx="5630545" cy="3549650"/>
            <wp:effectExtent l="0" t="0" r="8255"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0545" cy="3549650"/>
                    </a:xfrm>
                    <a:prstGeom prst="rect">
                      <a:avLst/>
                    </a:prstGeom>
                    <a:noFill/>
                    <a:ln>
                      <a:noFill/>
                    </a:ln>
                  </pic:spPr>
                </pic:pic>
              </a:graphicData>
            </a:graphic>
          </wp:inline>
        </w:drawing>
      </w:r>
    </w:p>
    <w:sectPr w:rsidR="006B0E31" w:rsidRPr="00CA71DC" w:rsidSect="002907E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0B3B"/>
    <w:multiLevelType w:val="hybridMultilevel"/>
    <w:tmpl w:val="EC368672"/>
    <w:lvl w:ilvl="0" w:tplc="2550E6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CFE1338"/>
    <w:multiLevelType w:val="hybridMultilevel"/>
    <w:tmpl w:val="B7B08612"/>
    <w:lvl w:ilvl="0" w:tplc="6C6829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F526DCF"/>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FBB3D12"/>
    <w:multiLevelType w:val="hybridMultilevel"/>
    <w:tmpl w:val="DA3A94D2"/>
    <w:lvl w:ilvl="0" w:tplc="F40AB47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07C1AD4"/>
    <w:multiLevelType w:val="hybridMultilevel"/>
    <w:tmpl w:val="D06097BC"/>
    <w:lvl w:ilvl="0" w:tplc="B148852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188E42B7"/>
    <w:multiLevelType w:val="hybridMultilevel"/>
    <w:tmpl w:val="16C042E4"/>
    <w:lvl w:ilvl="0" w:tplc="040C000F">
      <w:start w:val="1"/>
      <w:numFmt w:val="decimal"/>
      <w:lvlText w:val="%1."/>
      <w:lvlJc w:val="left"/>
      <w:pPr>
        <w:ind w:left="3600" w:hanging="360"/>
      </w:p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6">
    <w:nsid w:val="231516EC"/>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55287B"/>
    <w:multiLevelType w:val="hybridMultilevel"/>
    <w:tmpl w:val="02F251C2"/>
    <w:lvl w:ilvl="0" w:tplc="ADA62D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5D213E5"/>
    <w:multiLevelType w:val="hybridMultilevel"/>
    <w:tmpl w:val="9E3CFC30"/>
    <w:lvl w:ilvl="0" w:tplc="1910D87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35356FA3"/>
    <w:multiLevelType w:val="hybridMultilevel"/>
    <w:tmpl w:val="CAA6C7FC"/>
    <w:lvl w:ilvl="0" w:tplc="06F8CCC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38FA0D1E"/>
    <w:multiLevelType w:val="hybridMultilevel"/>
    <w:tmpl w:val="E8A0D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BB260BC"/>
    <w:multiLevelType w:val="hybridMultilevel"/>
    <w:tmpl w:val="1C44A210"/>
    <w:lvl w:ilvl="0" w:tplc="EFCC0A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0EF56B8"/>
    <w:multiLevelType w:val="hybridMultilevel"/>
    <w:tmpl w:val="435478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1FA4FDE"/>
    <w:multiLevelType w:val="hybridMultilevel"/>
    <w:tmpl w:val="51D23E82"/>
    <w:lvl w:ilvl="0" w:tplc="24A432E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4570275D"/>
    <w:multiLevelType w:val="hybridMultilevel"/>
    <w:tmpl w:val="4FC824C4"/>
    <w:lvl w:ilvl="0" w:tplc="1930AF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5F45920"/>
    <w:multiLevelType w:val="hybridMultilevel"/>
    <w:tmpl w:val="8BACBF0E"/>
    <w:lvl w:ilvl="0" w:tplc="AD5645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B552EAE"/>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BE0263A"/>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C075A87"/>
    <w:multiLevelType w:val="hybridMultilevel"/>
    <w:tmpl w:val="F9747C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nsid w:val="568A3CC8"/>
    <w:multiLevelType w:val="hybridMultilevel"/>
    <w:tmpl w:val="8910974C"/>
    <w:lvl w:ilvl="0" w:tplc="16A2BB3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59683DEE"/>
    <w:multiLevelType w:val="hybridMultilevel"/>
    <w:tmpl w:val="5A027B4C"/>
    <w:lvl w:ilvl="0" w:tplc="31EA282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F477468"/>
    <w:multiLevelType w:val="hybridMultilevel"/>
    <w:tmpl w:val="4B6CBCB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nsid w:val="65605FF2"/>
    <w:multiLevelType w:val="hybridMultilevel"/>
    <w:tmpl w:val="80B29306"/>
    <w:lvl w:ilvl="0" w:tplc="F22C0FF0">
      <w:start w:val="1"/>
      <w:numFmt w:val="decimal"/>
      <w:lvlText w:val="%1."/>
      <w:lvlJc w:val="left"/>
      <w:pPr>
        <w:ind w:left="3600" w:hanging="360"/>
      </w:pPr>
      <w:rPr>
        <w:b/>
      </w:rPr>
    </w:lvl>
    <w:lvl w:ilvl="1" w:tplc="040C0019">
      <w:start w:val="1"/>
      <w:numFmt w:val="lowerLetter"/>
      <w:lvlText w:val="%2."/>
      <w:lvlJc w:val="left"/>
      <w:pPr>
        <w:ind w:left="4320" w:hanging="360"/>
      </w:pPr>
    </w:lvl>
    <w:lvl w:ilvl="2" w:tplc="040C001B" w:tentative="1">
      <w:start w:val="1"/>
      <w:numFmt w:val="lowerRoman"/>
      <w:lvlText w:val="%3."/>
      <w:lvlJc w:val="right"/>
      <w:pPr>
        <w:ind w:left="5040" w:hanging="180"/>
      </w:pPr>
    </w:lvl>
    <w:lvl w:ilvl="3" w:tplc="040C000F" w:tentative="1">
      <w:start w:val="1"/>
      <w:numFmt w:val="decimal"/>
      <w:lvlText w:val="%4."/>
      <w:lvlJc w:val="left"/>
      <w:pPr>
        <w:ind w:left="5760" w:hanging="360"/>
      </w:pPr>
    </w:lvl>
    <w:lvl w:ilvl="4" w:tplc="040C0019" w:tentative="1">
      <w:start w:val="1"/>
      <w:numFmt w:val="lowerLetter"/>
      <w:lvlText w:val="%5."/>
      <w:lvlJc w:val="left"/>
      <w:pPr>
        <w:ind w:left="6480" w:hanging="360"/>
      </w:pPr>
    </w:lvl>
    <w:lvl w:ilvl="5" w:tplc="040C001B" w:tentative="1">
      <w:start w:val="1"/>
      <w:numFmt w:val="lowerRoman"/>
      <w:lvlText w:val="%6."/>
      <w:lvlJc w:val="right"/>
      <w:pPr>
        <w:ind w:left="7200" w:hanging="180"/>
      </w:pPr>
    </w:lvl>
    <w:lvl w:ilvl="6" w:tplc="040C000F" w:tentative="1">
      <w:start w:val="1"/>
      <w:numFmt w:val="decimal"/>
      <w:lvlText w:val="%7."/>
      <w:lvlJc w:val="left"/>
      <w:pPr>
        <w:ind w:left="7920" w:hanging="360"/>
      </w:pPr>
    </w:lvl>
    <w:lvl w:ilvl="7" w:tplc="040C0019" w:tentative="1">
      <w:start w:val="1"/>
      <w:numFmt w:val="lowerLetter"/>
      <w:lvlText w:val="%8."/>
      <w:lvlJc w:val="left"/>
      <w:pPr>
        <w:ind w:left="8640" w:hanging="360"/>
      </w:pPr>
    </w:lvl>
    <w:lvl w:ilvl="8" w:tplc="040C001B" w:tentative="1">
      <w:start w:val="1"/>
      <w:numFmt w:val="lowerRoman"/>
      <w:lvlText w:val="%9."/>
      <w:lvlJc w:val="right"/>
      <w:pPr>
        <w:ind w:left="9360" w:hanging="180"/>
      </w:pPr>
    </w:lvl>
  </w:abstractNum>
  <w:abstractNum w:abstractNumId="27">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8">
    <w:nsid w:val="7AEE4E70"/>
    <w:multiLevelType w:val="hybridMultilevel"/>
    <w:tmpl w:val="0F1E5FE0"/>
    <w:lvl w:ilvl="0" w:tplc="CA6C4DE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0"/>
  </w:num>
  <w:num w:numId="2">
    <w:abstractNumId w:val="19"/>
  </w:num>
  <w:num w:numId="3">
    <w:abstractNumId w:val="22"/>
  </w:num>
  <w:num w:numId="4">
    <w:abstractNumId w:val="26"/>
  </w:num>
  <w:num w:numId="5">
    <w:abstractNumId w:val="0"/>
  </w:num>
  <w:num w:numId="6">
    <w:abstractNumId w:val="16"/>
  </w:num>
  <w:num w:numId="7">
    <w:abstractNumId w:val="2"/>
  </w:num>
  <w:num w:numId="8">
    <w:abstractNumId w:val="8"/>
  </w:num>
  <w:num w:numId="9">
    <w:abstractNumId w:val="15"/>
  </w:num>
  <w:num w:numId="10">
    <w:abstractNumId w:val="13"/>
  </w:num>
  <w:num w:numId="11">
    <w:abstractNumId w:val="23"/>
  </w:num>
  <w:num w:numId="12">
    <w:abstractNumId w:val="3"/>
  </w:num>
  <w:num w:numId="13">
    <w:abstractNumId w:val="7"/>
  </w:num>
  <w:num w:numId="14">
    <w:abstractNumId w:val="28"/>
  </w:num>
  <w:num w:numId="15">
    <w:abstractNumId w:val="11"/>
  </w:num>
  <w:num w:numId="16">
    <w:abstractNumId w:val="4"/>
  </w:num>
  <w:num w:numId="17">
    <w:abstractNumId w:val="14"/>
  </w:num>
  <w:num w:numId="18">
    <w:abstractNumId w:val="21"/>
  </w:num>
  <w:num w:numId="19">
    <w:abstractNumId w:val="1"/>
  </w:num>
  <w:num w:numId="20">
    <w:abstractNumId w:val="9"/>
  </w:num>
  <w:num w:numId="21">
    <w:abstractNumId w:val="18"/>
  </w:num>
  <w:num w:numId="22">
    <w:abstractNumId w:val="17"/>
  </w:num>
  <w:num w:numId="23">
    <w:abstractNumId w:val="6"/>
  </w:num>
  <w:num w:numId="24">
    <w:abstractNumId w:val="5"/>
  </w:num>
  <w:num w:numId="25">
    <w:abstractNumId w:val="25"/>
  </w:num>
  <w:num w:numId="26">
    <w:abstractNumId w:val="24"/>
  </w:num>
  <w:num w:numId="27">
    <w:abstractNumId w:val="10"/>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56F"/>
    <w:rsid w:val="000035DF"/>
    <w:rsid w:val="00003860"/>
    <w:rsid w:val="000060A1"/>
    <w:rsid w:val="00011294"/>
    <w:rsid w:val="0001527B"/>
    <w:rsid w:val="000176FA"/>
    <w:rsid w:val="00020737"/>
    <w:rsid w:val="000314A2"/>
    <w:rsid w:val="0003501D"/>
    <w:rsid w:val="0004082E"/>
    <w:rsid w:val="00044141"/>
    <w:rsid w:val="000462AB"/>
    <w:rsid w:val="00046C67"/>
    <w:rsid w:val="00053AEB"/>
    <w:rsid w:val="00053EA2"/>
    <w:rsid w:val="000631FD"/>
    <w:rsid w:val="000652EA"/>
    <w:rsid w:val="00065801"/>
    <w:rsid w:val="0007015F"/>
    <w:rsid w:val="00070FE8"/>
    <w:rsid w:val="00071CCA"/>
    <w:rsid w:val="0007218D"/>
    <w:rsid w:val="000769CA"/>
    <w:rsid w:val="00081141"/>
    <w:rsid w:val="00086A75"/>
    <w:rsid w:val="000910D4"/>
    <w:rsid w:val="00091207"/>
    <w:rsid w:val="0009535F"/>
    <w:rsid w:val="000970F8"/>
    <w:rsid w:val="000A2359"/>
    <w:rsid w:val="000A29DD"/>
    <w:rsid w:val="000A33A2"/>
    <w:rsid w:val="000A766D"/>
    <w:rsid w:val="000B168A"/>
    <w:rsid w:val="000B64BB"/>
    <w:rsid w:val="000B6A29"/>
    <w:rsid w:val="000D1AF6"/>
    <w:rsid w:val="000D4165"/>
    <w:rsid w:val="000D7C3C"/>
    <w:rsid w:val="000E3702"/>
    <w:rsid w:val="000E636B"/>
    <w:rsid w:val="001037DF"/>
    <w:rsid w:val="0010589B"/>
    <w:rsid w:val="00107D29"/>
    <w:rsid w:val="00110E66"/>
    <w:rsid w:val="00111849"/>
    <w:rsid w:val="001123F9"/>
    <w:rsid w:val="00116564"/>
    <w:rsid w:val="001264F4"/>
    <w:rsid w:val="00135A03"/>
    <w:rsid w:val="00140F0E"/>
    <w:rsid w:val="00141D3E"/>
    <w:rsid w:val="0014713A"/>
    <w:rsid w:val="00150B0C"/>
    <w:rsid w:val="0015133B"/>
    <w:rsid w:val="00153A26"/>
    <w:rsid w:val="0015437F"/>
    <w:rsid w:val="00157F6E"/>
    <w:rsid w:val="001643F1"/>
    <w:rsid w:val="00167946"/>
    <w:rsid w:val="00173B3F"/>
    <w:rsid w:val="001750F8"/>
    <w:rsid w:val="00180295"/>
    <w:rsid w:val="001812AF"/>
    <w:rsid w:val="001821DB"/>
    <w:rsid w:val="00185211"/>
    <w:rsid w:val="001945FC"/>
    <w:rsid w:val="001A0C54"/>
    <w:rsid w:val="001A2299"/>
    <w:rsid w:val="001A3512"/>
    <w:rsid w:val="001A4D72"/>
    <w:rsid w:val="001A6196"/>
    <w:rsid w:val="001B181E"/>
    <w:rsid w:val="001B376B"/>
    <w:rsid w:val="001B647A"/>
    <w:rsid w:val="001C1CB7"/>
    <w:rsid w:val="001C4228"/>
    <w:rsid w:val="001C636F"/>
    <w:rsid w:val="001C747C"/>
    <w:rsid w:val="001E03B6"/>
    <w:rsid w:val="001E17A2"/>
    <w:rsid w:val="001E1A5E"/>
    <w:rsid w:val="001E488A"/>
    <w:rsid w:val="001E73DB"/>
    <w:rsid w:val="001E7B49"/>
    <w:rsid w:val="001F3718"/>
    <w:rsid w:val="0022097F"/>
    <w:rsid w:val="00223A93"/>
    <w:rsid w:val="002272AA"/>
    <w:rsid w:val="002279D2"/>
    <w:rsid w:val="002318C6"/>
    <w:rsid w:val="00233288"/>
    <w:rsid w:val="0024610C"/>
    <w:rsid w:val="0024639F"/>
    <w:rsid w:val="00247966"/>
    <w:rsid w:val="00252F4F"/>
    <w:rsid w:val="00254C91"/>
    <w:rsid w:val="00257C40"/>
    <w:rsid w:val="002622CC"/>
    <w:rsid w:val="0026452A"/>
    <w:rsid w:val="00271724"/>
    <w:rsid w:val="0027483F"/>
    <w:rsid w:val="00285E50"/>
    <w:rsid w:val="002861B2"/>
    <w:rsid w:val="002907E0"/>
    <w:rsid w:val="00293F27"/>
    <w:rsid w:val="00294B34"/>
    <w:rsid w:val="002A37E4"/>
    <w:rsid w:val="002A7CAC"/>
    <w:rsid w:val="002B5092"/>
    <w:rsid w:val="002B66AC"/>
    <w:rsid w:val="002C4F11"/>
    <w:rsid w:val="002C594B"/>
    <w:rsid w:val="002C63DC"/>
    <w:rsid w:val="002E2AB6"/>
    <w:rsid w:val="002E2D84"/>
    <w:rsid w:val="002E3F92"/>
    <w:rsid w:val="002E4393"/>
    <w:rsid w:val="002E57D2"/>
    <w:rsid w:val="002E5F82"/>
    <w:rsid w:val="002F0C5A"/>
    <w:rsid w:val="002F220F"/>
    <w:rsid w:val="002F3859"/>
    <w:rsid w:val="002F3EF4"/>
    <w:rsid w:val="002F4AA3"/>
    <w:rsid w:val="002F563E"/>
    <w:rsid w:val="002F5852"/>
    <w:rsid w:val="00300F19"/>
    <w:rsid w:val="00303CE9"/>
    <w:rsid w:val="00311B85"/>
    <w:rsid w:val="00317114"/>
    <w:rsid w:val="00317974"/>
    <w:rsid w:val="00323277"/>
    <w:rsid w:val="003264C9"/>
    <w:rsid w:val="003278B9"/>
    <w:rsid w:val="0033001F"/>
    <w:rsid w:val="00333EF0"/>
    <w:rsid w:val="00335029"/>
    <w:rsid w:val="00340C9E"/>
    <w:rsid w:val="0034325E"/>
    <w:rsid w:val="00364625"/>
    <w:rsid w:val="00365571"/>
    <w:rsid w:val="00365CE0"/>
    <w:rsid w:val="003716D0"/>
    <w:rsid w:val="003731DA"/>
    <w:rsid w:val="00374F2F"/>
    <w:rsid w:val="003800DD"/>
    <w:rsid w:val="0038707F"/>
    <w:rsid w:val="00391F46"/>
    <w:rsid w:val="003949D3"/>
    <w:rsid w:val="00396560"/>
    <w:rsid w:val="0039771C"/>
    <w:rsid w:val="003A372B"/>
    <w:rsid w:val="003B3AC1"/>
    <w:rsid w:val="003B59D2"/>
    <w:rsid w:val="003B7FFB"/>
    <w:rsid w:val="003D612B"/>
    <w:rsid w:val="003D7CF1"/>
    <w:rsid w:val="003E2A42"/>
    <w:rsid w:val="003E5EC1"/>
    <w:rsid w:val="003E6740"/>
    <w:rsid w:val="003F147E"/>
    <w:rsid w:val="003F2E70"/>
    <w:rsid w:val="003F6996"/>
    <w:rsid w:val="0040234E"/>
    <w:rsid w:val="00405B5C"/>
    <w:rsid w:val="00406DB1"/>
    <w:rsid w:val="00410507"/>
    <w:rsid w:val="00417CF0"/>
    <w:rsid w:val="00420A19"/>
    <w:rsid w:val="00424A02"/>
    <w:rsid w:val="004262B6"/>
    <w:rsid w:val="00427D8B"/>
    <w:rsid w:val="00434B1E"/>
    <w:rsid w:val="00436ABE"/>
    <w:rsid w:val="00436E1D"/>
    <w:rsid w:val="0043788F"/>
    <w:rsid w:val="004433F5"/>
    <w:rsid w:val="00454862"/>
    <w:rsid w:val="00454D60"/>
    <w:rsid w:val="0045530E"/>
    <w:rsid w:val="00456DB6"/>
    <w:rsid w:val="00460F3A"/>
    <w:rsid w:val="00464BB0"/>
    <w:rsid w:val="004657DC"/>
    <w:rsid w:val="00472169"/>
    <w:rsid w:val="00473B8D"/>
    <w:rsid w:val="00474749"/>
    <w:rsid w:val="00475635"/>
    <w:rsid w:val="004817FE"/>
    <w:rsid w:val="004823C8"/>
    <w:rsid w:val="004855F6"/>
    <w:rsid w:val="0048696F"/>
    <w:rsid w:val="004915A0"/>
    <w:rsid w:val="004A18B9"/>
    <w:rsid w:val="004A1DE1"/>
    <w:rsid w:val="004A56B9"/>
    <w:rsid w:val="004A614E"/>
    <w:rsid w:val="004B36CA"/>
    <w:rsid w:val="004B420C"/>
    <w:rsid w:val="004C3A72"/>
    <w:rsid w:val="004C48F7"/>
    <w:rsid w:val="004C5B33"/>
    <w:rsid w:val="004C6CCB"/>
    <w:rsid w:val="004D00F8"/>
    <w:rsid w:val="004D1376"/>
    <w:rsid w:val="004D1C4E"/>
    <w:rsid w:val="004E0FB2"/>
    <w:rsid w:val="004E21FF"/>
    <w:rsid w:val="004F0663"/>
    <w:rsid w:val="005037E4"/>
    <w:rsid w:val="00504831"/>
    <w:rsid w:val="0051272E"/>
    <w:rsid w:val="0051295F"/>
    <w:rsid w:val="00514F9B"/>
    <w:rsid w:val="0052756F"/>
    <w:rsid w:val="00527E66"/>
    <w:rsid w:val="005435F0"/>
    <w:rsid w:val="00544D14"/>
    <w:rsid w:val="0055054E"/>
    <w:rsid w:val="00551D68"/>
    <w:rsid w:val="0055435C"/>
    <w:rsid w:val="00554DE8"/>
    <w:rsid w:val="005563AB"/>
    <w:rsid w:val="00564E3A"/>
    <w:rsid w:val="00567E09"/>
    <w:rsid w:val="005816D6"/>
    <w:rsid w:val="00582421"/>
    <w:rsid w:val="00583E34"/>
    <w:rsid w:val="00584623"/>
    <w:rsid w:val="00586569"/>
    <w:rsid w:val="005906E2"/>
    <w:rsid w:val="00593A78"/>
    <w:rsid w:val="00593AF0"/>
    <w:rsid w:val="00595421"/>
    <w:rsid w:val="005B1DC3"/>
    <w:rsid w:val="005B1FAB"/>
    <w:rsid w:val="005B2568"/>
    <w:rsid w:val="005B2744"/>
    <w:rsid w:val="005B2C8C"/>
    <w:rsid w:val="005C0530"/>
    <w:rsid w:val="005C1413"/>
    <w:rsid w:val="005C2D2F"/>
    <w:rsid w:val="005C3E35"/>
    <w:rsid w:val="005D2DA7"/>
    <w:rsid w:val="005D694F"/>
    <w:rsid w:val="005D7537"/>
    <w:rsid w:val="005D7E36"/>
    <w:rsid w:val="005E0ED2"/>
    <w:rsid w:val="005E5336"/>
    <w:rsid w:val="005E549A"/>
    <w:rsid w:val="005F01D2"/>
    <w:rsid w:val="005F0B94"/>
    <w:rsid w:val="005F50EA"/>
    <w:rsid w:val="005F65DD"/>
    <w:rsid w:val="005F6F31"/>
    <w:rsid w:val="00600515"/>
    <w:rsid w:val="00605F37"/>
    <w:rsid w:val="0060635D"/>
    <w:rsid w:val="006112B4"/>
    <w:rsid w:val="006156D2"/>
    <w:rsid w:val="00621BAA"/>
    <w:rsid w:val="00623FF7"/>
    <w:rsid w:val="006429A6"/>
    <w:rsid w:val="006435AA"/>
    <w:rsid w:val="0065367B"/>
    <w:rsid w:val="00653781"/>
    <w:rsid w:val="006541DD"/>
    <w:rsid w:val="00655D92"/>
    <w:rsid w:val="006562A8"/>
    <w:rsid w:val="006571D5"/>
    <w:rsid w:val="00657F40"/>
    <w:rsid w:val="00670A17"/>
    <w:rsid w:val="00671864"/>
    <w:rsid w:val="00672EDE"/>
    <w:rsid w:val="006753A4"/>
    <w:rsid w:val="006759D5"/>
    <w:rsid w:val="0067784F"/>
    <w:rsid w:val="00687414"/>
    <w:rsid w:val="00691584"/>
    <w:rsid w:val="00695901"/>
    <w:rsid w:val="00697B0F"/>
    <w:rsid w:val="006A42FA"/>
    <w:rsid w:val="006A4CB6"/>
    <w:rsid w:val="006A5DB1"/>
    <w:rsid w:val="006B0E31"/>
    <w:rsid w:val="006B260E"/>
    <w:rsid w:val="006C3EEF"/>
    <w:rsid w:val="006C44C7"/>
    <w:rsid w:val="006D009D"/>
    <w:rsid w:val="006D15AA"/>
    <w:rsid w:val="006D3CDF"/>
    <w:rsid w:val="006F63FC"/>
    <w:rsid w:val="00700256"/>
    <w:rsid w:val="00703BA5"/>
    <w:rsid w:val="00706B38"/>
    <w:rsid w:val="007131AA"/>
    <w:rsid w:val="00714A9A"/>
    <w:rsid w:val="00717435"/>
    <w:rsid w:val="00721ADF"/>
    <w:rsid w:val="00721C4A"/>
    <w:rsid w:val="0072687E"/>
    <w:rsid w:val="00727B88"/>
    <w:rsid w:val="007356EA"/>
    <w:rsid w:val="00736F03"/>
    <w:rsid w:val="007510D5"/>
    <w:rsid w:val="007514BD"/>
    <w:rsid w:val="00755389"/>
    <w:rsid w:val="00756448"/>
    <w:rsid w:val="007618F7"/>
    <w:rsid w:val="00762CE0"/>
    <w:rsid w:val="00763374"/>
    <w:rsid w:val="00771B7F"/>
    <w:rsid w:val="00772381"/>
    <w:rsid w:val="007757C0"/>
    <w:rsid w:val="007868C3"/>
    <w:rsid w:val="00791A49"/>
    <w:rsid w:val="00793A6D"/>
    <w:rsid w:val="00796D2C"/>
    <w:rsid w:val="007A3898"/>
    <w:rsid w:val="007A7DC6"/>
    <w:rsid w:val="007B352A"/>
    <w:rsid w:val="007B71B0"/>
    <w:rsid w:val="007B7F9F"/>
    <w:rsid w:val="007C2B55"/>
    <w:rsid w:val="007C598F"/>
    <w:rsid w:val="007E0DAB"/>
    <w:rsid w:val="007F27E2"/>
    <w:rsid w:val="007F2F4A"/>
    <w:rsid w:val="007F5D4F"/>
    <w:rsid w:val="00800E1E"/>
    <w:rsid w:val="008163DF"/>
    <w:rsid w:val="00821265"/>
    <w:rsid w:val="00822FA0"/>
    <w:rsid w:val="008232FA"/>
    <w:rsid w:val="00835CA3"/>
    <w:rsid w:val="00836572"/>
    <w:rsid w:val="008412D8"/>
    <w:rsid w:val="00845BDF"/>
    <w:rsid w:val="00847BC8"/>
    <w:rsid w:val="00851F53"/>
    <w:rsid w:val="008615D3"/>
    <w:rsid w:val="008664CB"/>
    <w:rsid w:val="00866B9F"/>
    <w:rsid w:val="0087021D"/>
    <w:rsid w:val="00874D36"/>
    <w:rsid w:val="008771CB"/>
    <w:rsid w:val="00877C4F"/>
    <w:rsid w:val="00881627"/>
    <w:rsid w:val="00885E0C"/>
    <w:rsid w:val="008862F2"/>
    <w:rsid w:val="00890AAE"/>
    <w:rsid w:val="0089240E"/>
    <w:rsid w:val="00895A85"/>
    <w:rsid w:val="008A4DEC"/>
    <w:rsid w:val="008A551F"/>
    <w:rsid w:val="008B1B24"/>
    <w:rsid w:val="008B428C"/>
    <w:rsid w:val="008B54E4"/>
    <w:rsid w:val="008B5E28"/>
    <w:rsid w:val="008B7BAB"/>
    <w:rsid w:val="008D2DA1"/>
    <w:rsid w:val="008D5F6F"/>
    <w:rsid w:val="008E2BA1"/>
    <w:rsid w:val="008E3C7A"/>
    <w:rsid w:val="008E5F2C"/>
    <w:rsid w:val="008F6323"/>
    <w:rsid w:val="00903327"/>
    <w:rsid w:val="0090585A"/>
    <w:rsid w:val="00915D6B"/>
    <w:rsid w:val="00917909"/>
    <w:rsid w:val="009216BD"/>
    <w:rsid w:val="009255ED"/>
    <w:rsid w:val="00926BF7"/>
    <w:rsid w:val="00927780"/>
    <w:rsid w:val="0093031F"/>
    <w:rsid w:val="00930747"/>
    <w:rsid w:val="00934998"/>
    <w:rsid w:val="0093646A"/>
    <w:rsid w:val="009448F9"/>
    <w:rsid w:val="009458EE"/>
    <w:rsid w:val="00947E48"/>
    <w:rsid w:val="00955F33"/>
    <w:rsid w:val="0096057A"/>
    <w:rsid w:val="00961ADC"/>
    <w:rsid w:val="009629EB"/>
    <w:rsid w:val="00970B69"/>
    <w:rsid w:val="0097791D"/>
    <w:rsid w:val="009811BB"/>
    <w:rsid w:val="00982107"/>
    <w:rsid w:val="0098444D"/>
    <w:rsid w:val="009850DC"/>
    <w:rsid w:val="00990B74"/>
    <w:rsid w:val="00994F16"/>
    <w:rsid w:val="00997F02"/>
    <w:rsid w:val="009A64D2"/>
    <w:rsid w:val="009B1E0A"/>
    <w:rsid w:val="009B23A5"/>
    <w:rsid w:val="009B5FDA"/>
    <w:rsid w:val="009C2995"/>
    <w:rsid w:val="009C29B2"/>
    <w:rsid w:val="009C66F3"/>
    <w:rsid w:val="009D02B5"/>
    <w:rsid w:val="009D0FDD"/>
    <w:rsid w:val="009D2F20"/>
    <w:rsid w:val="009D7D06"/>
    <w:rsid w:val="009F04FA"/>
    <w:rsid w:val="009F234D"/>
    <w:rsid w:val="009F5A34"/>
    <w:rsid w:val="009F67EA"/>
    <w:rsid w:val="009F723F"/>
    <w:rsid w:val="00A05020"/>
    <w:rsid w:val="00A05F43"/>
    <w:rsid w:val="00A061C1"/>
    <w:rsid w:val="00A10513"/>
    <w:rsid w:val="00A1052D"/>
    <w:rsid w:val="00A110B9"/>
    <w:rsid w:val="00A12FAB"/>
    <w:rsid w:val="00A13314"/>
    <w:rsid w:val="00A13CFD"/>
    <w:rsid w:val="00A17724"/>
    <w:rsid w:val="00A21C79"/>
    <w:rsid w:val="00A36A80"/>
    <w:rsid w:val="00A36B97"/>
    <w:rsid w:val="00A37609"/>
    <w:rsid w:val="00A40F13"/>
    <w:rsid w:val="00A43746"/>
    <w:rsid w:val="00A439E8"/>
    <w:rsid w:val="00A43E6C"/>
    <w:rsid w:val="00A45259"/>
    <w:rsid w:val="00A47E24"/>
    <w:rsid w:val="00A50B79"/>
    <w:rsid w:val="00A62E31"/>
    <w:rsid w:val="00A63231"/>
    <w:rsid w:val="00A74CF0"/>
    <w:rsid w:val="00A76931"/>
    <w:rsid w:val="00A76D19"/>
    <w:rsid w:val="00A80821"/>
    <w:rsid w:val="00A830B6"/>
    <w:rsid w:val="00A85770"/>
    <w:rsid w:val="00A86BDC"/>
    <w:rsid w:val="00A873C8"/>
    <w:rsid w:val="00A877F7"/>
    <w:rsid w:val="00A92376"/>
    <w:rsid w:val="00A97785"/>
    <w:rsid w:val="00A97C98"/>
    <w:rsid w:val="00AA0ABF"/>
    <w:rsid w:val="00AA3F1A"/>
    <w:rsid w:val="00AC2BEF"/>
    <w:rsid w:val="00AD18D1"/>
    <w:rsid w:val="00AD6A0A"/>
    <w:rsid w:val="00AE3CB3"/>
    <w:rsid w:val="00AE5877"/>
    <w:rsid w:val="00AE6949"/>
    <w:rsid w:val="00AF21A5"/>
    <w:rsid w:val="00AF2D2C"/>
    <w:rsid w:val="00AF52C4"/>
    <w:rsid w:val="00B01B07"/>
    <w:rsid w:val="00B1091E"/>
    <w:rsid w:val="00B133AC"/>
    <w:rsid w:val="00B1356C"/>
    <w:rsid w:val="00B13895"/>
    <w:rsid w:val="00B153CB"/>
    <w:rsid w:val="00B15FB5"/>
    <w:rsid w:val="00B24CD1"/>
    <w:rsid w:val="00B326C2"/>
    <w:rsid w:val="00B345A5"/>
    <w:rsid w:val="00B35CCD"/>
    <w:rsid w:val="00B43C1C"/>
    <w:rsid w:val="00B47063"/>
    <w:rsid w:val="00B479A1"/>
    <w:rsid w:val="00B55041"/>
    <w:rsid w:val="00B55D0D"/>
    <w:rsid w:val="00B575EA"/>
    <w:rsid w:val="00B64B09"/>
    <w:rsid w:val="00B72515"/>
    <w:rsid w:val="00B731E0"/>
    <w:rsid w:val="00B757E1"/>
    <w:rsid w:val="00B77B9A"/>
    <w:rsid w:val="00B81C48"/>
    <w:rsid w:val="00B94888"/>
    <w:rsid w:val="00B96B62"/>
    <w:rsid w:val="00BA2312"/>
    <w:rsid w:val="00BA628A"/>
    <w:rsid w:val="00BA65EC"/>
    <w:rsid w:val="00BA7DAB"/>
    <w:rsid w:val="00BB1345"/>
    <w:rsid w:val="00BB6666"/>
    <w:rsid w:val="00BC1C34"/>
    <w:rsid w:val="00BC1FA3"/>
    <w:rsid w:val="00BC67D3"/>
    <w:rsid w:val="00BD0DC3"/>
    <w:rsid w:val="00BD1E38"/>
    <w:rsid w:val="00BD3F86"/>
    <w:rsid w:val="00BD7960"/>
    <w:rsid w:val="00BE0171"/>
    <w:rsid w:val="00BE58FF"/>
    <w:rsid w:val="00BE79CB"/>
    <w:rsid w:val="00BF04DB"/>
    <w:rsid w:val="00BF3AEB"/>
    <w:rsid w:val="00BF60F9"/>
    <w:rsid w:val="00C0135A"/>
    <w:rsid w:val="00C04B58"/>
    <w:rsid w:val="00C0743A"/>
    <w:rsid w:val="00C15497"/>
    <w:rsid w:val="00C20A84"/>
    <w:rsid w:val="00C24E66"/>
    <w:rsid w:val="00C3110F"/>
    <w:rsid w:val="00C315AD"/>
    <w:rsid w:val="00C331E8"/>
    <w:rsid w:val="00C344F6"/>
    <w:rsid w:val="00C41F9A"/>
    <w:rsid w:val="00C43001"/>
    <w:rsid w:val="00C51885"/>
    <w:rsid w:val="00C53060"/>
    <w:rsid w:val="00C62070"/>
    <w:rsid w:val="00C62B48"/>
    <w:rsid w:val="00C76F42"/>
    <w:rsid w:val="00C843A3"/>
    <w:rsid w:val="00C85735"/>
    <w:rsid w:val="00C86C14"/>
    <w:rsid w:val="00C91956"/>
    <w:rsid w:val="00C948F5"/>
    <w:rsid w:val="00C95F3C"/>
    <w:rsid w:val="00CA1A00"/>
    <w:rsid w:val="00CA1B4D"/>
    <w:rsid w:val="00CA71DC"/>
    <w:rsid w:val="00CB0370"/>
    <w:rsid w:val="00CB51C5"/>
    <w:rsid w:val="00CC0B79"/>
    <w:rsid w:val="00CC13F9"/>
    <w:rsid w:val="00CC2303"/>
    <w:rsid w:val="00CC3C18"/>
    <w:rsid w:val="00CC6BF7"/>
    <w:rsid w:val="00CD0E12"/>
    <w:rsid w:val="00CD1719"/>
    <w:rsid w:val="00CD2126"/>
    <w:rsid w:val="00CD34F5"/>
    <w:rsid w:val="00CF35DA"/>
    <w:rsid w:val="00CF4E29"/>
    <w:rsid w:val="00CF60BB"/>
    <w:rsid w:val="00CF6ED9"/>
    <w:rsid w:val="00D008AB"/>
    <w:rsid w:val="00D03471"/>
    <w:rsid w:val="00D06B13"/>
    <w:rsid w:val="00D13C5F"/>
    <w:rsid w:val="00D201DE"/>
    <w:rsid w:val="00D22B4C"/>
    <w:rsid w:val="00D24EF5"/>
    <w:rsid w:val="00D30879"/>
    <w:rsid w:val="00D32E64"/>
    <w:rsid w:val="00D362C8"/>
    <w:rsid w:val="00D4122D"/>
    <w:rsid w:val="00D45058"/>
    <w:rsid w:val="00D502C2"/>
    <w:rsid w:val="00D564F6"/>
    <w:rsid w:val="00D57A63"/>
    <w:rsid w:val="00D63306"/>
    <w:rsid w:val="00D653FB"/>
    <w:rsid w:val="00D66E8E"/>
    <w:rsid w:val="00D74F9B"/>
    <w:rsid w:val="00D7644F"/>
    <w:rsid w:val="00D80E2B"/>
    <w:rsid w:val="00D8152D"/>
    <w:rsid w:val="00D840B5"/>
    <w:rsid w:val="00DA1E67"/>
    <w:rsid w:val="00DA54C9"/>
    <w:rsid w:val="00DB0951"/>
    <w:rsid w:val="00DB1B44"/>
    <w:rsid w:val="00DB3CEB"/>
    <w:rsid w:val="00DB6C47"/>
    <w:rsid w:val="00DB7170"/>
    <w:rsid w:val="00DC4069"/>
    <w:rsid w:val="00DC58D3"/>
    <w:rsid w:val="00DC6878"/>
    <w:rsid w:val="00DC6C06"/>
    <w:rsid w:val="00DD3C98"/>
    <w:rsid w:val="00DD4E19"/>
    <w:rsid w:val="00DF4B53"/>
    <w:rsid w:val="00DF6CE6"/>
    <w:rsid w:val="00DF79ED"/>
    <w:rsid w:val="00E02FEE"/>
    <w:rsid w:val="00E037B8"/>
    <w:rsid w:val="00E04001"/>
    <w:rsid w:val="00E0642D"/>
    <w:rsid w:val="00E06C6F"/>
    <w:rsid w:val="00E102B4"/>
    <w:rsid w:val="00E13FCA"/>
    <w:rsid w:val="00E1480B"/>
    <w:rsid w:val="00E24A75"/>
    <w:rsid w:val="00E25197"/>
    <w:rsid w:val="00E26969"/>
    <w:rsid w:val="00E3204C"/>
    <w:rsid w:val="00E33111"/>
    <w:rsid w:val="00E33917"/>
    <w:rsid w:val="00E34DB8"/>
    <w:rsid w:val="00E406F0"/>
    <w:rsid w:val="00E764CE"/>
    <w:rsid w:val="00E827F8"/>
    <w:rsid w:val="00E9009D"/>
    <w:rsid w:val="00E953C4"/>
    <w:rsid w:val="00E9579F"/>
    <w:rsid w:val="00E966A1"/>
    <w:rsid w:val="00EA1E4C"/>
    <w:rsid w:val="00EA3EE6"/>
    <w:rsid w:val="00EA6984"/>
    <w:rsid w:val="00EB5737"/>
    <w:rsid w:val="00EB5BA6"/>
    <w:rsid w:val="00EC0562"/>
    <w:rsid w:val="00EC1B11"/>
    <w:rsid w:val="00ED101C"/>
    <w:rsid w:val="00ED24DB"/>
    <w:rsid w:val="00ED718B"/>
    <w:rsid w:val="00EE0442"/>
    <w:rsid w:val="00EE084C"/>
    <w:rsid w:val="00EE6516"/>
    <w:rsid w:val="00EF081F"/>
    <w:rsid w:val="00EF1CDC"/>
    <w:rsid w:val="00F0486E"/>
    <w:rsid w:val="00F05145"/>
    <w:rsid w:val="00F05E8F"/>
    <w:rsid w:val="00F065A5"/>
    <w:rsid w:val="00F111E5"/>
    <w:rsid w:val="00F168AF"/>
    <w:rsid w:val="00F16BC9"/>
    <w:rsid w:val="00F217AD"/>
    <w:rsid w:val="00F21EA1"/>
    <w:rsid w:val="00F224B8"/>
    <w:rsid w:val="00F23067"/>
    <w:rsid w:val="00F31ACD"/>
    <w:rsid w:val="00F328A5"/>
    <w:rsid w:val="00F34DD7"/>
    <w:rsid w:val="00F36458"/>
    <w:rsid w:val="00F37073"/>
    <w:rsid w:val="00F409C6"/>
    <w:rsid w:val="00F4361C"/>
    <w:rsid w:val="00F458C9"/>
    <w:rsid w:val="00F469B8"/>
    <w:rsid w:val="00F50CF4"/>
    <w:rsid w:val="00F536DB"/>
    <w:rsid w:val="00F54248"/>
    <w:rsid w:val="00F57981"/>
    <w:rsid w:val="00F70052"/>
    <w:rsid w:val="00F73C57"/>
    <w:rsid w:val="00F75BCC"/>
    <w:rsid w:val="00F82532"/>
    <w:rsid w:val="00F828F7"/>
    <w:rsid w:val="00F82CBD"/>
    <w:rsid w:val="00F83138"/>
    <w:rsid w:val="00F85011"/>
    <w:rsid w:val="00F85D79"/>
    <w:rsid w:val="00F90645"/>
    <w:rsid w:val="00F90F05"/>
    <w:rsid w:val="00F94B85"/>
    <w:rsid w:val="00FA7130"/>
    <w:rsid w:val="00FB64A9"/>
    <w:rsid w:val="00FC02BE"/>
    <w:rsid w:val="00FC1FAB"/>
    <w:rsid w:val="00FC3BE3"/>
    <w:rsid w:val="00FC6EE0"/>
    <w:rsid w:val="00FC7860"/>
    <w:rsid w:val="00FD3F22"/>
    <w:rsid w:val="00FD4E7A"/>
    <w:rsid w:val="00FD5249"/>
    <w:rsid w:val="00FD62A2"/>
    <w:rsid w:val="00FD6948"/>
    <w:rsid w:val="00FD7AA7"/>
    <w:rsid w:val="00FD7D30"/>
    <w:rsid w:val="00FF01A3"/>
    <w:rsid w:val="00FF09ED"/>
    <w:rsid w:val="00FF2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56F"/>
  </w:style>
  <w:style w:type="paragraph" w:styleId="Titre1">
    <w:name w:val="heading 1"/>
    <w:basedOn w:val="Normal"/>
    <w:next w:val="Normal"/>
    <w:link w:val="Titre1Car"/>
    <w:qFormat/>
    <w:rsid w:val="000035DF"/>
    <w:pPr>
      <w:keepNext/>
      <w:numPr>
        <w:numId w:val="29"/>
      </w:numPr>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0035DF"/>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0035DF"/>
    <w:pPr>
      <w:numPr>
        <w:ilvl w:val="2"/>
      </w:numPr>
      <w:ind w:left="680" w:hanging="680"/>
      <w:outlineLvl w:val="2"/>
    </w:pPr>
    <w:rPr>
      <w:b/>
      <w:sz w:val="24"/>
    </w:rPr>
  </w:style>
  <w:style w:type="paragraph" w:styleId="Titre4">
    <w:name w:val="heading 4"/>
    <w:basedOn w:val="Titre3"/>
    <w:next w:val="Normal"/>
    <w:link w:val="Titre4Car"/>
    <w:qFormat/>
    <w:rsid w:val="000035DF"/>
    <w:pPr>
      <w:numPr>
        <w:ilvl w:val="3"/>
      </w:numPr>
      <w:spacing w:before="240"/>
      <w:ind w:left="794" w:hanging="794"/>
      <w:outlineLvl w:val="3"/>
    </w:pPr>
    <w:rPr>
      <w:b w:val="0"/>
      <w:sz w:val="22"/>
    </w:rPr>
  </w:style>
  <w:style w:type="paragraph" w:styleId="Titre5">
    <w:name w:val="heading 5"/>
    <w:basedOn w:val="Titre4"/>
    <w:link w:val="Titre5Car"/>
    <w:qFormat/>
    <w:rsid w:val="000035DF"/>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56F"/>
    <w:pPr>
      <w:ind w:left="720"/>
      <w:contextualSpacing/>
    </w:pPr>
  </w:style>
  <w:style w:type="paragraph" w:customStyle="1" w:styleId="Paragraphedeliste1">
    <w:name w:val="Paragraphe de liste1"/>
    <w:basedOn w:val="Normal"/>
    <w:rsid w:val="0052756F"/>
    <w:pPr>
      <w:spacing w:after="0" w:line="240" w:lineRule="auto"/>
      <w:ind w:left="720"/>
      <w:contextualSpacing/>
      <w:jc w:val="both"/>
    </w:pPr>
    <w:rPr>
      <w:rFonts w:ascii="Times New Roman" w:eastAsia="Times New Roman" w:hAnsi="Times New Roman" w:cs="Times New Roman"/>
      <w:szCs w:val="20"/>
      <w:lang w:eastAsia="fr-FR"/>
    </w:rPr>
  </w:style>
  <w:style w:type="paragraph" w:styleId="Textedebulles">
    <w:name w:val="Balloon Text"/>
    <w:basedOn w:val="Normal"/>
    <w:link w:val="TextedebullesCar"/>
    <w:uiPriority w:val="99"/>
    <w:semiHidden/>
    <w:unhideWhenUsed/>
    <w:rsid w:val="005275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56F"/>
    <w:rPr>
      <w:rFonts w:ascii="Tahoma" w:hAnsi="Tahoma" w:cs="Tahoma"/>
      <w:sz w:val="16"/>
      <w:szCs w:val="16"/>
    </w:rPr>
  </w:style>
  <w:style w:type="table" w:styleId="Grilledutableau">
    <w:name w:val="Table Grid"/>
    <w:basedOn w:val="TableauNormal"/>
    <w:rsid w:val="009F04F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E3F92"/>
    <w:rPr>
      <w:sz w:val="16"/>
      <w:szCs w:val="16"/>
    </w:rPr>
  </w:style>
  <w:style w:type="paragraph" w:styleId="Commentaire">
    <w:name w:val="annotation text"/>
    <w:basedOn w:val="Normal"/>
    <w:link w:val="CommentaireCar"/>
    <w:uiPriority w:val="99"/>
    <w:unhideWhenUsed/>
    <w:rsid w:val="002E3F92"/>
    <w:pPr>
      <w:suppressAutoHyphens/>
    </w:pPr>
    <w:rPr>
      <w:rFonts w:ascii="Calibri" w:eastAsia="Calibri" w:hAnsi="Calibri" w:cs="Times New Roman"/>
      <w:sz w:val="20"/>
      <w:szCs w:val="20"/>
      <w:lang w:eastAsia="ar-SA"/>
    </w:rPr>
  </w:style>
  <w:style w:type="character" w:customStyle="1" w:styleId="CommentaireCar">
    <w:name w:val="Commentaire Car"/>
    <w:basedOn w:val="Policepardfaut"/>
    <w:link w:val="Commentaire"/>
    <w:uiPriority w:val="99"/>
    <w:rsid w:val="002E3F92"/>
    <w:rPr>
      <w:rFonts w:ascii="Calibri" w:eastAsia="Calibri" w:hAnsi="Calibri" w:cs="Times New Roman"/>
      <w:sz w:val="20"/>
      <w:szCs w:val="20"/>
      <w:lang w:eastAsia="ar-SA"/>
    </w:rPr>
  </w:style>
  <w:style w:type="character" w:styleId="Lienhypertexte">
    <w:name w:val="Hyperlink"/>
    <w:rsid w:val="001A4D72"/>
    <w:rPr>
      <w:color w:val="0000FF"/>
      <w:u w:val="single"/>
    </w:rPr>
  </w:style>
  <w:style w:type="paragraph" w:styleId="Objetducommentaire">
    <w:name w:val="annotation subject"/>
    <w:basedOn w:val="Commentaire"/>
    <w:next w:val="Commentaire"/>
    <w:link w:val="ObjetducommentaireCar"/>
    <w:uiPriority w:val="99"/>
    <w:semiHidden/>
    <w:unhideWhenUsed/>
    <w:rsid w:val="00110E66"/>
    <w:pPr>
      <w:suppressAutoHyphens w:val="0"/>
      <w:spacing w:line="240" w:lineRule="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10E66"/>
    <w:rPr>
      <w:rFonts w:ascii="Calibri" w:eastAsia="Calibri" w:hAnsi="Calibri" w:cs="Times New Roman"/>
      <w:b/>
      <w:bCs/>
      <w:sz w:val="20"/>
      <w:szCs w:val="20"/>
      <w:lang w:eastAsia="ar-SA"/>
    </w:rPr>
  </w:style>
  <w:style w:type="paragraph" w:customStyle="1" w:styleId="Default">
    <w:name w:val="Default"/>
    <w:rsid w:val="005563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rsid w:val="000035DF"/>
    <w:rPr>
      <w:rFonts w:ascii="Arial" w:eastAsia="Times New Roman" w:hAnsi="Arial" w:cs="Times New Roman"/>
      <w:b/>
      <w:sz w:val="36"/>
      <w:szCs w:val="20"/>
      <w:lang w:eastAsia="fr-FR"/>
    </w:rPr>
  </w:style>
  <w:style w:type="character" w:customStyle="1" w:styleId="Titre2Car">
    <w:name w:val="Titre 2 Car"/>
    <w:basedOn w:val="Policepardfaut"/>
    <w:link w:val="Titre2"/>
    <w:rsid w:val="000035DF"/>
    <w:rPr>
      <w:rFonts w:ascii="Arial" w:eastAsia="Times New Roman" w:hAnsi="Arial" w:cs="Times New Roman"/>
      <w:sz w:val="32"/>
      <w:szCs w:val="20"/>
      <w:lang w:eastAsia="fr-FR"/>
    </w:rPr>
  </w:style>
  <w:style w:type="character" w:customStyle="1" w:styleId="Titre3Car">
    <w:name w:val="Titre 3 Car"/>
    <w:basedOn w:val="Policepardfaut"/>
    <w:link w:val="Titre3"/>
    <w:rsid w:val="000035DF"/>
    <w:rPr>
      <w:rFonts w:ascii="Arial" w:eastAsia="Times New Roman" w:hAnsi="Arial" w:cs="Times New Roman"/>
      <w:b/>
      <w:sz w:val="24"/>
      <w:szCs w:val="20"/>
      <w:lang w:eastAsia="fr-FR"/>
    </w:rPr>
  </w:style>
  <w:style w:type="character" w:customStyle="1" w:styleId="Titre4Car">
    <w:name w:val="Titre 4 Car"/>
    <w:basedOn w:val="Policepardfaut"/>
    <w:link w:val="Titre4"/>
    <w:rsid w:val="000035DF"/>
    <w:rPr>
      <w:rFonts w:ascii="Arial" w:eastAsia="Times New Roman" w:hAnsi="Arial" w:cs="Times New Roman"/>
      <w:szCs w:val="20"/>
      <w:lang w:eastAsia="fr-FR"/>
    </w:rPr>
  </w:style>
  <w:style w:type="character" w:customStyle="1" w:styleId="Titre5Car">
    <w:name w:val="Titre 5 Car"/>
    <w:basedOn w:val="Policepardfaut"/>
    <w:link w:val="Titre5"/>
    <w:rsid w:val="000035DF"/>
    <w:rPr>
      <w:rFonts w:ascii="Times New Roman" w:eastAsia="Times New Roman" w:hAnsi="Times New Roman" w:cs="Times New Roman"/>
      <w:b/>
      <w:i/>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56F"/>
  </w:style>
  <w:style w:type="paragraph" w:styleId="Titre1">
    <w:name w:val="heading 1"/>
    <w:basedOn w:val="Normal"/>
    <w:next w:val="Normal"/>
    <w:link w:val="Titre1Car"/>
    <w:qFormat/>
    <w:rsid w:val="000035DF"/>
    <w:pPr>
      <w:keepNext/>
      <w:numPr>
        <w:numId w:val="29"/>
      </w:numPr>
      <w:spacing w:before="480" w:after="240" w:line="240" w:lineRule="auto"/>
      <w:ind w:left="454" w:hanging="454"/>
      <w:outlineLvl w:val="0"/>
    </w:pPr>
    <w:rPr>
      <w:rFonts w:ascii="Arial" w:eastAsia="Times New Roman" w:hAnsi="Arial" w:cs="Times New Roman"/>
      <w:b/>
      <w:sz w:val="36"/>
      <w:szCs w:val="20"/>
      <w:lang w:eastAsia="fr-FR"/>
    </w:rPr>
  </w:style>
  <w:style w:type="paragraph" w:styleId="Titre2">
    <w:name w:val="heading 2"/>
    <w:basedOn w:val="Titre1"/>
    <w:next w:val="Normal"/>
    <w:link w:val="Titre2Car"/>
    <w:qFormat/>
    <w:rsid w:val="000035DF"/>
    <w:pPr>
      <w:numPr>
        <w:ilvl w:val="1"/>
      </w:numPr>
      <w:spacing w:before="360" w:after="120"/>
      <w:ind w:left="624" w:hanging="624"/>
      <w:outlineLvl w:val="1"/>
    </w:pPr>
    <w:rPr>
      <w:b w:val="0"/>
      <w:sz w:val="32"/>
    </w:rPr>
  </w:style>
  <w:style w:type="paragraph" w:styleId="Titre3">
    <w:name w:val="heading 3"/>
    <w:basedOn w:val="Titre2"/>
    <w:next w:val="Normal"/>
    <w:link w:val="Titre3Car"/>
    <w:qFormat/>
    <w:rsid w:val="000035DF"/>
    <w:pPr>
      <w:numPr>
        <w:ilvl w:val="2"/>
      </w:numPr>
      <w:ind w:left="680" w:hanging="680"/>
      <w:outlineLvl w:val="2"/>
    </w:pPr>
    <w:rPr>
      <w:b/>
      <w:sz w:val="24"/>
    </w:rPr>
  </w:style>
  <w:style w:type="paragraph" w:styleId="Titre4">
    <w:name w:val="heading 4"/>
    <w:basedOn w:val="Titre3"/>
    <w:next w:val="Normal"/>
    <w:link w:val="Titre4Car"/>
    <w:qFormat/>
    <w:rsid w:val="000035DF"/>
    <w:pPr>
      <w:numPr>
        <w:ilvl w:val="3"/>
      </w:numPr>
      <w:spacing w:before="240"/>
      <w:ind w:left="794" w:hanging="794"/>
      <w:outlineLvl w:val="3"/>
    </w:pPr>
    <w:rPr>
      <w:b w:val="0"/>
      <w:sz w:val="22"/>
    </w:rPr>
  </w:style>
  <w:style w:type="paragraph" w:styleId="Titre5">
    <w:name w:val="heading 5"/>
    <w:basedOn w:val="Titre4"/>
    <w:link w:val="Titre5Car"/>
    <w:qFormat/>
    <w:rsid w:val="000035DF"/>
    <w:pPr>
      <w:numPr>
        <w:ilvl w:val="4"/>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56F"/>
    <w:pPr>
      <w:ind w:left="720"/>
      <w:contextualSpacing/>
    </w:pPr>
  </w:style>
  <w:style w:type="paragraph" w:customStyle="1" w:styleId="Paragraphedeliste1">
    <w:name w:val="Paragraphe de liste1"/>
    <w:basedOn w:val="Normal"/>
    <w:rsid w:val="0052756F"/>
    <w:pPr>
      <w:spacing w:after="0" w:line="240" w:lineRule="auto"/>
      <w:ind w:left="720"/>
      <w:contextualSpacing/>
      <w:jc w:val="both"/>
    </w:pPr>
    <w:rPr>
      <w:rFonts w:ascii="Times New Roman" w:eastAsia="Times New Roman" w:hAnsi="Times New Roman" w:cs="Times New Roman"/>
      <w:szCs w:val="20"/>
      <w:lang w:eastAsia="fr-FR"/>
    </w:rPr>
  </w:style>
  <w:style w:type="paragraph" w:styleId="Textedebulles">
    <w:name w:val="Balloon Text"/>
    <w:basedOn w:val="Normal"/>
    <w:link w:val="TextedebullesCar"/>
    <w:uiPriority w:val="99"/>
    <w:semiHidden/>
    <w:unhideWhenUsed/>
    <w:rsid w:val="005275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56F"/>
    <w:rPr>
      <w:rFonts w:ascii="Tahoma" w:hAnsi="Tahoma" w:cs="Tahoma"/>
      <w:sz w:val="16"/>
      <w:szCs w:val="16"/>
    </w:rPr>
  </w:style>
  <w:style w:type="table" w:styleId="Grilledutableau">
    <w:name w:val="Table Grid"/>
    <w:basedOn w:val="TableauNormal"/>
    <w:rsid w:val="009F04F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E3F92"/>
    <w:rPr>
      <w:sz w:val="16"/>
      <w:szCs w:val="16"/>
    </w:rPr>
  </w:style>
  <w:style w:type="paragraph" w:styleId="Commentaire">
    <w:name w:val="annotation text"/>
    <w:basedOn w:val="Normal"/>
    <w:link w:val="CommentaireCar"/>
    <w:uiPriority w:val="99"/>
    <w:unhideWhenUsed/>
    <w:rsid w:val="002E3F92"/>
    <w:pPr>
      <w:suppressAutoHyphens/>
    </w:pPr>
    <w:rPr>
      <w:rFonts w:ascii="Calibri" w:eastAsia="Calibri" w:hAnsi="Calibri" w:cs="Times New Roman"/>
      <w:sz w:val="20"/>
      <w:szCs w:val="20"/>
      <w:lang w:eastAsia="ar-SA"/>
    </w:rPr>
  </w:style>
  <w:style w:type="character" w:customStyle="1" w:styleId="CommentaireCar">
    <w:name w:val="Commentaire Car"/>
    <w:basedOn w:val="Policepardfaut"/>
    <w:link w:val="Commentaire"/>
    <w:uiPriority w:val="99"/>
    <w:rsid w:val="002E3F92"/>
    <w:rPr>
      <w:rFonts w:ascii="Calibri" w:eastAsia="Calibri" w:hAnsi="Calibri" w:cs="Times New Roman"/>
      <w:sz w:val="20"/>
      <w:szCs w:val="20"/>
      <w:lang w:eastAsia="ar-SA"/>
    </w:rPr>
  </w:style>
  <w:style w:type="character" w:styleId="Lienhypertexte">
    <w:name w:val="Hyperlink"/>
    <w:rsid w:val="001A4D72"/>
    <w:rPr>
      <w:color w:val="0000FF"/>
      <w:u w:val="single"/>
    </w:rPr>
  </w:style>
  <w:style w:type="paragraph" w:styleId="Objetducommentaire">
    <w:name w:val="annotation subject"/>
    <w:basedOn w:val="Commentaire"/>
    <w:next w:val="Commentaire"/>
    <w:link w:val="ObjetducommentaireCar"/>
    <w:uiPriority w:val="99"/>
    <w:semiHidden/>
    <w:unhideWhenUsed/>
    <w:rsid w:val="00110E66"/>
    <w:pPr>
      <w:suppressAutoHyphens w:val="0"/>
      <w:spacing w:line="240" w:lineRule="auto"/>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10E66"/>
    <w:rPr>
      <w:rFonts w:ascii="Calibri" w:eastAsia="Calibri" w:hAnsi="Calibri" w:cs="Times New Roman"/>
      <w:b/>
      <w:bCs/>
      <w:sz w:val="20"/>
      <w:szCs w:val="20"/>
      <w:lang w:eastAsia="ar-SA"/>
    </w:rPr>
  </w:style>
  <w:style w:type="paragraph" w:customStyle="1" w:styleId="Default">
    <w:name w:val="Default"/>
    <w:rsid w:val="005563A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rsid w:val="000035DF"/>
    <w:rPr>
      <w:rFonts w:ascii="Arial" w:eastAsia="Times New Roman" w:hAnsi="Arial" w:cs="Times New Roman"/>
      <w:b/>
      <w:sz w:val="36"/>
      <w:szCs w:val="20"/>
      <w:lang w:eastAsia="fr-FR"/>
    </w:rPr>
  </w:style>
  <w:style w:type="character" w:customStyle="1" w:styleId="Titre2Car">
    <w:name w:val="Titre 2 Car"/>
    <w:basedOn w:val="Policepardfaut"/>
    <w:link w:val="Titre2"/>
    <w:rsid w:val="000035DF"/>
    <w:rPr>
      <w:rFonts w:ascii="Arial" w:eastAsia="Times New Roman" w:hAnsi="Arial" w:cs="Times New Roman"/>
      <w:sz w:val="32"/>
      <w:szCs w:val="20"/>
      <w:lang w:eastAsia="fr-FR"/>
    </w:rPr>
  </w:style>
  <w:style w:type="character" w:customStyle="1" w:styleId="Titre3Car">
    <w:name w:val="Titre 3 Car"/>
    <w:basedOn w:val="Policepardfaut"/>
    <w:link w:val="Titre3"/>
    <w:rsid w:val="000035DF"/>
    <w:rPr>
      <w:rFonts w:ascii="Arial" w:eastAsia="Times New Roman" w:hAnsi="Arial" w:cs="Times New Roman"/>
      <w:b/>
      <w:sz w:val="24"/>
      <w:szCs w:val="20"/>
      <w:lang w:eastAsia="fr-FR"/>
    </w:rPr>
  </w:style>
  <w:style w:type="character" w:customStyle="1" w:styleId="Titre4Car">
    <w:name w:val="Titre 4 Car"/>
    <w:basedOn w:val="Policepardfaut"/>
    <w:link w:val="Titre4"/>
    <w:rsid w:val="000035DF"/>
    <w:rPr>
      <w:rFonts w:ascii="Arial" w:eastAsia="Times New Roman" w:hAnsi="Arial" w:cs="Times New Roman"/>
      <w:szCs w:val="20"/>
      <w:lang w:eastAsia="fr-FR"/>
    </w:rPr>
  </w:style>
  <w:style w:type="character" w:customStyle="1" w:styleId="Titre5Car">
    <w:name w:val="Titre 5 Car"/>
    <w:basedOn w:val="Policepardfaut"/>
    <w:link w:val="Titre5"/>
    <w:rsid w:val="000035DF"/>
    <w:rPr>
      <w:rFonts w:ascii="Times New Roman" w:eastAsia="Times New Roman" w:hAnsi="Times New Roman" w:cs="Times New Roman"/>
      <w:b/>
      <w:i/>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7531">
      <w:bodyDiv w:val="1"/>
      <w:marLeft w:val="0"/>
      <w:marRight w:val="0"/>
      <w:marTop w:val="0"/>
      <w:marBottom w:val="0"/>
      <w:divBdr>
        <w:top w:val="none" w:sz="0" w:space="0" w:color="auto"/>
        <w:left w:val="none" w:sz="0" w:space="0" w:color="auto"/>
        <w:bottom w:val="none" w:sz="0" w:space="0" w:color="auto"/>
        <w:right w:val="none" w:sz="0" w:space="0" w:color="auto"/>
      </w:divBdr>
    </w:div>
    <w:div w:id="792863006">
      <w:bodyDiv w:val="1"/>
      <w:marLeft w:val="0"/>
      <w:marRight w:val="0"/>
      <w:marTop w:val="0"/>
      <w:marBottom w:val="0"/>
      <w:divBdr>
        <w:top w:val="none" w:sz="0" w:space="0" w:color="auto"/>
        <w:left w:val="none" w:sz="0" w:space="0" w:color="auto"/>
        <w:bottom w:val="none" w:sz="0" w:space="0" w:color="auto"/>
        <w:right w:val="none" w:sz="0" w:space="0" w:color="auto"/>
      </w:divBdr>
      <w:divsChild>
        <w:div w:id="1170412823">
          <w:marLeft w:val="0"/>
          <w:marRight w:val="0"/>
          <w:marTop w:val="0"/>
          <w:marBottom w:val="0"/>
          <w:divBdr>
            <w:top w:val="none" w:sz="0" w:space="0" w:color="auto"/>
            <w:left w:val="none" w:sz="0" w:space="0" w:color="auto"/>
            <w:bottom w:val="none" w:sz="0" w:space="0" w:color="auto"/>
            <w:right w:val="none" w:sz="0" w:space="0" w:color="auto"/>
          </w:divBdr>
          <w:divsChild>
            <w:div w:id="1587493337">
              <w:marLeft w:val="0"/>
              <w:marRight w:val="0"/>
              <w:marTop w:val="0"/>
              <w:marBottom w:val="0"/>
              <w:divBdr>
                <w:top w:val="none" w:sz="0" w:space="0" w:color="auto"/>
                <w:left w:val="none" w:sz="0" w:space="0" w:color="auto"/>
                <w:bottom w:val="none" w:sz="0" w:space="0" w:color="auto"/>
                <w:right w:val="none" w:sz="0" w:space="0" w:color="auto"/>
              </w:divBdr>
              <w:divsChild>
                <w:div w:id="1915820640">
                  <w:marLeft w:val="0"/>
                  <w:marRight w:val="0"/>
                  <w:marTop w:val="0"/>
                  <w:marBottom w:val="0"/>
                  <w:divBdr>
                    <w:top w:val="none" w:sz="0" w:space="0" w:color="auto"/>
                    <w:left w:val="none" w:sz="0" w:space="0" w:color="auto"/>
                    <w:bottom w:val="none" w:sz="0" w:space="0" w:color="auto"/>
                    <w:right w:val="none" w:sz="0" w:space="0" w:color="auto"/>
                  </w:divBdr>
                  <w:divsChild>
                    <w:div w:id="185101900">
                      <w:marLeft w:val="0"/>
                      <w:marRight w:val="0"/>
                      <w:marTop w:val="0"/>
                      <w:marBottom w:val="0"/>
                      <w:divBdr>
                        <w:top w:val="none" w:sz="0" w:space="0" w:color="auto"/>
                        <w:left w:val="none" w:sz="0" w:space="0" w:color="auto"/>
                        <w:bottom w:val="none" w:sz="0" w:space="0" w:color="auto"/>
                        <w:right w:val="none" w:sz="0" w:space="0" w:color="auto"/>
                      </w:divBdr>
                      <w:divsChild>
                        <w:div w:id="1097556349">
                          <w:marLeft w:val="0"/>
                          <w:marRight w:val="0"/>
                          <w:marTop w:val="0"/>
                          <w:marBottom w:val="0"/>
                          <w:divBdr>
                            <w:top w:val="none" w:sz="0" w:space="0" w:color="auto"/>
                            <w:left w:val="none" w:sz="0" w:space="0" w:color="auto"/>
                            <w:bottom w:val="none" w:sz="0" w:space="0" w:color="auto"/>
                            <w:right w:val="none" w:sz="0" w:space="0" w:color="auto"/>
                          </w:divBdr>
                          <w:divsChild>
                            <w:div w:id="1565069725">
                              <w:marLeft w:val="0"/>
                              <w:marRight w:val="0"/>
                              <w:marTop w:val="0"/>
                              <w:marBottom w:val="0"/>
                              <w:divBdr>
                                <w:top w:val="none" w:sz="0" w:space="0" w:color="auto"/>
                                <w:left w:val="none" w:sz="0" w:space="0" w:color="auto"/>
                                <w:bottom w:val="none" w:sz="0" w:space="0" w:color="auto"/>
                                <w:right w:val="none" w:sz="0" w:space="0" w:color="auto"/>
                              </w:divBdr>
                              <w:divsChild>
                                <w:div w:id="41616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54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CodeArticle.do?idArticle=LEGIARTI000006786141&amp;cidTexte=LEGITEXT000006073984&amp;dateTexte=20090619&amp;oldAction=rechCodeArticle" TargetMode="External"/><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image" Target="media/image8.emf"/><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66AB4-333F-4E06-8832-A30A453DC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17B8490D.dotm</Template>
  <TotalTime>9</TotalTime>
  <Pages>22</Pages>
  <Words>4158</Words>
  <Characters>22874</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ACPR</dc:creator>
  <cp:lastModifiedBy>Remy DURON</cp:lastModifiedBy>
  <cp:revision>4</cp:revision>
  <cp:lastPrinted>2017-04-20T13:56:00Z</cp:lastPrinted>
  <dcterms:created xsi:type="dcterms:W3CDTF">2017-08-09T08:53:00Z</dcterms:created>
  <dcterms:modified xsi:type="dcterms:W3CDTF">2017-10-02T13:41:00Z</dcterms:modified>
</cp:coreProperties>
</file>