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930FE" w14:textId="3A98818B" w:rsidR="00593BCC" w:rsidRPr="008B22F2" w:rsidRDefault="00732E96" w:rsidP="00BD7A07">
      <w:pPr>
        <w:rPr>
          <w:rFonts w:ascii="Times New Roman" w:hAnsi="Times New Roman" w:cs="Times New Roman"/>
        </w:rPr>
      </w:pPr>
      <w:r>
        <w:rPr>
          <w:noProof/>
          <w:color w:val="FFFFFF"/>
          <w:lang w:eastAsia="zh-CN"/>
        </w:rPr>
        <w:drawing>
          <wp:inline distT="0" distB="0" distL="0" distR="0" wp14:anchorId="146540B5" wp14:editId="0B701A5A">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24E94E6D"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14:paraId="25727062"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14:paraId="324E2FB3" w14:textId="77777777"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14:paraId="7C88C688" w14:textId="77777777"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proofErr w:type="spellStart"/>
      <w:r w:rsidRPr="00120012">
        <w:rPr>
          <w:i/>
        </w:rPr>
        <w:t>reporting</w:t>
      </w:r>
      <w:proofErr w:type="spellEnd"/>
      <w:r>
        <w:t xml:space="preserve"> (exercice N).</w:t>
      </w:r>
    </w:p>
    <w:p w14:paraId="26354DD0" w14:textId="77777777" w:rsidR="00B733A2" w:rsidRDefault="00B733A2" w:rsidP="00AA2B64">
      <w:pPr>
        <w:pStyle w:val="Paragraphedeliste1"/>
        <w:spacing w:after="120"/>
        <w:ind w:left="0"/>
        <w:contextualSpacing w:val="0"/>
      </w:pPr>
      <w:r>
        <w:t>L’état comprend les tableaux suivants :</w:t>
      </w:r>
    </w:p>
    <w:p w14:paraId="65F6E885" w14:textId="77777777"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14:paraId="4C432CDA" w14:textId="77777777"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14:paraId="481C8EAC" w14:textId="77777777"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14:paraId="0A9A3068" w14:textId="77777777"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14:paraId="583FCA0A" w14:textId="77777777"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14:paraId="2236CDAE" w14:textId="77777777"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14:paraId="2B7D6334" w14:textId="2C5DA6E8"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w:t>
      </w:r>
      <w:r w:rsidR="00C41A1B">
        <w:t>6</w:t>
      </w:r>
      <w:r w:rsidRPr="00291940">
        <w:t xml:space="preserve"> et 201</w:t>
      </w:r>
      <w:r w:rsidR="00C41A1B">
        <w:t>8</w:t>
      </w:r>
      <w:r w:rsidRPr="00291940">
        <w:t>-</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14:paraId="04539750" w14:textId="77777777"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14:paraId="15E08E3D" w14:textId="67CF86B4"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9" w:history="1">
        <w:r w:rsidR="00377921" w:rsidRPr="00F22231">
          <w:rPr>
            <w:rStyle w:val="Lienhypertexte"/>
            <w:color w:val="auto"/>
            <w:szCs w:val="22"/>
            <w:u w:val="none"/>
          </w:rPr>
          <w:t>A.344-2 du Code des assurances</w:t>
        </w:r>
      </w:hyperlink>
      <w:r w:rsidR="00377921" w:rsidRPr="00F22231">
        <w:rPr>
          <w:szCs w:val="22"/>
        </w:rPr>
        <w:t>, l’</w:t>
      </w:r>
      <w:hyperlink r:id="rId10"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1"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14:paraId="62BD7A26" w14:textId="5C3BEE54"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w:t>
      </w:r>
      <w:r w:rsidR="00097824">
        <w:t>e</w:t>
      </w:r>
      <w:r>
        <w:t>s des tableaux suivants :</w:t>
      </w:r>
    </w:p>
    <w:p w14:paraId="1A03E24B" w14:textId="0FBD0086" w:rsidR="00AA2B64" w:rsidRDefault="00AA2B64" w:rsidP="00D74FC6">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rsidR="00D74FC6">
        <w:t xml:space="preserve"> et ne relevant pas d’une comptabilité auxiliaire d’affectation mentionné au </w:t>
      </w:r>
      <w:r w:rsidR="00D74FC6" w:rsidRPr="00D74FC6">
        <w:t>premier alinéa de l'article L. 143-4</w:t>
      </w:r>
      <w:r w:rsidR="00D74FC6">
        <w:t xml:space="preserve"> ou bien </w:t>
      </w:r>
      <w:proofErr w:type="gramStart"/>
      <w:r w:rsidR="00D74FC6">
        <w:t xml:space="preserve">au </w:t>
      </w:r>
      <w:proofErr w:type="spellStart"/>
      <w:r w:rsidR="00D74FC6" w:rsidRPr="00D74FC6">
        <w:t>au</w:t>
      </w:r>
      <w:proofErr w:type="spellEnd"/>
      <w:proofErr w:type="gramEnd"/>
      <w:r w:rsidR="00D74FC6" w:rsidRPr="00D74FC6">
        <w:t xml:space="preserve"> premi</w:t>
      </w:r>
      <w:r w:rsidR="00D74FC6">
        <w:t>er alinéa de l'article L. 142-4</w:t>
      </w:r>
      <w:r>
        <w:t>.</w:t>
      </w:r>
    </w:p>
    <w:p w14:paraId="220D0C99" w14:textId="77777777" w:rsidR="00AA2B64" w:rsidRDefault="00377921" w:rsidP="00AA2B64">
      <w:pPr>
        <w:pStyle w:val="Paragraphedeliste1"/>
        <w:numPr>
          <w:ilvl w:val="1"/>
          <w:numId w:val="20"/>
        </w:numPr>
        <w:spacing w:after="120"/>
        <w:contextualSpacing w:val="0"/>
      </w:pPr>
      <w:r>
        <w:t>P</w:t>
      </w:r>
      <w:r w:rsidR="00AA2B64">
        <w:t xml:space="preserve">ar les organismes exerçant l’activité d’assurance </w:t>
      </w:r>
      <w:proofErr w:type="gramStart"/>
      <w:r w:rsidR="00AA2B64">
        <w:t>non</w:t>
      </w:r>
      <w:r>
        <w:t xml:space="preserve"> </w:t>
      </w:r>
      <w:r w:rsidR="00AA2B64">
        <w:t>vie</w:t>
      </w:r>
      <w:proofErr w:type="gramEnd"/>
      <w:r w:rsidR="00AA2B64">
        <w:t> : FR.13.03.</w:t>
      </w:r>
    </w:p>
    <w:p w14:paraId="69A909A5" w14:textId="77777777"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14:paraId="14E3E466" w14:textId="77777777"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 xml:space="preserve">es activités de succursales EEE/ </w:t>
      </w:r>
      <w:proofErr w:type="gramStart"/>
      <w:r w:rsidR="00D37675" w:rsidRPr="00AA2B64">
        <w:rPr>
          <w:rFonts w:ascii="Times New Roman" w:hAnsi="Times New Roman" w:cs="Times New Roman"/>
        </w:rPr>
        <w:t>hors</w:t>
      </w:r>
      <w:proofErr w:type="gramEnd"/>
      <w:r w:rsidR="00D37675" w:rsidRPr="00AA2B64">
        <w:rPr>
          <w:rFonts w:ascii="Times New Roman" w:hAnsi="Times New Roman" w:cs="Times New Roman"/>
        </w:rPr>
        <w:t xml:space="preserve">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w:t>
      </w:r>
      <w:r w:rsidR="001B3B91" w:rsidRPr="00AA2B64">
        <w:rPr>
          <w:rFonts w:ascii="Times New Roman" w:hAnsi="Times New Roman" w:cs="Times New Roman"/>
        </w:rPr>
        <w:lastRenderedPageBreak/>
        <w:t>représente plus de 5 % de l’activité de l’organisme sur la base d’un double critère portant sur 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14:paraId="05BDCE49"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14:paraId="5D9F86F5"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14:paraId="4C0946EF" w14:textId="77777777"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 xml:space="preserve">FR.13.06 en cas d’activité </w:t>
      </w:r>
      <w:proofErr w:type="gramStart"/>
      <w:r>
        <w:rPr>
          <w:rFonts w:ascii="Times New Roman" w:hAnsi="Times New Roman" w:cs="Times New Roman"/>
        </w:rPr>
        <w:t>non</w:t>
      </w:r>
      <w:r w:rsidR="007046F2">
        <w:rPr>
          <w:rFonts w:ascii="Times New Roman" w:hAnsi="Times New Roman" w:cs="Times New Roman"/>
        </w:rPr>
        <w:t xml:space="preserve"> </w:t>
      </w:r>
      <w:r>
        <w:rPr>
          <w:rFonts w:ascii="Times New Roman" w:hAnsi="Times New Roman" w:cs="Times New Roman"/>
        </w:rPr>
        <w:t>vie</w:t>
      </w:r>
      <w:proofErr w:type="gramEnd"/>
      <w:r>
        <w:rPr>
          <w:rFonts w:ascii="Times New Roman" w:hAnsi="Times New Roman" w:cs="Times New Roman"/>
        </w:rPr>
        <w:t>.</w:t>
      </w:r>
    </w:p>
    <w:p w14:paraId="1AF3282D" w14:textId="77777777" w:rsidR="002639EB" w:rsidRDefault="002639EB" w:rsidP="002639EB">
      <w:pPr>
        <w:pStyle w:val="Paragraphedeliste1"/>
        <w:spacing w:before="120" w:after="120"/>
        <w:ind w:left="0"/>
      </w:pPr>
      <w:r>
        <w:t>Le modèle d’état étant commun à tous les organismes :</w:t>
      </w:r>
    </w:p>
    <w:p w14:paraId="7D5908A8" w14:textId="77777777" w:rsidR="002639EB" w:rsidRDefault="002639EB" w:rsidP="002639EB">
      <w:pPr>
        <w:pStyle w:val="Paragraphedeliste1"/>
        <w:numPr>
          <w:ilvl w:val="0"/>
          <w:numId w:val="8"/>
        </w:numPr>
        <w:spacing w:before="120" w:after="120"/>
      </w:pPr>
      <w:proofErr w:type="gramStart"/>
      <w:r>
        <w:t>des</w:t>
      </w:r>
      <w:proofErr w:type="gramEnd"/>
      <w:r>
        <w:t xml:space="preserve"> différences de libellés de postes peuvent se présenter par rapport aux modèles d’états propres à certains organismes ;</w:t>
      </w:r>
    </w:p>
    <w:p w14:paraId="5BAE0BB7" w14:textId="77777777" w:rsidR="002639EB" w:rsidRDefault="002639EB" w:rsidP="002639EB">
      <w:pPr>
        <w:pStyle w:val="Paragraphedeliste1"/>
        <w:numPr>
          <w:ilvl w:val="0"/>
          <w:numId w:val="8"/>
        </w:numPr>
        <w:spacing w:before="120" w:after="120"/>
      </w:pPr>
      <w:proofErr w:type="gramStart"/>
      <w:r>
        <w:t>certains</w:t>
      </w:r>
      <w:proofErr w:type="gramEnd"/>
      <w:r>
        <w:t xml:space="preserve"> postes sont spécifiques aux mutuelles et aux institutions de prévoyance.</w:t>
      </w:r>
    </w:p>
    <w:p w14:paraId="3F0460E5" w14:textId="77777777" w:rsidR="005F3FFC" w:rsidRDefault="005F3FFC" w:rsidP="0083378A">
      <w:pPr>
        <w:pStyle w:val="Paragraphedeliste1"/>
        <w:ind w:left="0"/>
      </w:pPr>
    </w:p>
    <w:p w14:paraId="2605FCDF" w14:textId="77777777"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14:paraId="4EC2BC05" w14:textId="77777777" w:rsidR="00B733A2" w:rsidRDefault="00B733A2" w:rsidP="0083378A">
      <w:pPr>
        <w:spacing w:after="0"/>
        <w:jc w:val="both"/>
        <w:rPr>
          <w:rFonts w:ascii="Times New Roman" w:hAnsi="Times New Roman" w:cs="Times New Roman"/>
        </w:rPr>
      </w:pPr>
    </w:p>
    <w:p w14:paraId="1FB3F0D2"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14:paraId="552A7C6F" w14:textId="77777777" w:rsidR="0083378A" w:rsidRPr="0083378A" w:rsidRDefault="0083378A" w:rsidP="0083378A">
      <w:pPr>
        <w:spacing w:after="0"/>
        <w:jc w:val="both"/>
        <w:rPr>
          <w:rFonts w:ascii="Times New Roman" w:hAnsi="Times New Roman" w:cs="Times New Roman"/>
        </w:rPr>
      </w:pPr>
    </w:p>
    <w:p w14:paraId="59F4877D"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14:paraId="14FEA619" w14:textId="77777777" w:rsidR="00D37675" w:rsidRPr="006255CA" w:rsidRDefault="00593BCC" w:rsidP="0083378A">
      <w:pPr>
        <w:pStyle w:val="Paragraphedeliste1"/>
        <w:spacing w:after="120"/>
        <w:ind w:left="0"/>
      </w:pPr>
      <w:r>
        <w:br w:type="page"/>
      </w:r>
    </w:p>
    <w:p w14:paraId="0836BED7" w14:textId="77777777" w:rsidR="00642D17" w:rsidRPr="00D25BE0" w:rsidRDefault="00642D17" w:rsidP="00D74FC6">
      <w:pPr>
        <w:pStyle w:val="Titre1"/>
      </w:pPr>
      <w:r w:rsidRPr="00D25BE0">
        <w:lastRenderedPageBreak/>
        <w:t>Utilisation de l’état</w:t>
      </w:r>
    </w:p>
    <w:p w14:paraId="3743E299" w14:textId="77777777" w:rsidR="00642D17" w:rsidRPr="006255CA" w:rsidRDefault="00642D17" w:rsidP="00642D17">
      <w:pPr>
        <w:pStyle w:val="Paragraphedeliste1"/>
        <w:ind w:left="0"/>
        <w:rPr>
          <w:b/>
        </w:rPr>
      </w:pPr>
    </w:p>
    <w:p w14:paraId="4258CCAB" w14:textId="77777777"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14:paraId="63B081BA" w14:textId="77777777"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14:paraId="056DB2F6" w14:textId="77777777" w:rsidR="003870CB" w:rsidRDefault="003870CB" w:rsidP="005F3FFC">
      <w:pPr>
        <w:pStyle w:val="Paragraphedeliste1"/>
        <w:numPr>
          <w:ilvl w:val="0"/>
          <w:numId w:val="8"/>
        </w:numPr>
        <w:spacing w:before="120" w:after="120"/>
        <w:contextualSpacing w:val="0"/>
      </w:pPr>
      <w:proofErr w:type="gramStart"/>
      <w:r w:rsidRPr="008B22F2">
        <w:t>en</w:t>
      </w:r>
      <w:proofErr w:type="gramEnd"/>
      <w:r w:rsidRPr="008B22F2">
        <w:t xml:space="preserve"> assurances de personnes, les garanties de dommages corporels sont toujours dissociées des garanties en cas de vie ou de décès ;</w:t>
      </w:r>
    </w:p>
    <w:p w14:paraId="6C7CDBE8" w14:textId="34340061" w:rsidR="00D5401F" w:rsidRDefault="003870CB" w:rsidP="00891BB1">
      <w:pPr>
        <w:pStyle w:val="Paragraphedeliste1"/>
        <w:numPr>
          <w:ilvl w:val="0"/>
          <w:numId w:val="8"/>
        </w:numPr>
        <w:spacing w:before="120" w:after="120"/>
        <w:contextualSpacing w:val="0"/>
      </w:pPr>
      <w:proofErr w:type="gramStart"/>
      <w:r w:rsidRPr="008B22F2">
        <w:t>en</w:t>
      </w:r>
      <w:proofErr w:type="gramEnd"/>
      <w:r w:rsidRPr="008B22F2">
        <w:t xml:space="preserve"> assurance non</w:t>
      </w:r>
      <w:r w:rsidR="004D14E7">
        <w:t xml:space="preserve"> </w:t>
      </w:r>
      <w:r w:rsidRPr="008B22F2">
        <w:t>vie</w:t>
      </w:r>
      <w:r w:rsidR="00D5401F">
        <w:t> :</w:t>
      </w:r>
    </w:p>
    <w:p w14:paraId="5C773A8B" w14:textId="6146F678" w:rsidR="00082A56" w:rsidRDefault="003870CB" w:rsidP="00D5401F">
      <w:pPr>
        <w:pStyle w:val="Paragraphedeliste1"/>
        <w:numPr>
          <w:ilvl w:val="1"/>
          <w:numId w:val="8"/>
        </w:numPr>
        <w:spacing w:before="120" w:after="120"/>
        <w:contextualSpacing w:val="0"/>
      </w:pPr>
      <w:proofErr w:type="gramStart"/>
      <w:r w:rsidRPr="008B22F2">
        <w:t>les</w:t>
      </w:r>
      <w:proofErr w:type="gramEnd"/>
      <w:r w:rsidRPr="008B22F2">
        <w:t xml:space="preserve"> garanties contre les catastrophes naturelles</w:t>
      </w:r>
      <w:r w:rsidR="00891BB1">
        <w:t xml:space="preserve">, </w:t>
      </w:r>
      <w:r w:rsidRPr="008B22F2">
        <w:t xml:space="preserve">sont dissociées du reste du contrat. </w:t>
      </w:r>
    </w:p>
    <w:p w14:paraId="479934A1" w14:textId="2A6D9EB3" w:rsidR="00E01F06" w:rsidRPr="007B4199" w:rsidRDefault="00E01F06" w:rsidP="00E01F06">
      <w:pPr>
        <w:pStyle w:val="Paragraphedeliste1"/>
        <w:numPr>
          <w:ilvl w:val="1"/>
          <w:numId w:val="8"/>
        </w:numPr>
        <w:spacing w:before="120" w:after="120"/>
        <w:rPr>
          <w:color w:val="000000" w:themeColor="text1"/>
        </w:rPr>
      </w:pPr>
      <w:proofErr w:type="gramStart"/>
      <w:r w:rsidRPr="007B4199">
        <w:rPr>
          <w:iCs/>
          <w:color w:val="000000" w:themeColor="text1"/>
        </w:rPr>
        <w:t>les</w:t>
      </w:r>
      <w:proofErr w:type="gramEnd"/>
      <w:r w:rsidRPr="007B4199">
        <w:rPr>
          <w:iCs/>
          <w:color w:val="000000" w:themeColor="text1"/>
        </w:rPr>
        <w:t xml:space="preserve"> garanties optionnelles complémentaires indemnisant les dommages aux biens et les pertes pécuniaires consécutifs aux atteintes aux systèmes d’information sont dissociées du reste du contrat. </w:t>
      </w:r>
    </w:p>
    <w:p w14:paraId="650DC2A8" w14:textId="77777777"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14:paraId="5BF190E7" w14:textId="77777777" w:rsidR="005F3FFC" w:rsidRDefault="005F3FFC" w:rsidP="005F3FFC">
      <w:pPr>
        <w:spacing w:after="120"/>
        <w:jc w:val="both"/>
        <w:rPr>
          <w:rFonts w:ascii="Times New Roman" w:hAnsi="Times New Roman" w:cs="Times New Roman"/>
        </w:rPr>
      </w:pPr>
      <w:proofErr w:type="gramStart"/>
      <w:r>
        <w:rPr>
          <w:rFonts w:ascii="Times New Roman" w:hAnsi="Times New Roman" w:cs="Times New Roman"/>
        </w:rPr>
        <w:t>Les garanties frais</w:t>
      </w:r>
      <w:proofErr w:type="gramEnd"/>
      <w:r>
        <w:rPr>
          <w:rFonts w:ascii="Times New Roman" w:hAnsi="Times New Roman" w:cs="Times New Roman"/>
        </w:rPr>
        <w:t xml:space="preserve"> de soins, en tant que garantie principale ou accessoire, sont à renseigner dans la sous-catégorie « frais de soins » des catégories « dommages corporels » concernées.</w:t>
      </w:r>
    </w:p>
    <w:p w14:paraId="5D50E102" w14:textId="1FD8D319"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tableaux de l’état 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14:paraId="02D4E392" w14:textId="77777777" w:rsidR="003870CB" w:rsidRPr="006255CA" w:rsidRDefault="003870CB" w:rsidP="00642D17">
      <w:pPr>
        <w:pStyle w:val="Paragraphedeliste1"/>
        <w:ind w:left="0"/>
        <w:rPr>
          <w:b/>
        </w:rPr>
      </w:pPr>
    </w:p>
    <w:p w14:paraId="3C2B0359" w14:textId="77777777" w:rsidR="00DF19FB" w:rsidRPr="00D25BE0" w:rsidRDefault="008F4DA2" w:rsidP="00D74FC6">
      <w:pPr>
        <w:pStyle w:val="Titre2"/>
      </w:pPr>
      <w:r w:rsidRPr="00D25BE0">
        <w:t>Colonnes</w:t>
      </w:r>
    </w:p>
    <w:p w14:paraId="592C46B9" w14:textId="77777777"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14:paraId="12A20C70" w14:textId="5C271E21"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14:paraId="6DC3E75F" w14:textId="52E393AF" w:rsidR="00F125A5" w:rsidRDefault="00656C8B" w:rsidP="00F125A5">
      <w:pPr>
        <w:pStyle w:val="Paragraphedeliste"/>
        <w:spacing w:before="120" w:after="120"/>
        <w:jc w:val="both"/>
        <w:rPr>
          <w:rFonts w:ascii="Times New Roman" w:hAnsi="Times New Roman" w:cs="Times New Roman"/>
        </w:rPr>
      </w:pPr>
      <w:r w:rsidRPr="00656C8B">
        <w:rPr>
          <w:rFonts w:ascii="Times New Roman" w:hAnsi="Times New Roman" w:cs="Times New Roman"/>
          <w:noProof/>
          <w:lang w:eastAsia="zh-CN"/>
        </w:rPr>
        <w:drawing>
          <wp:inline distT="0" distB="0" distL="0" distR="0" wp14:anchorId="521C0801" wp14:editId="62D3379C">
            <wp:extent cx="4749814" cy="662474"/>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27010" cy="673241"/>
                    </a:xfrm>
                    <a:prstGeom prst="rect">
                      <a:avLst/>
                    </a:prstGeom>
                  </pic:spPr>
                </pic:pic>
              </a:graphicData>
            </a:graphic>
          </wp:inline>
        </w:drawing>
      </w:r>
    </w:p>
    <w:p w14:paraId="0F901AAE" w14:textId="0D07324C"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 xml:space="preserve">Les « affaires </w:t>
      </w:r>
      <w:r w:rsidR="00656C8B">
        <w:rPr>
          <w:rFonts w:ascii="Times New Roman" w:hAnsi="Times New Roman" w:cs="Times New Roman"/>
        </w:rPr>
        <w:t>directes</w:t>
      </w:r>
      <w:r>
        <w:rPr>
          <w:rFonts w:ascii="Times New Roman" w:hAnsi="Times New Roman" w:cs="Times New Roman"/>
        </w:rPr>
        <w:t> » doivent être égales à la somme des deux éléments du « a</w:t>
      </w:r>
      <w:r w:rsidRPr="00A37B0F">
        <w:rPr>
          <w:rFonts w:ascii="Times New Roman" w:hAnsi="Times New Roman" w:cs="Times New Roman"/>
        </w:rPr>
        <w:t>ffaires directes hors engagements pris en substitution</w:t>
      </w:r>
      <w:r>
        <w:rPr>
          <w:rFonts w:ascii="Times New Roman" w:hAnsi="Times New Roman" w:cs="Times New Roman"/>
        </w:rPr>
        <w:t> » + « a</w:t>
      </w:r>
      <w:r w:rsidRPr="00A37B0F">
        <w:rPr>
          <w:rFonts w:ascii="Times New Roman" w:hAnsi="Times New Roman" w:cs="Times New Roman"/>
        </w:rPr>
        <w:t>ffaires prises en substitution</w:t>
      </w:r>
      <w:r>
        <w:rPr>
          <w:rFonts w:ascii="Times New Roman" w:hAnsi="Times New Roman" w:cs="Times New Roman"/>
        </w:rPr>
        <w:t> »).</w:t>
      </w:r>
    </w:p>
    <w:p w14:paraId="265C3FBB" w14:textId="54B5C614"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 xml:space="preserve">Des contrôles automatiques sont associés à la déclaration de ces informations (par exemple, dans FR.13.01 : </w:t>
      </w:r>
      <w:r w:rsidR="00656C8B">
        <w:rPr>
          <w:rFonts w:ascii="Times New Roman" w:hAnsi="Times New Roman" w:cs="Times New Roman"/>
        </w:rPr>
        <w:t xml:space="preserve">C0050 </w:t>
      </w:r>
      <w:r>
        <w:rPr>
          <w:rFonts w:ascii="Times New Roman" w:hAnsi="Times New Roman" w:cs="Times New Roman"/>
        </w:rPr>
        <w:t>= C0020 + C0030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14:paraId="3C05BD74" w14:textId="20ECCA2E"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colonne C1070 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w:t>
      </w:r>
      <w:r w:rsidR="00B15294">
        <w:rPr>
          <w:rFonts w:ascii="Times New Roman" w:hAnsi="Times New Roman" w:cs="Times New Roman"/>
        </w:rPr>
        <w:t xml:space="preserve">+ C0463 + C0472 </w:t>
      </w:r>
      <w:r w:rsidR="00060387" w:rsidRPr="00060387">
        <w:rPr>
          <w:rFonts w:ascii="Times New Roman" w:hAnsi="Times New Roman" w:cs="Times New Roman"/>
        </w:rPr>
        <w:t xml:space="preserve">+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B15294">
        <w:rPr>
          <w:rFonts w:ascii="Times New Roman" w:hAnsi="Times New Roman" w:cs="Times New Roman"/>
        </w:rPr>
        <w:t>+ C1003 + C1012 + C1021 + C1030</w:t>
      </w:r>
      <w:r w:rsidR="00060387">
        <w:rPr>
          <w:rFonts w:ascii="Times New Roman" w:hAnsi="Times New Roman" w:cs="Times New Roman"/>
        </w:rPr>
        <w:t>)</w:t>
      </w:r>
      <w:r>
        <w:rPr>
          <w:rFonts w:ascii="Times New Roman" w:hAnsi="Times New Roman" w:cs="Times New Roman"/>
        </w:rPr>
        <w:t>. Le détail de ces contrôles n’est ainsi pas non plus repris dans le descriptif ci-dessous mais dans la documentation technique mise à disposition par l’ACPR.</w:t>
      </w:r>
    </w:p>
    <w:p w14:paraId="4341E0C9" w14:textId="77777777"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14:paraId="51594A19" w14:textId="77777777" w:rsidR="00222B5C" w:rsidRPr="00D74FC6" w:rsidRDefault="008F4DA2" w:rsidP="00D74FC6">
      <w:pPr>
        <w:pStyle w:val="Titre3"/>
      </w:pPr>
      <w:r w:rsidRPr="00C41A1B">
        <w:lastRenderedPageBreak/>
        <w:t>Compte de résultat par catégorie ministérielle relatif à la vie-capitalisation (FR.13.01 et FR.13.04)</w:t>
      </w:r>
    </w:p>
    <w:p w14:paraId="697C7B12" w14:textId="77777777"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14:paraId="552B4C1B" w14:textId="77777777" w:rsidTr="00C6365C">
        <w:trPr>
          <w:cantSplit/>
          <w:trHeight w:val="509"/>
          <w:tblHeader/>
        </w:trPr>
        <w:tc>
          <w:tcPr>
            <w:tcW w:w="2093" w:type="dxa"/>
            <w:vMerge w:val="restart"/>
            <w:hideMark/>
          </w:tcPr>
          <w:p w14:paraId="678A4125" w14:textId="77777777" w:rsidR="007812F8" w:rsidRPr="006255CA" w:rsidRDefault="007812F8">
            <w:pPr>
              <w:jc w:val="center"/>
              <w:rPr>
                <w:b/>
                <w:bCs/>
                <w:color w:val="000000"/>
              </w:rPr>
            </w:pPr>
            <w:r w:rsidRPr="006255CA">
              <w:rPr>
                <w:b/>
                <w:bCs/>
                <w:color w:val="000000"/>
              </w:rPr>
              <w:t>Intitulé</w:t>
            </w:r>
          </w:p>
        </w:tc>
        <w:tc>
          <w:tcPr>
            <w:tcW w:w="1417" w:type="dxa"/>
            <w:vMerge w:val="restart"/>
            <w:hideMark/>
          </w:tcPr>
          <w:p w14:paraId="3DF21FF4" w14:textId="77777777"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14:paraId="0CC0A29E" w14:textId="77777777" w:rsidR="007812F8" w:rsidRPr="006255CA" w:rsidRDefault="007812F8">
            <w:pPr>
              <w:jc w:val="center"/>
              <w:rPr>
                <w:b/>
                <w:bCs/>
                <w:color w:val="000000"/>
              </w:rPr>
            </w:pPr>
            <w:r w:rsidRPr="006255CA">
              <w:rPr>
                <w:b/>
                <w:bCs/>
                <w:color w:val="000000"/>
              </w:rPr>
              <w:t>Définition et formule</w:t>
            </w:r>
          </w:p>
        </w:tc>
      </w:tr>
      <w:tr w:rsidR="00BF27FF" w:rsidRPr="006255CA" w14:paraId="4DD3DE63" w14:textId="77777777" w:rsidTr="00C6365C">
        <w:trPr>
          <w:cantSplit/>
          <w:trHeight w:val="509"/>
        </w:trPr>
        <w:tc>
          <w:tcPr>
            <w:tcW w:w="2093" w:type="dxa"/>
            <w:vMerge/>
            <w:hideMark/>
          </w:tcPr>
          <w:p w14:paraId="7913974C" w14:textId="77777777" w:rsidR="007812F8" w:rsidRPr="006255CA" w:rsidRDefault="007812F8">
            <w:pPr>
              <w:rPr>
                <w:b/>
                <w:bCs/>
                <w:color w:val="000000"/>
              </w:rPr>
            </w:pPr>
          </w:p>
        </w:tc>
        <w:tc>
          <w:tcPr>
            <w:tcW w:w="1417" w:type="dxa"/>
            <w:vMerge/>
            <w:hideMark/>
          </w:tcPr>
          <w:p w14:paraId="7FA04999" w14:textId="77777777" w:rsidR="007812F8" w:rsidRPr="006255CA" w:rsidRDefault="007812F8">
            <w:pPr>
              <w:rPr>
                <w:b/>
                <w:bCs/>
                <w:color w:val="000000"/>
              </w:rPr>
            </w:pPr>
          </w:p>
        </w:tc>
        <w:tc>
          <w:tcPr>
            <w:tcW w:w="6237" w:type="dxa"/>
            <w:vMerge/>
            <w:hideMark/>
          </w:tcPr>
          <w:p w14:paraId="433470B0" w14:textId="77777777" w:rsidR="007812F8" w:rsidRPr="006255CA" w:rsidRDefault="007812F8">
            <w:pPr>
              <w:rPr>
                <w:b/>
                <w:bCs/>
                <w:color w:val="000000"/>
              </w:rPr>
            </w:pPr>
          </w:p>
        </w:tc>
      </w:tr>
      <w:tr w:rsidR="007812F8" w:rsidRPr="006255CA" w14:paraId="397925BD" w14:textId="77777777" w:rsidTr="00E63883">
        <w:trPr>
          <w:cantSplit/>
          <w:trHeight w:val="315"/>
        </w:trPr>
        <w:tc>
          <w:tcPr>
            <w:tcW w:w="9747" w:type="dxa"/>
            <w:gridSpan w:val="3"/>
            <w:hideMark/>
          </w:tcPr>
          <w:p w14:paraId="54075C9F" w14:textId="77777777"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14:paraId="49DEE5BB" w14:textId="77777777" w:rsidTr="00C6365C">
        <w:trPr>
          <w:cantSplit/>
          <w:trHeight w:val="825"/>
        </w:trPr>
        <w:tc>
          <w:tcPr>
            <w:tcW w:w="2093" w:type="dxa"/>
            <w:hideMark/>
          </w:tcPr>
          <w:p w14:paraId="77A9A5AA" w14:textId="77777777"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14:paraId="42455B13" w14:textId="37150ABF" w:rsidR="007812F8" w:rsidRDefault="005950CE" w:rsidP="00805CD9">
            <w:pPr>
              <w:contextualSpacing/>
              <w:jc w:val="center"/>
              <w:rPr>
                <w:color w:val="000000"/>
              </w:rPr>
            </w:pPr>
            <w:r>
              <w:rPr>
                <w:color w:val="000000"/>
              </w:rPr>
              <w:t>C00</w:t>
            </w:r>
            <w:r w:rsidR="000C1A47">
              <w:rPr>
                <w:color w:val="000000"/>
              </w:rPr>
              <w:t>2</w:t>
            </w:r>
            <w:r>
              <w:rPr>
                <w:color w:val="000000"/>
              </w:rPr>
              <w:t>0 à C</w:t>
            </w:r>
            <w:r w:rsidR="00D23123">
              <w:rPr>
                <w:color w:val="000000"/>
              </w:rPr>
              <w:t>0</w:t>
            </w:r>
            <w:r w:rsidR="00500618">
              <w:rPr>
                <w:color w:val="000000"/>
              </w:rPr>
              <w:t>1</w:t>
            </w:r>
            <w:r>
              <w:rPr>
                <w:color w:val="000000"/>
              </w:rPr>
              <w:t>00</w:t>
            </w:r>
            <w:r w:rsidR="0034426D">
              <w:rPr>
                <w:color w:val="000000"/>
              </w:rPr>
              <w:t xml:space="preserve"> dans FR.13.01 et</w:t>
            </w:r>
          </w:p>
          <w:p w14:paraId="79C3CC87" w14:textId="77777777" w:rsidR="0034426D" w:rsidRPr="006255CA" w:rsidRDefault="0034426D" w:rsidP="00805CD9">
            <w:pPr>
              <w:contextualSpacing/>
              <w:jc w:val="center"/>
              <w:rPr>
                <w:color w:val="000000"/>
              </w:rPr>
            </w:pPr>
            <w:r>
              <w:rPr>
                <w:color w:val="000000"/>
              </w:rPr>
              <w:t>C0010 à C0020 dans FR.13.04</w:t>
            </w:r>
          </w:p>
        </w:tc>
        <w:tc>
          <w:tcPr>
            <w:tcW w:w="6237" w:type="dxa"/>
            <w:hideMark/>
          </w:tcPr>
          <w:p w14:paraId="678A5512" w14:textId="77777777"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3"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14:paraId="40EE8176" w14:textId="60BCC3E7"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w:t>
            </w:r>
            <w:r w:rsidR="000C1A47">
              <w:t>2</w:t>
            </w:r>
            <w:r w:rsidR="00D23123" w:rsidRPr="00F22231">
              <w:t>0 à C0050 </w:t>
            </w:r>
            <w:r w:rsidR="0034426D" w:rsidRPr="00F22231">
              <w:t xml:space="preserve">(C0010 dans FR.13.04) </w:t>
            </w:r>
            <w:r w:rsidR="00D23123" w:rsidRPr="00F22231">
              <w:t>;</w:t>
            </w:r>
          </w:p>
          <w:p w14:paraId="18E95141" w14:textId="44B46F93"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w:t>
            </w:r>
            <w:r w:rsidR="000C1A47">
              <w:t>7</w:t>
            </w:r>
            <w:r w:rsidR="00D23123" w:rsidRPr="00F22231">
              <w:t>0 à C0100</w:t>
            </w:r>
            <w:r w:rsidR="0034426D" w:rsidRPr="00F22231">
              <w:t xml:space="preserve"> (C0020 dans FR.13.04)</w:t>
            </w:r>
            <w:r w:rsidR="00D23123" w:rsidRPr="00F22231">
              <w:t>.</w:t>
            </w:r>
          </w:p>
        </w:tc>
      </w:tr>
      <w:tr w:rsidR="001F7146" w:rsidRPr="006255CA" w14:paraId="591904DA" w14:textId="77777777" w:rsidTr="00C6365C">
        <w:trPr>
          <w:cantSplit/>
          <w:trHeight w:val="204"/>
        </w:trPr>
        <w:tc>
          <w:tcPr>
            <w:tcW w:w="2093" w:type="dxa"/>
            <w:hideMark/>
          </w:tcPr>
          <w:p w14:paraId="07201CD7" w14:textId="77777777"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14:paraId="75FF18C7" w14:textId="59294181" w:rsidR="001F7146" w:rsidRPr="006255CA" w:rsidRDefault="001F7146" w:rsidP="00805CD9">
            <w:pPr>
              <w:contextualSpacing/>
              <w:jc w:val="center"/>
              <w:rPr>
                <w:color w:val="000000"/>
              </w:rPr>
            </w:pPr>
            <w:r>
              <w:rPr>
                <w:color w:val="000000"/>
              </w:rPr>
              <w:t>C01</w:t>
            </w:r>
            <w:r w:rsidR="00D034C6">
              <w:rPr>
                <w:color w:val="000000"/>
              </w:rPr>
              <w:t>2</w:t>
            </w:r>
            <w:r>
              <w:rPr>
                <w:color w:val="000000"/>
              </w:rPr>
              <w:t>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14:paraId="56667EBB" w14:textId="77777777"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4" w:history="1">
              <w:r w:rsidRPr="00F22231">
                <w:rPr>
                  <w:rStyle w:val="Lienhypertexte"/>
                  <w:color w:val="auto"/>
                  <w:u w:val="none"/>
                </w:rPr>
                <w:t>article A. 344-2 du Code des assurances</w:t>
              </w:r>
            </w:hyperlink>
            <w:r w:rsidR="00D01744" w:rsidRPr="00F22231">
              <w:t>*, dont :</w:t>
            </w:r>
          </w:p>
          <w:p w14:paraId="3518B043" w14:textId="1EC2C94F"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w:t>
            </w:r>
            <w:r w:rsidR="00D034C6">
              <w:t>2</w:t>
            </w:r>
            <w:r w:rsidR="00F34176" w:rsidRPr="00F22231">
              <w:t>0 à C0150 </w:t>
            </w:r>
            <w:r w:rsidR="004508A8" w:rsidRPr="00F22231">
              <w:t>(C0030 dans FR.13.04</w:t>
            </w:r>
            <w:proofErr w:type="gramStart"/>
            <w:r w:rsidR="004508A8" w:rsidRPr="00F22231">
              <w:t>)</w:t>
            </w:r>
            <w:r w:rsidR="00F34176" w:rsidRPr="00F22231">
              <w:t>;</w:t>
            </w:r>
            <w:proofErr w:type="gramEnd"/>
          </w:p>
          <w:p w14:paraId="0F2EDC80" w14:textId="31B18E34"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w:t>
            </w:r>
            <w:r w:rsidR="00D034C6">
              <w:t>7</w:t>
            </w:r>
            <w:r w:rsidR="00F34176" w:rsidRPr="00F22231">
              <w:t>0 à C0200 </w:t>
            </w:r>
            <w:r w:rsidR="004508A8" w:rsidRPr="00F22231">
              <w:t>(C0040 dans FR.13.04</w:t>
            </w:r>
            <w:proofErr w:type="gramStart"/>
            <w:r w:rsidR="004508A8" w:rsidRPr="00F22231">
              <w:t>)</w:t>
            </w:r>
            <w:r w:rsidR="00F34176" w:rsidRPr="00F22231">
              <w:t>;</w:t>
            </w:r>
            <w:proofErr w:type="gramEnd"/>
          </w:p>
          <w:p w14:paraId="13CDCC08" w14:textId="03A924B4"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w:t>
            </w:r>
            <w:r w:rsidR="00D034C6">
              <w:t>2</w:t>
            </w:r>
            <w:r w:rsidR="00F34176" w:rsidRPr="00F22231">
              <w:t>0 à C0250</w:t>
            </w:r>
            <w:r w:rsidR="004508A8" w:rsidRPr="00F22231">
              <w:t xml:space="preserve"> (C0050 dans FR.13.04)</w:t>
            </w:r>
            <w:r w:rsidR="00E35A73" w:rsidRPr="00F22231">
              <w:t>.</w:t>
            </w:r>
          </w:p>
        </w:tc>
      </w:tr>
      <w:tr w:rsidR="001F7146" w:rsidRPr="006255CA" w14:paraId="63CAA8FC" w14:textId="77777777" w:rsidTr="00C6365C">
        <w:trPr>
          <w:cantSplit/>
          <w:trHeight w:val="1035"/>
        </w:trPr>
        <w:tc>
          <w:tcPr>
            <w:tcW w:w="2093" w:type="dxa"/>
            <w:hideMark/>
          </w:tcPr>
          <w:p w14:paraId="2FDC1702" w14:textId="77777777"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14:paraId="296B6C36" w14:textId="0AF1CFA1" w:rsidR="001F7146" w:rsidRPr="006255CA" w:rsidRDefault="001F7146" w:rsidP="00805CD9">
            <w:pPr>
              <w:contextualSpacing/>
              <w:jc w:val="center"/>
              <w:rPr>
                <w:color w:val="000000"/>
              </w:rPr>
            </w:pPr>
            <w:r>
              <w:rPr>
                <w:color w:val="000000"/>
              </w:rPr>
              <w:t>C02</w:t>
            </w:r>
            <w:r w:rsidR="00BF5FC8">
              <w:rPr>
                <w:color w:val="000000"/>
              </w:rPr>
              <w:t>7</w:t>
            </w:r>
            <w:r>
              <w:rPr>
                <w:color w:val="000000"/>
              </w:rPr>
              <w:t>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14:paraId="19232E35" w14:textId="77777777"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14:paraId="75B071E1" w14:textId="79B71CD7"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w:t>
            </w:r>
            <w:r w:rsidR="00BF5FC8">
              <w:t>7</w:t>
            </w:r>
            <w:r w:rsidR="00463240" w:rsidRPr="00F22231">
              <w:t>0 à C0300</w:t>
            </w:r>
            <w:r w:rsidR="004508A8" w:rsidRPr="00F22231">
              <w:t xml:space="preserve"> (C0060 dans FR.13.04)</w:t>
            </w:r>
            <w:r w:rsidR="00463240" w:rsidRPr="00F22231">
              <w:t> ;</w:t>
            </w:r>
          </w:p>
          <w:p w14:paraId="0D0DC1A6" w14:textId="00DA5DA5"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w:t>
            </w:r>
            <w:r w:rsidR="00BF5FC8">
              <w:t>2</w:t>
            </w:r>
            <w:r w:rsidR="00463240" w:rsidRPr="00F22231">
              <w:t>0 à C0350</w:t>
            </w:r>
            <w:r w:rsidR="004508A8" w:rsidRPr="00F22231">
              <w:t xml:space="preserve"> (C0070 dans FR.13.04)</w:t>
            </w:r>
            <w:r w:rsidR="00463240" w:rsidRPr="00F22231">
              <w:t>.</w:t>
            </w:r>
          </w:p>
        </w:tc>
      </w:tr>
      <w:tr w:rsidR="006E4A49" w:rsidRPr="006255CA" w14:paraId="55070BEA" w14:textId="77777777" w:rsidTr="00C6365C">
        <w:trPr>
          <w:cantSplit/>
          <w:trHeight w:val="874"/>
        </w:trPr>
        <w:tc>
          <w:tcPr>
            <w:tcW w:w="2093" w:type="dxa"/>
            <w:hideMark/>
          </w:tcPr>
          <w:p w14:paraId="70C1C7C6" w14:textId="77777777"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14:paraId="5519FD46" w14:textId="54472808" w:rsidR="006E4A49" w:rsidRPr="006255CA" w:rsidRDefault="006E4A49" w:rsidP="00805CD9">
            <w:pPr>
              <w:contextualSpacing/>
              <w:jc w:val="center"/>
              <w:rPr>
                <w:color w:val="000000"/>
              </w:rPr>
            </w:pPr>
            <w:r>
              <w:rPr>
                <w:color w:val="000000"/>
              </w:rPr>
              <w:t>C03</w:t>
            </w:r>
            <w:r w:rsidR="00B83408">
              <w:rPr>
                <w:color w:val="000000"/>
              </w:rPr>
              <w:t>7</w:t>
            </w:r>
            <w:r>
              <w:rPr>
                <w:color w:val="000000"/>
              </w:rPr>
              <w:t>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14:paraId="61165A7E" w14:textId="77777777"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14:paraId="319A7B7A" w14:textId="48D79160"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w:t>
            </w:r>
            <w:r w:rsidR="00B83408">
              <w:t>7</w:t>
            </w:r>
            <w:r w:rsidR="00D20D44" w:rsidRPr="00F22231">
              <w:t>0 à C0400 </w:t>
            </w:r>
            <w:r w:rsidR="0031094D" w:rsidRPr="00F22231">
              <w:t xml:space="preserve">(C0080 dans FR.13.04) </w:t>
            </w:r>
            <w:r w:rsidR="00D20D44" w:rsidRPr="00F22231">
              <w:t>;</w:t>
            </w:r>
          </w:p>
          <w:p w14:paraId="0E7FB9C9" w14:textId="10F0E658"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w:t>
            </w:r>
            <w:r w:rsidR="00B83408">
              <w:t>2</w:t>
            </w:r>
            <w:r w:rsidR="00D20D44" w:rsidRPr="00F22231">
              <w:t>0 à C0450</w:t>
            </w:r>
            <w:r w:rsidR="0031094D" w:rsidRPr="00F22231">
              <w:t xml:space="preserve"> (C0090 dans FR.13.04)</w:t>
            </w:r>
            <w:r w:rsidR="00D20D44" w:rsidRPr="00F22231">
              <w:t>.</w:t>
            </w:r>
          </w:p>
        </w:tc>
      </w:tr>
      <w:tr w:rsidR="002D3A93" w:rsidRPr="006255CA" w14:paraId="5B162009" w14:textId="77777777" w:rsidTr="002D3A93">
        <w:trPr>
          <w:cantSplit/>
          <w:trHeight w:val="780"/>
        </w:trPr>
        <w:tc>
          <w:tcPr>
            <w:tcW w:w="2093" w:type="dxa"/>
          </w:tcPr>
          <w:p w14:paraId="77315F10" w14:textId="7325E27E" w:rsidR="002D3A93" w:rsidDel="002D3A93" w:rsidRDefault="002D3A93" w:rsidP="00805CD9">
            <w:pPr>
              <w:contextualSpacing/>
              <w:rPr>
                <w:color w:val="000000"/>
              </w:rPr>
            </w:pPr>
            <w:r w:rsidRPr="002D3A93">
              <w:rPr>
                <w:color w:val="000000"/>
              </w:rPr>
              <w:t>BRANCHES 26 (HORS canton RPS et HORS PERP) - Cat. 10</w:t>
            </w:r>
          </w:p>
        </w:tc>
        <w:tc>
          <w:tcPr>
            <w:tcW w:w="1417" w:type="dxa"/>
          </w:tcPr>
          <w:p w14:paraId="3C18F348" w14:textId="12EB6A87" w:rsidR="002D3A93" w:rsidDel="002D3A93" w:rsidRDefault="0076680B" w:rsidP="00805CD9">
            <w:pPr>
              <w:contextualSpacing/>
              <w:jc w:val="center"/>
              <w:rPr>
                <w:color w:val="000000"/>
              </w:rPr>
            </w:pPr>
            <w:r>
              <w:rPr>
                <w:color w:val="000000"/>
              </w:rPr>
              <w:t xml:space="preserve">C0463 à C0478 dans FR.13.01 </w:t>
            </w:r>
            <w:proofErr w:type="gramStart"/>
            <w:r>
              <w:rPr>
                <w:color w:val="000000"/>
              </w:rPr>
              <w:t>et  C</w:t>
            </w:r>
            <w:proofErr w:type="gramEnd"/>
            <w:r>
              <w:rPr>
                <w:color w:val="000000"/>
              </w:rPr>
              <w:t>0093 à C0096 dans FR.13.04</w:t>
            </w:r>
          </w:p>
        </w:tc>
        <w:tc>
          <w:tcPr>
            <w:tcW w:w="6237" w:type="dxa"/>
          </w:tcPr>
          <w:p w14:paraId="788EC98E" w14:textId="5F470CB6" w:rsidR="002D3A93" w:rsidRDefault="00DD2DFC" w:rsidP="00805CD9">
            <w:pPr>
              <w:contextualSpacing/>
              <w:jc w:val="both"/>
            </w:pPr>
            <w:r w:rsidRPr="00DD2DFC">
              <w:t xml:space="preserve">Contrats collectifs relevant de l'article L. 441-1 </w:t>
            </w:r>
            <w:r>
              <w:t>du Code des assurances</w:t>
            </w:r>
            <w:r w:rsidR="00F9282C">
              <w:t xml:space="preserve">, </w:t>
            </w:r>
            <w:r w:rsidR="00F9282C" w:rsidRPr="00F9282C">
              <w:t>de l'article L. 222-1</w:t>
            </w:r>
            <w:r w:rsidR="00F9282C">
              <w:t xml:space="preserve"> du code de la mutualité, </w:t>
            </w:r>
            <w:r w:rsidR="00F9282C" w:rsidRPr="00F9282C">
              <w:t>de l'article L. 932-24</w:t>
            </w:r>
            <w:r w:rsidR="00F9282C">
              <w:t xml:space="preserve"> du code de la sécurité sociale mais</w:t>
            </w:r>
            <w:r w:rsidRPr="00DD2DFC">
              <w:t xml:space="preserve"> ne relevant pas des catégories 11, 12 ou 14</w:t>
            </w:r>
            <w:r w:rsidR="00F9282C">
              <w:t>, avec :</w:t>
            </w:r>
          </w:p>
          <w:p w14:paraId="514D59F5" w14:textId="2E8CA5D4" w:rsidR="00F9282C" w:rsidRDefault="00EF6546" w:rsidP="00D74FC6">
            <w:pPr>
              <w:pStyle w:val="Paragraphedeliste"/>
              <w:numPr>
                <w:ilvl w:val="0"/>
                <w:numId w:val="18"/>
              </w:numPr>
              <w:jc w:val="both"/>
            </w:pPr>
            <w:r>
              <w:t>Engagement PER : colonnes C0463 à C0469</w:t>
            </w:r>
            <w:r w:rsidR="00EF6ECA">
              <w:t xml:space="preserve"> (C0093 dans FR.13.04)</w:t>
            </w:r>
          </w:p>
          <w:p w14:paraId="2439DE69" w14:textId="0F048EB9" w:rsidR="00EF6546" w:rsidRPr="00F22231" w:rsidDel="002D3A93" w:rsidRDefault="00EF6546" w:rsidP="00D74FC6">
            <w:pPr>
              <w:pStyle w:val="Paragraphedeliste"/>
              <w:numPr>
                <w:ilvl w:val="0"/>
                <w:numId w:val="18"/>
              </w:numPr>
              <w:jc w:val="both"/>
            </w:pPr>
            <w:r>
              <w:t>Hors engagement PER : colonnes C0472 à C0478</w:t>
            </w:r>
            <w:r w:rsidR="00EF6ECA">
              <w:t xml:space="preserve"> (C0096 dans FR.13.04)</w:t>
            </w:r>
          </w:p>
        </w:tc>
      </w:tr>
      <w:tr w:rsidR="006E4A49" w:rsidRPr="006255CA" w14:paraId="3BA7C2DD" w14:textId="77777777" w:rsidTr="00C6365C">
        <w:trPr>
          <w:cantSplit/>
          <w:trHeight w:val="2286"/>
        </w:trPr>
        <w:tc>
          <w:tcPr>
            <w:tcW w:w="2093" w:type="dxa"/>
            <w:hideMark/>
          </w:tcPr>
          <w:p w14:paraId="372F724D" w14:textId="77777777" w:rsidR="006E4A49" w:rsidRDefault="006E4A49" w:rsidP="00805CD9">
            <w:pPr>
              <w:contextualSpacing/>
              <w:rPr>
                <w:color w:val="000000"/>
              </w:rPr>
            </w:pPr>
            <w:r w:rsidRPr="006255CA">
              <w:rPr>
                <w:color w:val="000000"/>
              </w:rPr>
              <w:lastRenderedPageBreak/>
              <w:t>PERP – y compris branche 26</w:t>
            </w:r>
            <w:r w:rsidR="00031EA1">
              <w:rPr>
                <w:color w:val="000000"/>
              </w:rPr>
              <w:t xml:space="preserve"> – Cat</w:t>
            </w:r>
          </w:p>
          <w:p w14:paraId="265D3CD6" w14:textId="4BD3E58D" w:rsidR="00031EA1" w:rsidRPr="006255CA" w:rsidRDefault="00031EA1" w:rsidP="00805CD9">
            <w:pPr>
              <w:contextualSpacing/>
              <w:rPr>
                <w:color w:val="000000"/>
              </w:rPr>
            </w:pPr>
            <w:r>
              <w:rPr>
                <w:color w:val="000000"/>
              </w:rPr>
              <w:t>. 11</w:t>
            </w:r>
          </w:p>
        </w:tc>
        <w:tc>
          <w:tcPr>
            <w:tcW w:w="1417" w:type="dxa"/>
            <w:hideMark/>
          </w:tcPr>
          <w:p w14:paraId="61F3B628" w14:textId="0F6EF4A3" w:rsidR="006E4A49" w:rsidRPr="006255CA" w:rsidRDefault="006E4A49" w:rsidP="00805CD9">
            <w:pPr>
              <w:contextualSpacing/>
              <w:jc w:val="center"/>
              <w:rPr>
                <w:color w:val="000000"/>
              </w:rPr>
            </w:pPr>
            <w:r>
              <w:rPr>
                <w:color w:val="000000"/>
              </w:rPr>
              <w:t>C05</w:t>
            </w:r>
            <w:r w:rsidR="00736E82">
              <w:rPr>
                <w:color w:val="000000"/>
              </w:rPr>
              <w:t>2</w:t>
            </w:r>
            <w:r>
              <w:rPr>
                <w:color w:val="000000"/>
              </w:rPr>
              <w:t>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14:paraId="5DA00342" w14:textId="42AF3BDE"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15"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dont :</w:t>
            </w:r>
          </w:p>
          <w:p w14:paraId="5EA9D5F0" w14:textId="579893DB"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es C05</w:t>
            </w:r>
            <w:r w:rsidR="00736E82">
              <w:t>2</w:t>
            </w:r>
            <w:r w:rsidR="00C51870" w:rsidRPr="00F22231">
              <w:t xml:space="preserve">0 à C0550 </w:t>
            </w:r>
            <w:r w:rsidR="00BB7953" w:rsidRPr="00F22231">
              <w:t>(C0110 dans FR.13.04</w:t>
            </w:r>
            <w:proofErr w:type="gramStart"/>
            <w:r w:rsidR="00BB7953" w:rsidRPr="00F22231">
              <w:t>)</w:t>
            </w:r>
            <w:r w:rsidR="006E4A49" w:rsidRPr="00F22231">
              <w:t>;</w:t>
            </w:r>
            <w:proofErr w:type="gramEnd"/>
          </w:p>
          <w:p w14:paraId="348145A9" w14:textId="136D1B18"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r w:rsidR="00C51870" w:rsidRPr="00F22231">
              <w:t>E</w:t>
            </w:r>
            <w:r w:rsidR="006E4A49" w:rsidRPr="00F22231">
              <w:t>urocroissance</w:t>
            </w:r>
            <w:r w:rsidR="00C51870" w:rsidRPr="00F22231">
              <w:t xml:space="preserve"> » : </w:t>
            </w:r>
            <w:r w:rsidR="00E35A73" w:rsidRPr="00F22231">
              <w:t>colon</w:t>
            </w:r>
            <w:r w:rsidR="00C51870" w:rsidRPr="00F22231">
              <w:t>nes C05</w:t>
            </w:r>
            <w:r w:rsidR="00736E82">
              <w:t>7</w:t>
            </w:r>
            <w:r w:rsidR="00C51870" w:rsidRPr="00F22231">
              <w:t>0 à C0600 </w:t>
            </w:r>
            <w:r w:rsidR="00BB7953" w:rsidRPr="00F22231">
              <w:t xml:space="preserve">(C0120 dans FR.13.04) </w:t>
            </w:r>
            <w:r w:rsidR="00C51870" w:rsidRPr="00F22231">
              <w:t>;</w:t>
            </w:r>
          </w:p>
          <w:p w14:paraId="5E5A2654" w14:textId="5BB515B9"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w:t>
            </w:r>
            <w:r w:rsidR="00736E82">
              <w:t>2</w:t>
            </w:r>
            <w:r w:rsidR="00C51870" w:rsidRPr="00F22231">
              <w:t xml:space="preserve">0 à C0650 </w:t>
            </w:r>
            <w:r w:rsidR="00BB7953" w:rsidRPr="00F22231">
              <w:t xml:space="preserve">(C0130 dans FR.13.04) </w:t>
            </w:r>
            <w:r w:rsidR="006E4A49" w:rsidRPr="00F22231">
              <w:t>;</w:t>
            </w:r>
          </w:p>
          <w:p w14:paraId="437D5EB9" w14:textId="4D0F4847"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w:t>
            </w:r>
            <w:r w:rsidR="00736E82">
              <w:t>7</w:t>
            </w:r>
            <w:r w:rsidR="00C51870" w:rsidRPr="00F22231">
              <w:t>0 à C0700</w:t>
            </w:r>
            <w:r w:rsidRPr="00F22231">
              <w:t xml:space="preserve"> (C0140 dans FR.13.04)</w:t>
            </w:r>
            <w:r w:rsidR="006E4A49" w:rsidRPr="00F22231">
              <w:t>.</w:t>
            </w:r>
          </w:p>
        </w:tc>
      </w:tr>
      <w:tr w:rsidR="006E4A49" w:rsidRPr="006255CA" w14:paraId="121BF7EF" w14:textId="77777777" w:rsidTr="00C6365C">
        <w:trPr>
          <w:cantSplit/>
          <w:trHeight w:val="2390"/>
        </w:trPr>
        <w:tc>
          <w:tcPr>
            <w:tcW w:w="2093" w:type="dxa"/>
            <w:hideMark/>
          </w:tcPr>
          <w:p w14:paraId="2DEB6217" w14:textId="6F68F4C6" w:rsidR="006E4A49" w:rsidRPr="006255CA" w:rsidRDefault="006E4A49" w:rsidP="00031EA1">
            <w:pPr>
              <w:contextualSpacing/>
              <w:rPr>
                <w:color w:val="000000"/>
              </w:rPr>
            </w:pPr>
            <w:r w:rsidRPr="006255CA">
              <w:rPr>
                <w:color w:val="000000"/>
              </w:rPr>
              <w:t>Retraite professionnelle supplémentaire</w:t>
            </w:r>
            <w:r w:rsidR="00031EA1">
              <w:rPr>
                <w:color w:val="000000"/>
              </w:rPr>
              <w:t xml:space="preserve"> </w:t>
            </w:r>
            <w:r w:rsidR="00031EA1" w:rsidRPr="00031EA1">
              <w:rPr>
                <w:color w:val="000000"/>
              </w:rPr>
              <w:t>(Hors PERP et Hors PER)</w:t>
            </w:r>
            <w:r w:rsidRPr="006255CA">
              <w:rPr>
                <w:color w:val="000000"/>
              </w:rPr>
              <w:t xml:space="preserve"> – </w:t>
            </w:r>
            <w:r w:rsidR="00031EA1">
              <w:rPr>
                <w:color w:val="000000"/>
              </w:rPr>
              <w:t>Cat. 12</w:t>
            </w:r>
          </w:p>
        </w:tc>
        <w:tc>
          <w:tcPr>
            <w:tcW w:w="1417" w:type="dxa"/>
            <w:hideMark/>
          </w:tcPr>
          <w:p w14:paraId="3A1EE2F9" w14:textId="28833695" w:rsidR="006E4A49" w:rsidRPr="006255CA" w:rsidRDefault="006E4A49" w:rsidP="00805CD9">
            <w:pPr>
              <w:contextualSpacing/>
              <w:jc w:val="center"/>
              <w:rPr>
                <w:color w:val="000000"/>
              </w:rPr>
            </w:pPr>
            <w:r>
              <w:rPr>
                <w:color w:val="000000"/>
              </w:rPr>
              <w:t>C07</w:t>
            </w:r>
            <w:r w:rsidR="00031EA1">
              <w:rPr>
                <w:color w:val="000000"/>
              </w:rPr>
              <w:t>2</w:t>
            </w:r>
            <w:r>
              <w:rPr>
                <w:color w:val="000000"/>
              </w:rPr>
              <w:t>0 à C1000</w:t>
            </w:r>
            <w:r w:rsidR="005A31A4">
              <w:rPr>
                <w:color w:val="000000"/>
              </w:rPr>
              <w:t xml:space="preserve"> dans FR.13.01 et C0150 à C0200 dans FR.13.04</w:t>
            </w:r>
          </w:p>
        </w:tc>
        <w:tc>
          <w:tcPr>
            <w:tcW w:w="6237" w:type="dxa"/>
            <w:hideMark/>
          </w:tcPr>
          <w:p w14:paraId="4DF64365" w14:textId="29940CB6" w:rsidR="006E4A49" w:rsidRPr="00F22231" w:rsidRDefault="00D66400" w:rsidP="00805CD9">
            <w:pPr>
              <w:contextualSpacing/>
              <w:jc w:val="both"/>
            </w:pPr>
            <w:r w:rsidRPr="00D66400">
              <w:t>Contrats relevant d'une comptabilité auxiliaire d'affectation mentionnée au premier alinéa de l'article L. 14</w:t>
            </w:r>
            <w:r w:rsidR="00F751AE">
              <w:t>2</w:t>
            </w:r>
            <w:r w:rsidRPr="00D66400">
              <w:t>-4</w:t>
            </w:r>
            <w:r>
              <w:t xml:space="preserve"> du Code des assurances, </w:t>
            </w:r>
            <w:r w:rsidRPr="00D66400">
              <w:t>de l'article L. 222-6</w:t>
            </w:r>
            <w:r>
              <w:t xml:space="preserve"> du Code de la mutualité</w:t>
            </w:r>
            <w:r w:rsidR="005E4C54">
              <w:t xml:space="preserve">, </w:t>
            </w:r>
            <w:r w:rsidR="005E4C54" w:rsidRPr="005E4C54">
              <w:t>de l'article L. 932-43</w:t>
            </w:r>
            <w:r w:rsidR="005E4C54">
              <w:t xml:space="preserve"> du Code de la sécurité </w:t>
            </w:r>
            <w:proofErr w:type="gramStart"/>
            <w:r w:rsidR="005E4C54">
              <w:t>sociale</w:t>
            </w:r>
            <w:r>
              <w:t xml:space="preserve"> </w:t>
            </w:r>
            <w:r w:rsidRPr="00D66400">
              <w:t xml:space="preserve"> mais</w:t>
            </w:r>
            <w:proofErr w:type="gramEnd"/>
            <w:r w:rsidRPr="00D66400">
              <w:t xml:space="preserve"> pas de la catégorie 11 ou 14</w:t>
            </w:r>
            <w:r w:rsidRPr="00D66400" w:rsidDel="00D66400">
              <w:t xml:space="preserve"> </w:t>
            </w:r>
            <w:r w:rsidR="00934B7A" w:rsidRPr="00F22231">
              <w:t>*, dont :</w:t>
            </w:r>
          </w:p>
          <w:p w14:paraId="7B846AD4" w14:textId="17DB1BEC" w:rsidR="006E4A49" w:rsidRPr="00F22231" w:rsidRDefault="00C91B05" w:rsidP="00E35A73">
            <w:pPr>
              <w:pStyle w:val="Paragraphedeliste"/>
              <w:numPr>
                <w:ilvl w:val="0"/>
                <w:numId w:val="18"/>
              </w:numPr>
              <w:jc w:val="both"/>
            </w:pPr>
            <w:r>
              <w:t>Canton</w:t>
            </w:r>
            <w:r w:rsidRPr="00F22231">
              <w:t xml:space="preserve"> </w:t>
            </w:r>
            <w:r>
              <w:t xml:space="preserve">RPS </w:t>
            </w:r>
            <w:r w:rsidR="00E35A73" w:rsidRPr="00F22231">
              <w:t>b</w:t>
            </w:r>
            <w:r w:rsidR="006E4A49" w:rsidRPr="00F22231">
              <w:t>ranche 26</w:t>
            </w:r>
            <w:r w:rsidR="00E35A73" w:rsidRPr="00F22231">
              <w:t xml:space="preserve"> : </w:t>
            </w:r>
            <w:r w:rsidR="00846F91" w:rsidRPr="00F22231">
              <w:t>colon</w:t>
            </w:r>
            <w:r w:rsidR="00E35A73" w:rsidRPr="00F22231">
              <w:t>nes C07</w:t>
            </w:r>
            <w:r>
              <w:t>2</w:t>
            </w:r>
            <w:r w:rsidR="00E35A73" w:rsidRPr="00F22231">
              <w:t xml:space="preserve">0 à C0750 </w:t>
            </w:r>
            <w:r w:rsidR="005A31A4" w:rsidRPr="00F22231">
              <w:t xml:space="preserve">(C0150 dans FR.13.04) </w:t>
            </w:r>
            <w:r w:rsidR="006E4A49" w:rsidRPr="00F22231">
              <w:t>;</w:t>
            </w:r>
          </w:p>
          <w:p w14:paraId="220351DC" w14:textId="4BCAE9E0" w:rsidR="00E35A73" w:rsidRPr="00F22231" w:rsidRDefault="00C91B05" w:rsidP="00E35A73">
            <w:pPr>
              <w:pStyle w:val="Paragraphedeliste"/>
              <w:numPr>
                <w:ilvl w:val="0"/>
                <w:numId w:val="18"/>
              </w:numPr>
            </w:pPr>
            <w:r>
              <w:t>Canton</w:t>
            </w:r>
            <w:r w:rsidRPr="00F22231">
              <w:t xml:space="preserve"> </w:t>
            </w:r>
            <w:proofErr w:type="gramStart"/>
            <w:r>
              <w:t>RPS  -</w:t>
            </w:r>
            <w:proofErr w:type="gramEnd"/>
            <w:r>
              <w:t xml:space="preserve"> </w:t>
            </w:r>
            <w:r w:rsidR="009B266C" w:rsidRPr="00F22231">
              <w:t>G</w:t>
            </w:r>
            <w:r w:rsidR="006E4A49" w:rsidRPr="00F22231">
              <w:t>aranties donnant lieu à provision de diversification dit</w:t>
            </w:r>
            <w:r w:rsidR="00E35A73" w:rsidRPr="00F22231">
              <w:t>es</w:t>
            </w:r>
            <w:r w:rsidR="006E4A49" w:rsidRPr="00F22231">
              <w:t xml:space="preserve"> </w:t>
            </w:r>
            <w:r w:rsidR="00E35A73" w:rsidRPr="00F22231">
              <w:t>« Contrats E</w:t>
            </w:r>
            <w:r w:rsidR="006E4A49" w:rsidRPr="00F22231">
              <w:t>urocroissance</w:t>
            </w:r>
            <w:r w:rsidR="00E35A73" w:rsidRPr="00F22231">
              <w:t xml:space="preserve"> » : </w:t>
            </w:r>
            <w:r w:rsidR="00846F91" w:rsidRPr="00F22231">
              <w:t>colon</w:t>
            </w:r>
            <w:r w:rsidR="00E35A73" w:rsidRPr="00F22231">
              <w:t>nes C07</w:t>
            </w:r>
            <w:r>
              <w:t>7</w:t>
            </w:r>
            <w:r w:rsidR="00E35A73" w:rsidRPr="00F22231">
              <w:t xml:space="preserve">0 à C0800 </w:t>
            </w:r>
            <w:r w:rsidR="005A31A4" w:rsidRPr="00F22231">
              <w:t xml:space="preserve">(C0160 dans FR.13.04) </w:t>
            </w:r>
            <w:r w:rsidR="006E4A49" w:rsidRPr="00F22231">
              <w:t>;</w:t>
            </w:r>
          </w:p>
          <w:p w14:paraId="74682EB9" w14:textId="29F79B63" w:rsidR="006E4A49" w:rsidRPr="00F22231" w:rsidRDefault="00C91B05" w:rsidP="00E35A73">
            <w:pPr>
              <w:pStyle w:val="Paragraphedeliste"/>
              <w:numPr>
                <w:ilvl w:val="0"/>
                <w:numId w:val="18"/>
              </w:numPr>
            </w:pPr>
            <w:r>
              <w:t>Canton</w:t>
            </w:r>
            <w:r w:rsidRPr="00F22231">
              <w:t xml:space="preserve"> </w:t>
            </w:r>
            <w:r>
              <w:t>RPS - engagement</w:t>
            </w:r>
            <w:r w:rsidR="00E35A73" w:rsidRPr="00F22231">
              <w:t xml:space="preserve"> en </w:t>
            </w:r>
            <w:r w:rsidR="006E4A49" w:rsidRPr="00F22231">
              <w:t>euros</w:t>
            </w:r>
            <w:r w:rsidR="00E35A73" w:rsidRPr="00F22231">
              <w:t xml:space="preserve"> : </w:t>
            </w:r>
            <w:r w:rsidR="00846F91" w:rsidRPr="00F22231">
              <w:t>colon</w:t>
            </w:r>
            <w:r w:rsidR="00E35A73" w:rsidRPr="00F22231">
              <w:t>nes C08</w:t>
            </w:r>
            <w:r>
              <w:t>2</w:t>
            </w:r>
            <w:r w:rsidR="00E35A73" w:rsidRPr="00F22231">
              <w:t xml:space="preserve">0 à C0850 </w:t>
            </w:r>
            <w:r w:rsidR="005A31A4" w:rsidRPr="00F22231">
              <w:t xml:space="preserve">(C0170 dans FR.13.04) </w:t>
            </w:r>
            <w:r w:rsidR="006E4A49" w:rsidRPr="00F22231">
              <w:t>;</w:t>
            </w:r>
          </w:p>
          <w:p w14:paraId="2A2CC205" w14:textId="4EB34BFD" w:rsidR="006E4A49" w:rsidRPr="00F22231" w:rsidRDefault="00C91B05" w:rsidP="005A31A4">
            <w:pPr>
              <w:pStyle w:val="Paragraphedeliste"/>
              <w:numPr>
                <w:ilvl w:val="0"/>
                <w:numId w:val="18"/>
              </w:numPr>
            </w:pPr>
            <w:r>
              <w:t xml:space="preserve">Canton RPS - </w:t>
            </w:r>
            <w:r w:rsidR="009B266C"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w:t>
            </w:r>
            <w:r>
              <w:t>7</w:t>
            </w:r>
            <w:r w:rsidR="00E35A73" w:rsidRPr="00F22231">
              <w:t>0 à C1000</w:t>
            </w:r>
            <w:r w:rsidR="005A31A4" w:rsidRPr="00F22231">
              <w:t xml:space="preserve"> (C0200 dans FR.13.04)</w:t>
            </w:r>
            <w:r w:rsidR="006E4A49" w:rsidRPr="00F22231">
              <w:t>.</w:t>
            </w:r>
          </w:p>
        </w:tc>
      </w:tr>
      <w:tr w:rsidR="006E4A49" w:rsidRPr="006255CA" w14:paraId="29B1AC54" w14:textId="77777777" w:rsidTr="00C6365C">
        <w:trPr>
          <w:cantSplit/>
          <w:trHeight w:val="1035"/>
        </w:trPr>
        <w:tc>
          <w:tcPr>
            <w:tcW w:w="2093" w:type="dxa"/>
            <w:hideMark/>
          </w:tcPr>
          <w:p w14:paraId="5603558D" w14:textId="60D3F513" w:rsidR="006E4A49" w:rsidRPr="006255CA" w:rsidRDefault="006E4A49" w:rsidP="001903F5">
            <w:pPr>
              <w:contextualSpacing/>
              <w:rPr>
                <w:color w:val="000000"/>
              </w:rPr>
            </w:pPr>
            <w:r w:rsidRPr="006255CA">
              <w:rPr>
                <w:color w:val="000000"/>
              </w:rPr>
              <w:t>Garanties donnant lieu à provision de diversification dit</w:t>
            </w:r>
            <w:r w:rsidR="00934B7A">
              <w:rPr>
                <w:color w:val="000000"/>
              </w:rPr>
              <w:t>es</w:t>
            </w:r>
            <w:r w:rsidRPr="006255CA">
              <w:rPr>
                <w:color w:val="000000"/>
              </w:rPr>
              <w:t xml:space="preserve"> « </w:t>
            </w:r>
            <w:r w:rsidR="00934B7A">
              <w:rPr>
                <w:color w:val="000000"/>
              </w:rPr>
              <w:t xml:space="preserve">Contrats </w:t>
            </w:r>
            <w:r w:rsidRPr="006255CA">
              <w:rPr>
                <w:color w:val="000000"/>
              </w:rPr>
              <w:t>Eurocroissance »</w:t>
            </w:r>
            <w:r w:rsidR="00EF6ECA">
              <w:rPr>
                <w:color w:val="000000"/>
              </w:rPr>
              <w:t xml:space="preserve"> - Cat. 13</w:t>
            </w:r>
          </w:p>
        </w:tc>
        <w:tc>
          <w:tcPr>
            <w:tcW w:w="1417" w:type="dxa"/>
            <w:hideMark/>
          </w:tcPr>
          <w:p w14:paraId="58F5F83C" w14:textId="723B0964" w:rsidR="006E4A49" w:rsidRPr="006255CA" w:rsidRDefault="006E4A49" w:rsidP="00805CD9">
            <w:pPr>
              <w:contextualSpacing/>
              <w:jc w:val="center"/>
              <w:rPr>
                <w:color w:val="000000"/>
              </w:rPr>
            </w:pPr>
            <w:r>
              <w:rPr>
                <w:color w:val="000000"/>
              </w:rPr>
              <w:t>C100</w:t>
            </w:r>
            <w:r w:rsidR="007F5FED">
              <w:rPr>
                <w:color w:val="000000"/>
              </w:rPr>
              <w:t>3</w:t>
            </w:r>
            <w:r>
              <w:rPr>
                <w:color w:val="000000"/>
              </w:rPr>
              <w:t xml:space="preserve"> à C10</w:t>
            </w:r>
            <w:r w:rsidR="007F5FED">
              <w:rPr>
                <w:color w:val="000000"/>
              </w:rPr>
              <w:t>18</w:t>
            </w:r>
            <w:r w:rsidR="00A3588A">
              <w:rPr>
                <w:color w:val="000000"/>
              </w:rPr>
              <w:t xml:space="preserve"> dans FR.13.01 et C02</w:t>
            </w:r>
            <w:r w:rsidR="007F5FED">
              <w:rPr>
                <w:color w:val="000000"/>
              </w:rPr>
              <w:t>06 à C0209</w:t>
            </w:r>
            <w:r w:rsidR="00A3588A">
              <w:rPr>
                <w:color w:val="000000"/>
              </w:rPr>
              <w:t xml:space="preserve"> dans FR.13.04</w:t>
            </w:r>
          </w:p>
        </w:tc>
        <w:tc>
          <w:tcPr>
            <w:tcW w:w="6237" w:type="dxa"/>
            <w:hideMark/>
          </w:tcPr>
          <w:p w14:paraId="09ACADF7" w14:textId="7A458104" w:rsidR="006E4A49" w:rsidRDefault="006E4A49" w:rsidP="00EF6ECA">
            <w:pPr>
              <w:contextualSpacing/>
              <w:jc w:val="both"/>
            </w:pPr>
            <w:r w:rsidRPr="00F22231">
              <w:t xml:space="preserve">Contrats relevant </w:t>
            </w:r>
            <w:r w:rsidR="00870B4A" w:rsidRPr="00F22231">
              <w:t xml:space="preserve">de </w:t>
            </w:r>
            <w:r w:rsidR="00EF6ECA">
              <w:t>l’</w:t>
            </w:r>
            <w:hyperlink r:id="rId16" w:history="1">
              <w:r w:rsidR="00870B4A" w:rsidRPr="00F22231">
                <w:rPr>
                  <w:rStyle w:val="Lienhypertexte"/>
                  <w:color w:val="auto"/>
                  <w:u w:val="none"/>
                </w:rPr>
                <w:t>article L. 134-1 du Code des assurances</w:t>
              </w:r>
            </w:hyperlink>
            <w:r w:rsidRPr="00F22231">
              <w:t xml:space="preserve"> </w:t>
            </w:r>
            <w:r w:rsidR="00EF6ECA" w:rsidRPr="00EF6ECA">
              <w:t>mais pas des catégories 11 ou 12</w:t>
            </w:r>
            <w:r w:rsidR="00EF6ECA">
              <w:t>, dont :</w:t>
            </w:r>
            <w:r w:rsidRPr="00F22231">
              <w:t>.</w:t>
            </w:r>
          </w:p>
          <w:p w14:paraId="582A3AB2" w14:textId="58F15560" w:rsidR="00EF6ECA" w:rsidRDefault="00EF6ECA" w:rsidP="00EF6ECA">
            <w:pPr>
              <w:pStyle w:val="Paragraphedeliste"/>
              <w:numPr>
                <w:ilvl w:val="0"/>
                <w:numId w:val="18"/>
              </w:numPr>
              <w:jc w:val="both"/>
            </w:pPr>
            <w:r>
              <w:t>Engagement PER : colonnes C1003 à C1009 (C</w:t>
            </w:r>
            <w:r w:rsidR="00B4170D">
              <w:t>0206 dans FR.13.04)</w:t>
            </w:r>
          </w:p>
          <w:p w14:paraId="6F40F2DB" w14:textId="032D1A90" w:rsidR="00EF6ECA" w:rsidRPr="00F22231" w:rsidRDefault="00EF6ECA" w:rsidP="00D74FC6">
            <w:pPr>
              <w:pStyle w:val="Paragraphedeliste"/>
              <w:numPr>
                <w:ilvl w:val="0"/>
                <w:numId w:val="18"/>
              </w:numPr>
              <w:jc w:val="both"/>
            </w:pPr>
            <w:r>
              <w:t>Hors engagement PER : colonnes C</w:t>
            </w:r>
            <w:r w:rsidR="00B4170D">
              <w:t>101</w:t>
            </w:r>
            <w:r>
              <w:t>2 à C</w:t>
            </w:r>
            <w:r w:rsidR="00B4170D">
              <w:t>101</w:t>
            </w:r>
            <w:r>
              <w:t>8</w:t>
            </w:r>
            <w:r w:rsidR="00B4170D">
              <w:t xml:space="preserve"> (C0290 dans FR.13.04)</w:t>
            </w:r>
          </w:p>
        </w:tc>
      </w:tr>
      <w:tr w:rsidR="00B4170D" w:rsidRPr="006255CA" w14:paraId="6ED1ABB7" w14:textId="77777777" w:rsidTr="00C6365C">
        <w:trPr>
          <w:cantSplit/>
          <w:trHeight w:val="1035"/>
        </w:trPr>
        <w:tc>
          <w:tcPr>
            <w:tcW w:w="2093" w:type="dxa"/>
          </w:tcPr>
          <w:p w14:paraId="3DF2EF0F" w14:textId="30E4CADF" w:rsidR="00B4170D" w:rsidRPr="006255CA" w:rsidRDefault="00B4170D" w:rsidP="00F751AE">
            <w:pPr>
              <w:contextualSpacing/>
              <w:rPr>
                <w:color w:val="000000"/>
              </w:rPr>
            </w:pPr>
            <w:r w:rsidRPr="00B4170D">
              <w:rPr>
                <w:color w:val="000000"/>
              </w:rPr>
              <w:t>CONTRAT PER relevant d’une comptabilité auxiliaire d’affectation</w:t>
            </w:r>
            <w:r w:rsidR="00F751AE">
              <w:rPr>
                <w:color w:val="000000"/>
              </w:rPr>
              <w:t xml:space="preserve"> </w:t>
            </w:r>
            <w:r w:rsidRPr="00B4170D">
              <w:rPr>
                <w:color w:val="000000"/>
              </w:rPr>
              <w:t>- Cat. 14</w:t>
            </w:r>
          </w:p>
        </w:tc>
        <w:tc>
          <w:tcPr>
            <w:tcW w:w="1417" w:type="dxa"/>
          </w:tcPr>
          <w:p w14:paraId="2BC9DCB4" w14:textId="3B240B1B" w:rsidR="00B4170D" w:rsidRDefault="00B4170D" w:rsidP="00805CD9">
            <w:pPr>
              <w:contextualSpacing/>
              <w:jc w:val="center"/>
              <w:rPr>
                <w:color w:val="000000"/>
              </w:rPr>
            </w:pPr>
            <w:r>
              <w:rPr>
                <w:color w:val="000000"/>
              </w:rPr>
              <w:t>C1021 à C1036 dans FR.13.01 et C0212 à C0215 dans FR.13.04</w:t>
            </w:r>
          </w:p>
        </w:tc>
        <w:tc>
          <w:tcPr>
            <w:tcW w:w="6237" w:type="dxa"/>
          </w:tcPr>
          <w:p w14:paraId="4B317C99" w14:textId="06811883" w:rsidR="00B4170D" w:rsidRDefault="003D1BE7" w:rsidP="00EF6ECA">
            <w:pPr>
              <w:contextualSpacing/>
              <w:jc w:val="both"/>
            </w:pPr>
            <w:r w:rsidRPr="003D1BE7">
              <w:t xml:space="preserve">Contrats relevant d'une comptabilité auxiliaire d'affectation mentionnée au premier alinéa de l'article L. 142-4 </w:t>
            </w:r>
            <w:r>
              <w:t xml:space="preserve">du Code des assurances </w:t>
            </w:r>
            <w:r w:rsidRPr="003D1BE7">
              <w:t>mais pas de la catégorie 11</w:t>
            </w:r>
            <w:r>
              <w:t xml:space="preserve">, dont : </w:t>
            </w:r>
          </w:p>
          <w:p w14:paraId="578BC3AD" w14:textId="62688017" w:rsidR="003D1BE7" w:rsidRDefault="003D1BE7" w:rsidP="00D74FC6">
            <w:pPr>
              <w:pStyle w:val="Paragraphedeliste"/>
              <w:numPr>
                <w:ilvl w:val="0"/>
                <w:numId w:val="18"/>
              </w:numPr>
              <w:jc w:val="both"/>
            </w:pPr>
            <w:r>
              <w:t>Contrat en EUROS : colonnes C1021 à C1027 (C0212 dans FR.13.04)</w:t>
            </w:r>
          </w:p>
          <w:p w14:paraId="7A24BF74" w14:textId="35D58835" w:rsidR="003D1BE7" w:rsidRPr="00F22231" w:rsidRDefault="003D1BE7" w:rsidP="00D74FC6">
            <w:pPr>
              <w:pStyle w:val="Paragraphedeliste"/>
              <w:numPr>
                <w:ilvl w:val="0"/>
                <w:numId w:val="18"/>
              </w:numPr>
              <w:jc w:val="both"/>
            </w:pPr>
            <w:r>
              <w:t>Contrat en UC : colonnes C1030 à C1036 (C0215 dans FR.13.04)</w:t>
            </w:r>
          </w:p>
        </w:tc>
      </w:tr>
      <w:tr w:rsidR="006E4A49" w:rsidRPr="005E3DD1" w14:paraId="05DC8B53" w14:textId="77777777" w:rsidTr="00C6365C">
        <w:trPr>
          <w:cantSplit/>
          <w:trHeight w:val="882"/>
        </w:trPr>
        <w:tc>
          <w:tcPr>
            <w:tcW w:w="2093" w:type="dxa"/>
            <w:hideMark/>
          </w:tcPr>
          <w:p w14:paraId="202CD43B" w14:textId="77777777" w:rsidR="006E4A49" w:rsidRPr="006255CA" w:rsidRDefault="006E4A49" w:rsidP="001903F5">
            <w:pPr>
              <w:contextualSpacing/>
              <w:rPr>
                <w:color w:val="000000"/>
              </w:rPr>
            </w:pPr>
            <w:r w:rsidRPr="006255CA">
              <w:rPr>
                <w:color w:val="000000"/>
              </w:rPr>
              <w:lastRenderedPageBreak/>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14:paraId="72D69A5F" w14:textId="5BD72801" w:rsidR="006E4A49" w:rsidRPr="006255CA" w:rsidRDefault="006E4A49" w:rsidP="00805CD9">
            <w:pPr>
              <w:contextualSpacing/>
              <w:jc w:val="center"/>
              <w:rPr>
                <w:color w:val="000000"/>
              </w:rPr>
            </w:pPr>
            <w:r>
              <w:rPr>
                <w:color w:val="000000"/>
              </w:rPr>
              <w:t>C10</w:t>
            </w:r>
            <w:r w:rsidR="003C56BF">
              <w:rPr>
                <w:color w:val="000000"/>
              </w:rPr>
              <w:t>7</w:t>
            </w:r>
            <w:r>
              <w:rPr>
                <w:color w:val="000000"/>
              </w:rPr>
              <w:t xml:space="preserve">0 à </w:t>
            </w:r>
            <w:r w:rsidR="004D12E8">
              <w:rPr>
                <w:color w:val="000000"/>
              </w:rPr>
              <w:t>C</w:t>
            </w:r>
            <w:r>
              <w:rPr>
                <w:color w:val="000000"/>
              </w:rPr>
              <w:t>1100</w:t>
            </w:r>
            <w:r w:rsidR="00A3588A">
              <w:rPr>
                <w:color w:val="000000"/>
              </w:rPr>
              <w:t xml:space="preserve"> dans FR.13.01 et C0220 dans FR.13.04</w:t>
            </w:r>
          </w:p>
        </w:tc>
        <w:tc>
          <w:tcPr>
            <w:tcW w:w="6237" w:type="dxa"/>
            <w:hideMark/>
          </w:tcPr>
          <w:p w14:paraId="2DED1E88" w14:textId="68268487" w:rsidR="004D12E8" w:rsidRPr="00F22231" w:rsidRDefault="004D12E8" w:rsidP="00A808BA">
            <w:pPr>
              <w:contextualSpacing/>
              <w:jc w:val="both"/>
            </w:pPr>
            <w:r w:rsidRPr="00F22231">
              <w:t>Dans chacune des colonnes C10</w:t>
            </w:r>
            <w:r w:rsidR="003C56BF">
              <w:t>7</w:t>
            </w:r>
            <w:r w:rsidRPr="00F22231">
              <w:t>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14:paraId="7CB91029" w14:textId="77777777" w:rsidR="00E77691" w:rsidRPr="00F22231" w:rsidRDefault="00E77691" w:rsidP="00A808BA">
            <w:pPr>
              <w:contextualSpacing/>
              <w:jc w:val="both"/>
            </w:pPr>
          </w:p>
          <w:p w14:paraId="62ADDD0B" w14:textId="00D36EBC" w:rsidR="00A3588A" w:rsidRPr="00F22231" w:rsidRDefault="00A3588A" w:rsidP="00A3588A">
            <w:pPr>
              <w:contextualSpacing/>
              <w:jc w:val="both"/>
            </w:pPr>
            <w:r w:rsidRPr="00F22231">
              <w:t>Les contrôles associés, dans FR.13.01, sont non seulement ceux qui portent sur les « affaires directes » (C1100) présentés dans ce guide méthodologique en introduction, mais des contrôles supplémentaires portant sur les « affaires directes hors engagements pris en substitution » (C1070)</w:t>
            </w:r>
            <w:r w:rsidR="003C56BF">
              <w:t xml:space="preserve"> et</w:t>
            </w:r>
            <w:r w:rsidRPr="00F22231">
              <w:t xml:space="preserve"> les « affaires prises en substitution » (C1080) </w:t>
            </w:r>
            <w:r w:rsidR="00594BD7" w:rsidRPr="00F22231">
              <w:t>existent aussi pour toutes les lignes qui ne correspondent pas à un total ou sous-total :</w:t>
            </w:r>
          </w:p>
          <w:p w14:paraId="4305DB6B" w14:textId="59214C70" w:rsidR="00594BD7" w:rsidRPr="00F22231" w:rsidRDefault="00594BD7" w:rsidP="00E77691">
            <w:pPr>
              <w:pStyle w:val="Paragraphedeliste"/>
              <w:numPr>
                <w:ilvl w:val="0"/>
                <w:numId w:val="18"/>
              </w:numPr>
              <w:jc w:val="both"/>
            </w:pPr>
            <w:r w:rsidRPr="00F22231">
              <w:t xml:space="preserve">C1070 = C0020 + C0070 + C0120 + C0170 + C0220 + C0270 + C0320 + C0370 + C0420 + </w:t>
            </w:r>
            <w:r w:rsidR="0025554A">
              <w:t xml:space="preserve">C0463 + C0472 + </w:t>
            </w:r>
            <w:r w:rsidRPr="00F22231">
              <w:t xml:space="preserve">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25554A">
              <w:t>C1003 + C1012 + C1021 + C1030</w:t>
            </w:r>
          </w:p>
          <w:p w14:paraId="52BF6B57" w14:textId="23AF5EFD" w:rsidR="00E77691" w:rsidRPr="00F22231" w:rsidRDefault="00E77691" w:rsidP="00E77691">
            <w:pPr>
              <w:pStyle w:val="Paragraphedeliste"/>
              <w:numPr>
                <w:ilvl w:val="0"/>
                <w:numId w:val="18"/>
              </w:numPr>
              <w:jc w:val="both"/>
            </w:pPr>
            <w:r w:rsidRPr="00F22231">
              <w:t xml:space="preserve">C1080 = C0030 + C0080 + C0130 + C0180 + C0230 + C0280 + C0330 + C0380 + C0430 + </w:t>
            </w:r>
            <w:r w:rsidR="0025554A">
              <w:t xml:space="preserve">C0466 + C0475 + </w:t>
            </w:r>
            <w:r w:rsidRPr="00F22231">
              <w:t xml:space="preserve">C0530 + C0580 + C0630 + C0680 + C0730 + C0780 + C0830 + C0980 + </w:t>
            </w:r>
            <w:r w:rsidR="0025554A">
              <w:t>C1006 + C1015 + C1024 + C1033</w:t>
            </w:r>
          </w:p>
          <w:p w14:paraId="6C810A10" w14:textId="77777777" w:rsidR="00E77691" w:rsidRPr="00F22231" w:rsidRDefault="00E77691" w:rsidP="00E77691">
            <w:pPr>
              <w:jc w:val="both"/>
            </w:pPr>
          </w:p>
          <w:p w14:paraId="2D6C02EC" w14:textId="77777777"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14:paraId="23B8DBFF" w14:textId="5E4A26F7" w:rsidR="005E3DD1" w:rsidRPr="00F22231" w:rsidRDefault="005E3DD1" w:rsidP="00686A0F">
            <w:pPr>
              <w:jc w:val="both"/>
            </w:pPr>
            <w:r w:rsidRPr="00F22231">
              <w:t xml:space="preserve">C0220 = C0010 + C0020 + C0030 + C0030 + C0040 + C0050 + C0060 + C0070 + C0090 + </w:t>
            </w:r>
            <w:r w:rsidR="00686A0F">
              <w:t>C0093 + C0096</w:t>
            </w:r>
            <w:r w:rsidRPr="00F22231">
              <w:t xml:space="preserve"> + C0110 + C0120 + C0130 + C0140 + C0150 + C0160 + C0170 + C0200 + C020</w:t>
            </w:r>
            <w:r w:rsidR="00686A0F">
              <w:t>6 + C0209 + C0212 + C0215</w:t>
            </w:r>
          </w:p>
        </w:tc>
      </w:tr>
      <w:tr w:rsidR="006E4A49" w:rsidRPr="006255CA" w14:paraId="52DA490A" w14:textId="77777777" w:rsidTr="00C6365C">
        <w:trPr>
          <w:cantSplit/>
          <w:trHeight w:val="525"/>
        </w:trPr>
        <w:tc>
          <w:tcPr>
            <w:tcW w:w="2093" w:type="dxa"/>
            <w:hideMark/>
          </w:tcPr>
          <w:p w14:paraId="78D99FC7" w14:textId="77777777"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14:paraId="4FD39113" w14:textId="77777777"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14:paraId="02716271" w14:textId="77777777"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14:paraId="209784F9" w14:textId="77777777" w:rsidTr="00C6365C">
        <w:trPr>
          <w:cantSplit/>
          <w:trHeight w:val="525"/>
        </w:trPr>
        <w:tc>
          <w:tcPr>
            <w:tcW w:w="2093" w:type="dxa"/>
            <w:hideMark/>
          </w:tcPr>
          <w:p w14:paraId="1B30E31F" w14:textId="77777777" w:rsidR="006E4A49" w:rsidRPr="006255CA" w:rsidRDefault="006E4A49" w:rsidP="001903F5">
            <w:pPr>
              <w:contextualSpacing/>
              <w:rPr>
                <w:color w:val="000000"/>
              </w:rPr>
            </w:pPr>
            <w:r w:rsidRPr="006255CA">
              <w:rPr>
                <w:color w:val="000000"/>
              </w:rPr>
              <w:t xml:space="preserve">Vie capitalisation – LPS depuis la </w:t>
            </w:r>
            <w:r w:rsidR="005E3DD1">
              <w:rPr>
                <w:color w:val="000000"/>
              </w:rPr>
              <w:t>France (ou depuis succursales)</w:t>
            </w:r>
          </w:p>
        </w:tc>
        <w:tc>
          <w:tcPr>
            <w:tcW w:w="1417" w:type="dxa"/>
            <w:hideMark/>
          </w:tcPr>
          <w:p w14:paraId="3D85E89D" w14:textId="77777777"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14:paraId="5539AC65" w14:textId="77777777"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14:paraId="0ECAF4DB" w14:textId="77777777" w:rsidTr="00C6365C">
        <w:trPr>
          <w:cantSplit/>
          <w:trHeight w:val="780"/>
        </w:trPr>
        <w:tc>
          <w:tcPr>
            <w:tcW w:w="2093" w:type="dxa"/>
            <w:hideMark/>
          </w:tcPr>
          <w:p w14:paraId="6FD4F59B" w14:textId="77777777"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proofErr w:type="gramStart"/>
            <w:r w:rsidR="00717EA9">
              <w:rPr>
                <w:color w:val="000000"/>
              </w:rPr>
              <w:t xml:space="preserve">– </w:t>
            </w:r>
            <w:r>
              <w:rPr>
                <w:color w:val="000000"/>
              </w:rPr>
              <w:t xml:space="preserve"> </w:t>
            </w:r>
            <w:r w:rsidRPr="006255CA">
              <w:rPr>
                <w:color w:val="000000"/>
              </w:rPr>
              <w:t>Succursales</w:t>
            </w:r>
            <w:proofErr w:type="gramEnd"/>
            <w:r w:rsidRPr="006255CA">
              <w:rPr>
                <w:color w:val="000000"/>
              </w:rPr>
              <w:t xml:space="preserve"> UE</w:t>
            </w:r>
          </w:p>
        </w:tc>
        <w:tc>
          <w:tcPr>
            <w:tcW w:w="1417" w:type="dxa"/>
            <w:hideMark/>
          </w:tcPr>
          <w:p w14:paraId="57DF4181" w14:textId="77777777" w:rsidR="006E4A49" w:rsidRPr="006255CA" w:rsidRDefault="006E4A49" w:rsidP="00805CD9">
            <w:pPr>
              <w:contextualSpacing/>
              <w:jc w:val="center"/>
              <w:rPr>
                <w:color w:val="000000"/>
              </w:rPr>
            </w:pPr>
            <w:r>
              <w:rPr>
                <w:color w:val="000000"/>
              </w:rPr>
              <w:t>C1130</w:t>
            </w:r>
          </w:p>
        </w:tc>
        <w:tc>
          <w:tcPr>
            <w:tcW w:w="6237" w:type="dxa"/>
            <w:hideMark/>
          </w:tcPr>
          <w:p w14:paraId="2AE0D7FE" w14:textId="77777777"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14:paraId="1F184628" w14:textId="77777777" w:rsidTr="00C6365C">
        <w:trPr>
          <w:cantSplit/>
          <w:trHeight w:val="525"/>
        </w:trPr>
        <w:tc>
          <w:tcPr>
            <w:tcW w:w="2093" w:type="dxa"/>
            <w:hideMark/>
          </w:tcPr>
          <w:p w14:paraId="1B203746" w14:textId="77777777"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w:t>
            </w:r>
            <w:proofErr w:type="gramStart"/>
            <w:r>
              <w:rPr>
                <w:color w:val="000000"/>
              </w:rPr>
              <w:t xml:space="preserve">-  </w:t>
            </w:r>
            <w:r w:rsidRPr="006255CA">
              <w:rPr>
                <w:color w:val="000000"/>
              </w:rPr>
              <w:t>Succursales</w:t>
            </w:r>
            <w:proofErr w:type="gramEnd"/>
            <w:r w:rsidRPr="006255CA">
              <w:rPr>
                <w:color w:val="000000"/>
              </w:rPr>
              <w:t xml:space="preserve"> hors UE</w:t>
            </w:r>
          </w:p>
        </w:tc>
        <w:tc>
          <w:tcPr>
            <w:tcW w:w="1417" w:type="dxa"/>
            <w:hideMark/>
          </w:tcPr>
          <w:p w14:paraId="3DF5375F" w14:textId="77777777" w:rsidR="006E4A49" w:rsidRPr="006255CA" w:rsidRDefault="006E4A49" w:rsidP="00805CD9">
            <w:pPr>
              <w:contextualSpacing/>
              <w:jc w:val="center"/>
              <w:rPr>
                <w:color w:val="000000"/>
              </w:rPr>
            </w:pPr>
            <w:r>
              <w:rPr>
                <w:color w:val="000000"/>
              </w:rPr>
              <w:t>C1140</w:t>
            </w:r>
          </w:p>
        </w:tc>
        <w:tc>
          <w:tcPr>
            <w:tcW w:w="6237" w:type="dxa"/>
            <w:hideMark/>
          </w:tcPr>
          <w:p w14:paraId="035A012C" w14:textId="77777777"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14:paraId="2EEB974E" w14:textId="77777777" w:rsidR="006E4A49" w:rsidRPr="00F22231" w:rsidRDefault="006E4A49" w:rsidP="00805CD9">
            <w:pPr>
              <w:contextualSpacing/>
              <w:jc w:val="both"/>
            </w:pPr>
          </w:p>
        </w:tc>
      </w:tr>
      <w:tr w:rsidR="006E4A49" w:rsidRPr="006255CA" w14:paraId="2DC36862" w14:textId="77777777" w:rsidTr="00C6365C">
        <w:trPr>
          <w:cantSplit/>
          <w:trHeight w:val="1290"/>
        </w:trPr>
        <w:tc>
          <w:tcPr>
            <w:tcW w:w="2093" w:type="dxa"/>
            <w:hideMark/>
          </w:tcPr>
          <w:p w14:paraId="01483691" w14:textId="77777777"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14:paraId="4A61F779" w14:textId="77777777"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14:paraId="2B5FA989" w14:textId="77777777"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14:paraId="0FF7C424" w14:textId="77777777" w:rsidR="00204CCA" w:rsidRPr="00F22231" w:rsidRDefault="00204CCA" w:rsidP="00805CD9">
            <w:pPr>
              <w:contextualSpacing/>
              <w:jc w:val="both"/>
            </w:pPr>
          </w:p>
          <w:p w14:paraId="2F2C449D" w14:textId="77777777" w:rsidR="00204CCA" w:rsidRPr="00F22231" w:rsidRDefault="00204CCA" w:rsidP="00805CD9">
            <w:pPr>
              <w:contextualSpacing/>
              <w:jc w:val="both"/>
            </w:pPr>
            <w:r w:rsidRPr="00F22231">
              <w:t xml:space="preserve">Contrôle associé, dans FR.13.01, pour toutes les lignes : </w:t>
            </w:r>
          </w:p>
          <w:p w14:paraId="505102F7" w14:textId="77777777" w:rsidR="00191942" w:rsidRPr="00F22231" w:rsidRDefault="00191942" w:rsidP="00805CD9">
            <w:pPr>
              <w:contextualSpacing/>
              <w:jc w:val="both"/>
            </w:pPr>
            <w:r w:rsidRPr="00F22231">
              <w:t>C1150 = C1100 + C1110 + C1120 + C1130 + C1140</w:t>
            </w:r>
          </w:p>
          <w:p w14:paraId="4EEBA5F5" w14:textId="77777777" w:rsidR="00204CCA" w:rsidRPr="00F22231" w:rsidRDefault="00204CCA" w:rsidP="00805CD9">
            <w:pPr>
              <w:contextualSpacing/>
              <w:jc w:val="both"/>
            </w:pPr>
          </w:p>
          <w:p w14:paraId="414A74E1" w14:textId="77777777" w:rsidR="00204CCA" w:rsidRPr="00F22231" w:rsidRDefault="00204CCA" w:rsidP="00805CD9">
            <w:pPr>
              <w:contextualSpacing/>
              <w:jc w:val="both"/>
            </w:pPr>
            <w:r w:rsidRPr="00F22231">
              <w:t>Contrôle associé, dans FR.13.04, pour toutes les lignes :</w:t>
            </w:r>
          </w:p>
          <w:p w14:paraId="6072C383" w14:textId="77777777" w:rsidR="00204CCA" w:rsidRPr="00F22231" w:rsidRDefault="00204CCA" w:rsidP="00805CD9">
            <w:pPr>
              <w:contextualSpacing/>
              <w:jc w:val="both"/>
            </w:pPr>
            <w:r w:rsidRPr="00F22231">
              <w:t>C0250 = C0220 + C0230 + C0240</w:t>
            </w:r>
          </w:p>
        </w:tc>
      </w:tr>
      <w:tr w:rsidR="006E4A49" w:rsidRPr="006255CA" w14:paraId="54B4AD34" w14:textId="77777777" w:rsidTr="00E63883">
        <w:trPr>
          <w:cantSplit/>
          <w:trHeight w:val="300"/>
        </w:trPr>
        <w:tc>
          <w:tcPr>
            <w:tcW w:w="9747" w:type="dxa"/>
            <w:gridSpan w:val="3"/>
            <w:hideMark/>
          </w:tcPr>
          <w:p w14:paraId="3C8851BE" w14:textId="77777777"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14:paraId="7DCB5B9D" w14:textId="77777777" w:rsidTr="00E63883">
        <w:trPr>
          <w:cantSplit/>
          <w:trHeight w:val="315"/>
        </w:trPr>
        <w:tc>
          <w:tcPr>
            <w:tcW w:w="9747" w:type="dxa"/>
            <w:gridSpan w:val="3"/>
            <w:hideMark/>
          </w:tcPr>
          <w:p w14:paraId="32659329" w14:textId="77777777" w:rsidR="006E4A49" w:rsidRPr="00F22231" w:rsidRDefault="00191942" w:rsidP="00945846">
            <w:pPr>
              <w:contextualSpacing/>
              <w:jc w:val="both"/>
              <w:rPr>
                <w:b/>
                <w:i/>
              </w:rPr>
            </w:pPr>
            <w:r w:rsidRPr="00F22231">
              <w:rPr>
                <w:b/>
                <w:bCs/>
                <w:i/>
              </w:rPr>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14:paraId="04008A54" w14:textId="77777777" w:rsidTr="00C6365C">
        <w:trPr>
          <w:cantSplit/>
          <w:trHeight w:val="1220"/>
        </w:trPr>
        <w:tc>
          <w:tcPr>
            <w:tcW w:w="2093" w:type="dxa"/>
            <w:hideMark/>
          </w:tcPr>
          <w:p w14:paraId="7D86A06D" w14:textId="77777777" w:rsidR="006E4A49" w:rsidRPr="006255CA" w:rsidRDefault="006E4A49" w:rsidP="00945846">
            <w:pPr>
              <w:contextualSpacing/>
              <w:rPr>
                <w:color w:val="000000"/>
              </w:rPr>
            </w:pPr>
            <w:r w:rsidRPr="006255CA">
              <w:rPr>
                <w:color w:val="000000"/>
              </w:rPr>
              <w:lastRenderedPageBreak/>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14:paraId="30C56252" w14:textId="5DC5BFF3" w:rsidR="006E4A49" w:rsidRPr="006255CA" w:rsidRDefault="006E4A49" w:rsidP="00805CD9">
            <w:pPr>
              <w:contextualSpacing/>
              <w:jc w:val="center"/>
              <w:rPr>
                <w:color w:val="000000"/>
              </w:rPr>
            </w:pPr>
            <w:r>
              <w:rPr>
                <w:color w:val="000000"/>
              </w:rPr>
              <w:t>C11</w:t>
            </w:r>
            <w:r w:rsidR="005352BC">
              <w:rPr>
                <w:color w:val="000000"/>
              </w:rPr>
              <w:t>7</w:t>
            </w:r>
            <w:r>
              <w:rPr>
                <w:color w:val="000000"/>
              </w:rPr>
              <w:t>0 à C1250</w:t>
            </w:r>
            <w:r w:rsidR="00981A1B">
              <w:rPr>
                <w:color w:val="000000"/>
              </w:rPr>
              <w:t xml:space="preserve"> dans FR.13.01 et C0260 à C0270 dans FR.13.04</w:t>
            </w:r>
          </w:p>
        </w:tc>
        <w:tc>
          <w:tcPr>
            <w:tcW w:w="6237" w:type="dxa"/>
            <w:hideMark/>
          </w:tcPr>
          <w:p w14:paraId="1F59ACD9" w14:textId="77777777"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17" w:history="1">
              <w:r w:rsidR="006E4A49" w:rsidRPr="00F22231">
                <w:rPr>
                  <w:rStyle w:val="Lienhypertexte"/>
                  <w:color w:val="auto"/>
                  <w:u w:val="none"/>
                </w:rPr>
                <w:t>article A. 344-2 du Code des assurances</w:t>
              </w:r>
            </w:hyperlink>
            <w:r w:rsidR="004D12E8" w:rsidRPr="00F22231">
              <w:t>*</w:t>
            </w:r>
            <w:r w:rsidRPr="00F22231">
              <w:t>, dont :</w:t>
            </w:r>
          </w:p>
          <w:p w14:paraId="4E48B821" w14:textId="0661AE8A"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 colonnes C11</w:t>
            </w:r>
            <w:r w:rsidR="00777B16">
              <w:t>7</w:t>
            </w:r>
            <w:r w:rsidR="00945846" w:rsidRPr="00F22231">
              <w:t xml:space="preserve">0 à C1200 </w:t>
            </w:r>
            <w:r w:rsidR="00FE69EB" w:rsidRPr="00F22231">
              <w:t xml:space="preserve">(C0260 dans FR.13.04) </w:t>
            </w:r>
            <w:r w:rsidR="006E4A49" w:rsidRPr="00F22231">
              <w:t>;</w:t>
            </w:r>
          </w:p>
          <w:p w14:paraId="56CCA5C6" w14:textId="6C718EC4"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w:t>
            </w:r>
            <w:r w:rsidR="00777B16">
              <w:t>2</w:t>
            </w:r>
            <w:r w:rsidR="00945846" w:rsidRPr="00F22231">
              <w:t>0 à C1250</w:t>
            </w:r>
            <w:r w:rsidR="00FE69EB" w:rsidRPr="00F22231">
              <w:t xml:space="preserve"> (C0270 dans FR.13.04)</w:t>
            </w:r>
            <w:r w:rsidR="006E4A49" w:rsidRPr="00F22231">
              <w:t>.</w:t>
            </w:r>
          </w:p>
        </w:tc>
      </w:tr>
      <w:tr w:rsidR="006E4A49" w:rsidRPr="006255CA" w14:paraId="1CDF99CD" w14:textId="77777777" w:rsidTr="00C6365C">
        <w:trPr>
          <w:cantSplit/>
          <w:trHeight w:val="1544"/>
        </w:trPr>
        <w:tc>
          <w:tcPr>
            <w:tcW w:w="2093" w:type="dxa"/>
            <w:hideMark/>
          </w:tcPr>
          <w:p w14:paraId="23C7737C" w14:textId="627D0372"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r w:rsidR="00896AF8">
              <w:rPr>
                <w:color w:val="000000"/>
              </w:rPr>
              <w:t xml:space="preserve"> </w:t>
            </w:r>
            <w:r w:rsidR="00896AF8" w:rsidRPr="006255CA">
              <w:rPr>
                <w:color w:val="000000"/>
              </w:rPr>
              <w:t>uniquement</w:t>
            </w:r>
          </w:p>
        </w:tc>
        <w:tc>
          <w:tcPr>
            <w:tcW w:w="1417" w:type="dxa"/>
            <w:hideMark/>
          </w:tcPr>
          <w:p w14:paraId="35A63403" w14:textId="5B7EDC9A" w:rsidR="006E4A49" w:rsidRPr="006255CA" w:rsidRDefault="006E4A49" w:rsidP="00805CD9">
            <w:pPr>
              <w:contextualSpacing/>
              <w:jc w:val="center"/>
              <w:rPr>
                <w:color w:val="000000"/>
              </w:rPr>
            </w:pPr>
            <w:r>
              <w:rPr>
                <w:color w:val="000000"/>
              </w:rPr>
              <w:t>C12</w:t>
            </w:r>
            <w:r w:rsidR="005352BC">
              <w:rPr>
                <w:color w:val="000000"/>
              </w:rPr>
              <w:t>7</w:t>
            </w:r>
            <w:r>
              <w:rPr>
                <w:color w:val="000000"/>
              </w:rPr>
              <w:t>0 à C1350</w:t>
            </w:r>
            <w:r w:rsidR="00C053CA">
              <w:rPr>
                <w:color w:val="000000"/>
              </w:rPr>
              <w:t xml:space="preserve"> dans FR.13.01 et C0280 à C0290 dans FR.13.04</w:t>
            </w:r>
          </w:p>
        </w:tc>
        <w:tc>
          <w:tcPr>
            <w:tcW w:w="6237" w:type="dxa"/>
            <w:hideMark/>
          </w:tcPr>
          <w:p w14:paraId="44263A5F" w14:textId="77777777"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18" w:history="1">
              <w:r w:rsidR="006E4A49" w:rsidRPr="00F22231">
                <w:rPr>
                  <w:rStyle w:val="Lienhypertexte"/>
                  <w:color w:val="auto"/>
                  <w:u w:val="none"/>
                </w:rPr>
                <w:t>article A. 344-2 du Code des assurances</w:t>
              </w:r>
            </w:hyperlink>
            <w:r w:rsidRPr="00F22231">
              <w:t>*, dont :</w:t>
            </w:r>
          </w:p>
          <w:p w14:paraId="099A1BD7" w14:textId="2CE1F343" w:rsidR="00945846" w:rsidRPr="00F22231" w:rsidRDefault="009B266C" w:rsidP="00945846">
            <w:pPr>
              <w:pStyle w:val="Paragraphedeliste"/>
              <w:numPr>
                <w:ilvl w:val="0"/>
                <w:numId w:val="18"/>
              </w:numPr>
            </w:pPr>
            <w:r w:rsidRPr="00F22231">
              <w:t>Gar</w:t>
            </w:r>
            <w:r w:rsidR="00945846" w:rsidRPr="00F22231">
              <w:t>anties Santé (frais de soins) : colonnes C12</w:t>
            </w:r>
            <w:r w:rsidR="00896AF8">
              <w:t>7</w:t>
            </w:r>
            <w:r w:rsidR="00945846" w:rsidRPr="00F22231">
              <w:t>0 à C1300</w:t>
            </w:r>
            <w:r w:rsidR="00C053CA" w:rsidRPr="00F22231">
              <w:t xml:space="preserve"> (C0280 dans FR.13.04)</w:t>
            </w:r>
            <w:r w:rsidR="00945846" w:rsidRPr="00F22231">
              <w:t xml:space="preserve"> ;</w:t>
            </w:r>
          </w:p>
          <w:p w14:paraId="782ACBF6" w14:textId="733E19B8"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w:t>
            </w:r>
            <w:r w:rsidR="00896AF8">
              <w:t>2</w:t>
            </w:r>
            <w:r w:rsidR="00945846" w:rsidRPr="00F22231">
              <w:t>0 à C1350</w:t>
            </w:r>
            <w:r w:rsidR="00C053CA" w:rsidRPr="00F22231">
              <w:t xml:space="preserve"> (C0290 dans FR.13.04)</w:t>
            </w:r>
            <w:r w:rsidR="00945846" w:rsidRPr="00F22231">
              <w:t>.</w:t>
            </w:r>
          </w:p>
        </w:tc>
      </w:tr>
      <w:tr w:rsidR="006E4A49" w:rsidRPr="00241505" w14:paraId="334A5BF3" w14:textId="77777777" w:rsidTr="00C6365C">
        <w:trPr>
          <w:cantSplit/>
          <w:trHeight w:val="978"/>
        </w:trPr>
        <w:tc>
          <w:tcPr>
            <w:tcW w:w="2093" w:type="dxa"/>
            <w:hideMark/>
          </w:tcPr>
          <w:p w14:paraId="491C03A5" w14:textId="77777777" w:rsidR="006E4A49" w:rsidRPr="006255CA" w:rsidRDefault="006E4A49" w:rsidP="00945846">
            <w:pPr>
              <w:contextualSpacing/>
              <w:rPr>
                <w:color w:val="000000"/>
              </w:rPr>
            </w:pPr>
            <w:r w:rsidRPr="006255CA">
              <w:rPr>
                <w:color w:val="000000"/>
              </w:rPr>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14:paraId="52C4B74B" w14:textId="306D9384" w:rsidR="006E4A49" w:rsidRPr="006255CA" w:rsidRDefault="006E4A49" w:rsidP="00C6365C">
            <w:pPr>
              <w:contextualSpacing/>
              <w:rPr>
                <w:color w:val="000000"/>
              </w:rPr>
            </w:pPr>
            <w:r>
              <w:rPr>
                <w:color w:val="000000"/>
              </w:rPr>
              <w:t>C13</w:t>
            </w:r>
            <w:r w:rsidR="005352BC">
              <w:rPr>
                <w:color w:val="000000"/>
              </w:rPr>
              <w:t>7</w:t>
            </w:r>
            <w:r>
              <w:rPr>
                <w:color w:val="000000"/>
              </w:rPr>
              <w:t>0 à C1400</w:t>
            </w:r>
            <w:r w:rsidR="00C053CA">
              <w:rPr>
                <w:color w:val="000000"/>
              </w:rPr>
              <w:t xml:space="preserve"> dans FR.13.01 et C0300 dans FR.13.04</w:t>
            </w:r>
          </w:p>
        </w:tc>
        <w:tc>
          <w:tcPr>
            <w:tcW w:w="6237" w:type="dxa"/>
            <w:hideMark/>
          </w:tcPr>
          <w:p w14:paraId="5FB896BB" w14:textId="77777777"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14:paraId="477B5FA5" w14:textId="77777777" w:rsidR="00241505" w:rsidRPr="00F22231" w:rsidRDefault="00241505" w:rsidP="00241505">
            <w:pPr>
              <w:contextualSpacing/>
              <w:jc w:val="both"/>
            </w:pPr>
          </w:p>
          <w:p w14:paraId="6311235E" w14:textId="6C17762A" w:rsidR="00241505" w:rsidRPr="00F22231" w:rsidRDefault="00241505" w:rsidP="00241505">
            <w:pPr>
              <w:contextualSpacing/>
              <w:jc w:val="both"/>
            </w:pPr>
            <w:r w:rsidRPr="00F22231">
              <w:t>Les contrôles associés, dans FR.13.01, sont non seulement ceux qui portent sur les « affaires directes » (C1400) présentés dans ce guide méthodologique en introduction, mais des contrôles supplémentaires portant sur les « affaires directes hors engagements pris ou donnés en substitution » (C1370)</w:t>
            </w:r>
            <w:r w:rsidR="005F3C11">
              <w:t xml:space="preserve"> et</w:t>
            </w:r>
            <w:r w:rsidRPr="00F22231">
              <w:t xml:space="preserve"> les « affaires prises en substitution (non données en substitution) » (C1380) existent aussi pour toutes les lignes qui ne correspondent pas à un total ou sous-total :</w:t>
            </w:r>
          </w:p>
          <w:p w14:paraId="2386B29A" w14:textId="77777777"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14:paraId="017E958A" w14:textId="77777777"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14:paraId="37FFB5F9" w14:textId="77777777" w:rsidR="00241505" w:rsidRPr="00F22231" w:rsidRDefault="00241505" w:rsidP="00241505">
            <w:pPr>
              <w:jc w:val="both"/>
              <w:rPr>
                <w:lang w:val="en-US"/>
              </w:rPr>
            </w:pPr>
          </w:p>
          <w:p w14:paraId="67F4E00E" w14:textId="77777777"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14:paraId="384467AE" w14:textId="77777777" w:rsidR="00241505" w:rsidRPr="00F22231" w:rsidRDefault="003133AF" w:rsidP="003133AF">
            <w:pPr>
              <w:jc w:val="both"/>
            </w:pPr>
            <w:r w:rsidRPr="00F22231">
              <w:t>C0300 = C0260 + C0270 + C0280 + C0290</w:t>
            </w:r>
          </w:p>
        </w:tc>
      </w:tr>
      <w:tr w:rsidR="006E4A49" w:rsidRPr="006255CA" w14:paraId="023F2B81" w14:textId="77777777" w:rsidTr="00C6365C">
        <w:trPr>
          <w:cantSplit/>
          <w:trHeight w:val="525"/>
        </w:trPr>
        <w:tc>
          <w:tcPr>
            <w:tcW w:w="2093" w:type="dxa"/>
            <w:hideMark/>
          </w:tcPr>
          <w:p w14:paraId="46B635AB" w14:textId="77777777"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14:paraId="5735CA65" w14:textId="77777777"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14:paraId="45A26666" w14:textId="77777777"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0FED4263" w14:textId="77777777" w:rsidTr="00C6365C">
        <w:trPr>
          <w:cantSplit/>
          <w:trHeight w:val="585"/>
        </w:trPr>
        <w:tc>
          <w:tcPr>
            <w:tcW w:w="2093" w:type="dxa"/>
            <w:hideMark/>
          </w:tcPr>
          <w:p w14:paraId="4C749C2D" w14:textId="77777777"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14:paraId="3098398D" w14:textId="77777777"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14:paraId="5AE4A07A" w14:textId="77777777"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5C28575A" w14:textId="77777777" w:rsidTr="00C6365C">
        <w:trPr>
          <w:cantSplit/>
          <w:trHeight w:val="780"/>
        </w:trPr>
        <w:tc>
          <w:tcPr>
            <w:tcW w:w="2093" w:type="dxa"/>
            <w:hideMark/>
          </w:tcPr>
          <w:p w14:paraId="1C18902E" w14:textId="77777777"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14:paraId="756001BC" w14:textId="77777777" w:rsidR="006E4A49" w:rsidRPr="006255CA" w:rsidRDefault="006E4A49" w:rsidP="00C6365C">
            <w:pPr>
              <w:contextualSpacing/>
              <w:rPr>
                <w:color w:val="000000"/>
              </w:rPr>
            </w:pPr>
            <w:r>
              <w:rPr>
                <w:color w:val="000000"/>
              </w:rPr>
              <w:t>C1430</w:t>
            </w:r>
          </w:p>
        </w:tc>
        <w:tc>
          <w:tcPr>
            <w:tcW w:w="6237" w:type="dxa"/>
            <w:hideMark/>
          </w:tcPr>
          <w:p w14:paraId="7F2F7F01" w14:textId="77777777"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14:paraId="6C58D12C" w14:textId="77777777" w:rsidTr="00C6365C">
        <w:trPr>
          <w:cantSplit/>
          <w:trHeight w:val="525"/>
        </w:trPr>
        <w:tc>
          <w:tcPr>
            <w:tcW w:w="2093" w:type="dxa"/>
            <w:hideMark/>
          </w:tcPr>
          <w:p w14:paraId="12ABF9A1" w14:textId="77777777"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14:paraId="6A945879" w14:textId="77777777" w:rsidR="006E4A49" w:rsidRPr="006255CA" w:rsidRDefault="006E4A49" w:rsidP="00C6365C">
            <w:pPr>
              <w:contextualSpacing/>
              <w:rPr>
                <w:color w:val="000000"/>
              </w:rPr>
            </w:pPr>
            <w:r>
              <w:rPr>
                <w:color w:val="000000"/>
              </w:rPr>
              <w:t>C1440</w:t>
            </w:r>
          </w:p>
        </w:tc>
        <w:tc>
          <w:tcPr>
            <w:tcW w:w="6237" w:type="dxa"/>
            <w:hideMark/>
          </w:tcPr>
          <w:p w14:paraId="581302A1" w14:textId="77777777"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14:paraId="20D31EB5" w14:textId="77777777" w:rsidTr="00C6365C">
        <w:trPr>
          <w:cantSplit/>
          <w:trHeight w:val="1222"/>
        </w:trPr>
        <w:tc>
          <w:tcPr>
            <w:tcW w:w="2093" w:type="dxa"/>
            <w:hideMark/>
          </w:tcPr>
          <w:p w14:paraId="265D7A66" w14:textId="77777777" w:rsidR="006E4A49" w:rsidRPr="006255CA" w:rsidRDefault="006E4A49" w:rsidP="004D12E8">
            <w:pPr>
              <w:contextualSpacing/>
              <w:rPr>
                <w:color w:val="000000"/>
              </w:rPr>
            </w:pPr>
            <w:r w:rsidRPr="006255CA">
              <w:rPr>
                <w:color w:val="000000"/>
              </w:rPr>
              <w:lastRenderedPageBreak/>
              <w:t>Total général – dommages corporels</w:t>
            </w:r>
            <w:r w:rsidR="00BD505C">
              <w:rPr>
                <w:color w:val="000000"/>
              </w:rPr>
              <w:t xml:space="preserve"> – Garanties accessoires</w:t>
            </w:r>
          </w:p>
        </w:tc>
        <w:tc>
          <w:tcPr>
            <w:tcW w:w="1417" w:type="dxa"/>
            <w:hideMark/>
          </w:tcPr>
          <w:p w14:paraId="6B2D66CE" w14:textId="77777777"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14:paraId="47CDDF2D" w14:textId="77777777"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14:paraId="3FF7A261" w14:textId="77777777" w:rsidR="004C1B55" w:rsidRDefault="004C1B55" w:rsidP="00DC7453">
            <w:pPr>
              <w:contextualSpacing/>
              <w:jc w:val="both"/>
            </w:pPr>
          </w:p>
          <w:p w14:paraId="1A1D45B2" w14:textId="77777777" w:rsidR="004C1B55" w:rsidRDefault="004C1B55" w:rsidP="00DC7453">
            <w:pPr>
              <w:contextualSpacing/>
              <w:jc w:val="both"/>
            </w:pPr>
            <w:r>
              <w:t>Dans FR.13.01, le contrôle associé, pour toutes les lignes, est :</w:t>
            </w:r>
          </w:p>
          <w:p w14:paraId="70078B10" w14:textId="77777777" w:rsidR="006E4A49" w:rsidRDefault="00DC7453" w:rsidP="00DC7453">
            <w:pPr>
              <w:contextualSpacing/>
              <w:jc w:val="both"/>
            </w:pPr>
            <w:r>
              <w:t>C1450 = C1400 + C1410 + C1420 + C1430 + C1440</w:t>
            </w:r>
          </w:p>
          <w:p w14:paraId="6C6ED700" w14:textId="77777777" w:rsidR="004C1B55" w:rsidRDefault="004C1B55" w:rsidP="00DC7453">
            <w:pPr>
              <w:contextualSpacing/>
              <w:jc w:val="both"/>
            </w:pPr>
          </w:p>
          <w:p w14:paraId="733B144E" w14:textId="77777777" w:rsidR="004C1B55" w:rsidRDefault="004C1B55" w:rsidP="00DC7453">
            <w:pPr>
              <w:contextualSpacing/>
              <w:jc w:val="both"/>
            </w:pPr>
            <w:r>
              <w:t>Dans FR.13.04, le contrôle associé, pour toutes les lignes, est :</w:t>
            </w:r>
          </w:p>
          <w:p w14:paraId="3C86F789" w14:textId="77777777" w:rsidR="004C1B55" w:rsidRPr="008B22F2" w:rsidRDefault="00976189" w:rsidP="00976189">
            <w:pPr>
              <w:contextualSpacing/>
              <w:jc w:val="both"/>
            </w:pPr>
            <w:r>
              <w:rPr>
                <w:color w:val="000000"/>
              </w:rPr>
              <w:t>C0330 = C0300 + C0310 + C0320</w:t>
            </w:r>
          </w:p>
        </w:tc>
      </w:tr>
      <w:tr w:rsidR="006E4A49" w:rsidRPr="006255CA" w14:paraId="019FD6FF" w14:textId="77777777" w:rsidTr="00C6365C">
        <w:trPr>
          <w:cantSplit/>
          <w:trHeight w:val="525"/>
        </w:trPr>
        <w:tc>
          <w:tcPr>
            <w:tcW w:w="2093" w:type="dxa"/>
            <w:hideMark/>
          </w:tcPr>
          <w:p w14:paraId="5E4DDAB9" w14:textId="77777777"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14:paraId="6BCCC44B" w14:textId="77777777"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14:paraId="29937053" w14:textId="77777777"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14:paraId="1848FC64" w14:textId="77777777" w:rsidR="00976189" w:rsidRDefault="00976189" w:rsidP="00DC7453">
            <w:pPr>
              <w:ind w:left="-21"/>
              <w:contextualSpacing/>
              <w:jc w:val="both"/>
              <w:rPr>
                <w:color w:val="000000"/>
              </w:rPr>
            </w:pPr>
          </w:p>
          <w:p w14:paraId="430752CF" w14:textId="77777777" w:rsidR="00976189" w:rsidRDefault="00976189" w:rsidP="00DC7453">
            <w:pPr>
              <w:ind w:left="-21"/>
              <w:contextualSpacing/>
              <w:jc w:val="both"/>
              <w:rPr>
                <w:color w:val="000000"/>
              </w:rPr>
            </w:pPr>
            <w:r>
              <w:rPr>
                <w:color w:val="000000"/>
              </w:rPr>
              <w:t>Dans FR.13.01, le contrôle associé, pour toutes les lignes, est :</w:t>
            </w:r>
          </w:p>
          <w:p w14:paraId="0B0097CF" w14:textId="77777777" w:rsidR="00DC7453" w:rsidRDefault="00DC7453" w:rsidP="00DC7453">
            <w:pPr>
              <w:ind w:left="-21"/>
              <w:contextualSpacing/>
              <w:jc w:val="both"/>
              <w:rPr>
                <w:color w:val="000000"/>
              </w:rPr>
            </w:pPr>
            <w:r>
              <w:rPr>
                <w:color w:val="000000"/>
              </w:rPr>
              <w:t>C1460 = C1150 + C1450</w:t>
            </w:r>
          </w:p>
          <w:p w14:paraId="30CC940D" w14:textId="77777777" w:rsidR="00976189" w:rsidRDefault="00976189" w:rsidP="00DC7453">
            <w:pPr>
              <w:ind w:left="-21"/>
              <w:contextualSpacing/>
              <w:jc w:val="both"/>
              <w:rPr>
                <w:color w:val="000000"/>
              </w:rPr>
            </w:pPr>
          </w:p>
          <w:p w14:paraId="335884E0" w14:textId="77777777" w:rsidR="00976189" w:rsidRDefault="00976189" w:rsidP="00DC7453">
            <w:pPr>
              <w:ind w:left="-21"/>
              <w:contextualSpacing/>
              <w:jc w:val="both"/>
              <w:rPr>
                <w:color w:val="000000"/>
              </w:rPr>
            </w:pPr>
            <w:r>
              <w:rPr>
                <w:color w:val="000000"/>
              </w:rPr>
              <w:t>Dans FR.13.04, le contrôle associé, pour toutes les lignes, est :</w:t>
            </w:r>
          </w:p>
          <w:p w14:paraId="65EE4A28" w14:textId="77777777" w:rsidR="00976189" w:rsidRPr="006255CA" w:rsidRDefault="00976189" w:rsidP="00DC7453">
            <w:pPr>
              <w:ind w:left="-21"/>
              <w:contextualSpacing/>
              <w:jc w:val="both"/>
              <w:rPr>
                <w:color w:val="000000"/>
              </w:rPr>
            </w:pPr>
            <w:r>
              <w:rPr>
                <w:color w:val="000000"/>
              </w:rPr>
              <w:t>C0340 = C0250 + C0330</w:t>
            </w:r>
          </w:p>
        </w:tc>
      </w:tr>
    </w:tbl>
    <w:p w14:paraId="6C07AEC7" w14:textId="77777777" w:rsidR="00F22231" w:rsidRPr="006255CA" w:rsidRDefault="00F22231" w:rsidP="000E336D">
      <w:pPr>
        <w:spacing w:after="0"/>
        <w:jc w:val="both"/>
        <w:rPr>
          <w:rFonts w:ascii="Times New Roman" w:hAnsi="Times New Roman" w:cs="Times New Roman"/>
        </w:rPr>
      </w:pPr>
    </w:p>
    <w:p w14:paraId="7DC906B2" w14:textId="77777777" w:rsidR="00C629A8" w:rsidRDefault="008F4DA2" w:rsidP="00D74FC6">
      <w:pPr>
        <w:pStyle w:val="Titre3"/>
      </w:pPr>
      <w:r>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9A61FD9" w14:textId="77777777"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D087"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D69A3F" w14:textId="77777777"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E81623"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024FABF4" w14:textId="77777777"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14:paraId="352092B0"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3DA82F06" w14:textId="079E9346"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14:paraId="7820BEC9"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19"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1B441B69" w14:textId="698489BE"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14:paraId="1EDC3E53" w14:textId="1CA52966"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14:paraId="6819DC01" w14:textId="77777777"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14:paraId="45847327"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05426BE7" w14:textId="0731ECB3"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14:paraId="60322108"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14:paraId="7E2A1EDF" w14:textId="21523CD0"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D32ECC" w:rsidRPr="00F22231">
              <w:rPr>
                <w:rFonts w:ascii="Times New Roman" w:eastAsia="Times New Roman" w:hAnsi="Times New Roman" w:cs="Times New Roman"/>
                <w:sz w:val="20"/>
                <w:szCs w:val="20"/>
                <w:lang w:eastAsia="fr-FR"/>
              </w:rPr>
              <w:t>(C0030 dans FR.13.05</w:t>
            </w:r>
            <w:proofErr w:type="gramStart"/>
            <w:r w:rsidR="00D32ECC" w:rsidRPr="00F22231">
              <w:rPr>
                <w:rFonts w:ascii="Times New Roman" w:eastAsia="Times New Roman" w:hAnsi="Times New Roman" w:cs="Times New Roman"/>
                <w:sz w:val="20"/>
                <w:szCs w:val="20"/>
                <w:lang w:eastAsia="fr-FR"/>
              </w:rPr>
              <w:t>)</w:t>
            </w:r>
            <w:r w:rsidRPr="00F22231">
              <w:rPr>
                <w:rFonts w:ascii="Times New Roman" w:eastAsia="Times New Roman" w:hAnsi="Times New Roman" w:cs="Times New Roman"/>
                <w:sz w:val="20"/>
                <w:szCs w:val="20"/>
                <w:lang w:eastAsia="fr-FR"/>
              </w:rPr>
              <w:t>;</w:t>
            </w:r>
            <w:proofErr w:type="gramEnd"/>
          </w:p>
          <w:p w14:paraId="30EF5197" w14:textId="6AF3AA5D"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14:paraId="1C505B70" w14:textId="77777777"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14:paraId="4319FD83"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14:paraId="571F5AB0" w14:textId="20DB9179"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w:t>
            </w:r>
            <w:r w:rsidR="005352BC">
              <w:rPr>
                <w:rFonts w:ascii="Times New Roman" w:hAnsi="Times New Roman" w:cs="Times New Roman"/>
                <w:color w:val="000000"/>
              </w:rPr>
              <w:t>2</w:t>
            </w:r>
            <w:r w:rsidRPr="00BC2D8E">
              <w:rPr>
                <w:rFonts w:ascii="Times New Roman" w:hAnsi="Times New Roman" w:cs="Times New Roman"/>
                <w:color w:val="000000"/>
              </w:rPr>
              <w:t>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14:paraId="68E6F271"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14:paraId="7EEFD774" w14:textId="77777777" w:rsidR="00D32ECC" w:rsidRDefault="00D32ECC" w:rsidP="00C53402">
            <w:pPr>
              <w:spacing w:after="0" w:line="240" w:lineRule="auto"/>
              <w:rPr>
                <w:rFonts w:ascii="Times New Roman" w:eastAsia="Times New Roman" w:hAnsi="Times New Roman" w:cs="Times New Roman"/>
                <w:color w:val="000000"/>
                <w:sz w:val="20"/>
                <w:szCs w:val="20"/>
                <w:lang w:eastAsia="fr-FR"/>
              </w:rPr>
            </w:pPr>
          </w:p>
          <w:p w14:paraId="52296763" w14:textId="716DB4AE"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w:t>
            </w:r>
            <w:r w:rsidR="005F3C11">
              <w:rPr>
                <w:rFonts w:ascii="Times New Roman" w:eastAsia="Times New Roman" w:hAnsi="Times New Roman" w:cs="Times New Roman"/>
                <w:color w:val="000000"/>
                <w:sz w:val="20"/>
                <w:szCs w:val="20"/>
                <w:lang w:eastAsia="fr-FR"/>
              </w:rPr>
              <w:t xml:space="preserve"> et</w:t>
            </w:r>
            <w:r w:rsidRPr="00D32ECC">
              <w:rPr>
                <w:rFonts w:ascii="Times New Roman" w:eastAsia="Times New Roman" w:hAnsi="Times New Roman" w:cs="Times New Roman"/>
                <w:color w:val="000000"/>
                <w:sz w:val="20"/>
                <w:szCs w:val="20"/>
                <w:lang w:eastAsia="fr-FR"/>
              </w:rPr>
              <w:t xml:space="preserve"> les « affaires prises en substitution (non données en substitution)</w:t>
            </w:r>
            <w:r w:rsidR="00C41A1B">
              <w:rPr>
                <w:rFonts w:ascii="Times New Roman" w:eastAsia="Times New Roman" w:hAnsi="Times New Roman" w:cs="Times New Roman"/>
                <w:color w:val="000000"/>
                <w:sz w:val="20"/>
                <w:szCs w:val="20"/>
                <w:lang w:eastAsia="fr-FR"/>
              </w:rPr>
              <w:t>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14:paraId="197030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14:paraId="00087CC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14:paraId="6D242CD5"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14:paraId="1FD8C84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14:paraId="5A8786EF" w14:textId="77777777"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14:paraId="61183823" w14:textId="77777777"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14:paraId="51D09EA5"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14:paraId="4B62FA4E"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14:paraId="2F295E6D" w14:textId="77777777"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75EEED99"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792E8DEC"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14:paraId="0A079691" w14:textId="77777777"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14:paraId="6027E7A7"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138EF49E"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A1DF10E"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14:paraId="19B5844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14:paraId="63A03144"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14:paraId="5B547F38"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E4B0EFD"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14:paraId="508AE59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14:paraId="7B96980F"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14:paraId="3AE794E4" w14:textId="77777777"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14:paraId="53A16647"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Total général</w:t>
            </w:r>
          </w:p>
        </w:tc>
        <w:tc>
          <w:tcPr>
            <w:tcW w:w="1417" w:type="dxa"/>
            <w:tcBorders>
              <w:top w:val="nil"/>
              <w:left w:val="nil"/>
              <w:bottom w:val="single" w:sz="4" w:space="0" w:color="auto"/>
              <w:right w:val="single" w:sz="4" w:space="0" w:color="auto"/>
            </w:tcBorders>
            <w:shd w:val="clear" w:color="auto" w:fill="auto"/>
            <w:hideMark/>
          </w:tcPr>
          <w:p w14:paraId="71DD90F3"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14:paraId="5C0EAE57"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3A432762"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3D4AA408"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14:paraId="7383A10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14:paraId="1BC6108B"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18756D8E"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14:paraId="6BF897E1" w14:textId="77777777"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14:paraId="6147B5EF" w14:textId="77777777" w:rsidR="008F4DA2" w:rsidRDefault="008F4DA2" w:rsidP="00984D74">
      <w:pPr>
        <w:spacing w:after="0"/>
        <w:jc w:val="both"/>
        <w:rPr>
          <w:rFonts w:ascii="Times New Roman" w:hAnsi="Times New Roman" w:cs="Times New Roman"/>
        </w:rPr>
      </w:pPr>
    </w:p>
    <w:p w14:paraId="171B7A21" w14:textId="77777777" w:rsidR="008F4DA2" w:rsidRDefault="008F4DA2" w:rsidP="00D74FC6">
      <w:pPr>
        <w:pStyle w:val="Titre3"/>
      </w:pPr>
      <w:r>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F8AF8B5" w14:textId="77777777"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8F179"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C46C41"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7799D0D"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315D282D" w14:textId="77777777"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14:paraId="51740155" w14:textId="77777777"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6A6401F4" w14:textId="30B4E54F"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14:paraId="19ABD2F2"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0"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6FC85791" w14:textId="26CDE06B"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14:paraId="73D444B7" w14:textId="43271EBF"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14:paraId="73E5BBAF" w14:textId="77777777"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14:paraId="5DDB1E63" w14:textId="77777777"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lastRenderedPageBreak/>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3A29A637" w14:textId="4ED34FDD"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14:paraId="6ADA552F"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1"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5502D7AC" w14:textId="1BABC042"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14:paraId="6918B507" w14:textId="26FB57D4"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14:paraId="74C2420A" w14:textId="77777777"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14:paraId="4F5E293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14:paraId="6A606B43"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14:paraId="0FFFD756" w14:textId="13652E2B"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14:paraId="64F4CA98"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14:paraId="1E0D0695"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14:paraId="67E381BF" w14:textId="77777777"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14:paraId="5B6C778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14:paraId="6B31BC6C" w14:textId="77777777"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14:paraId="6E16614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14:paraId="6B9F16A4"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14:paraId="51348BC9" w14:textId="77777777"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14:paraId="6AB1BA03"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1DF5738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14:paraId="6C5DAE2C" w14:textId="77777777"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14:paraId="60EFCDA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14:paraId="7C23E9EC"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3F39FB54"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14:paraId="2E6B911F" w14:textId="77777777"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14:paraId="6FAB104D"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14:paraId="109D431A"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14:paraId="4CFCA8C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8D20CC2"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14:paraId="7D401210" w14:textId="2BA8EC68"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w:t>
            </w:r>
            <w:r w:rsidR="0016448F">
              <w:rPr>
                <w:rFonts w:ascii="Times New Roman" w:hAnsi="Times New Roman" w:cs="Times New Roman"/>
                <w:sz w:val="20"/>
                <w:szCs w:val="20"/>
              </w:rPr>
              <w:t>8</w:t>
            </w:r>
            <w:r w:rsidRPr="002E676A">
              <w:rPr>
                <w:rFonts w:ascii="Times New Roman" w:hAnsi="Times New Roman" w:cs="Times New Roman"/>
                <w:sz w:val="20"/>
                <w:szCs w:val="20"/>
              </w:rPr>
              <w:t>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14:paraId="1E01FABB"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protection </w:t>
            </w:r>
            <w:proofErr w:type="gramStart"/>
            <w:r w:rsidRPr="00F22231">
              <w:rPr>
                <w:rFonts w:ascii="Times New Roman" w:eastAsia="Times New Roman" w:hAnsi="Times New Roman" w:cs="Times New Roman"/>
                <w:bCs/>
                <w:sz w:val="20"/>
                <w:szCs w:val="20"/>
                <w:lang w:eastAsia="fr-FR"/>
              </w:rPr>
              <w:t>juridique  correspondant</w:t>
            </w:r>
            <w:proofErr w:type="gramEnd"/>
            <w:r w:rsidRPr="00F22231">
              <w:rPr>
                <w:rFonts w:ascii="Times New Roman" w:eastAsia="Times New Roman" w:hAnsi="Times New Roman" w:cs="Times New Roman"/>
                <w:bCs/>
                <w:sz w:val="20"/>
                <w:szCs w:val="20"/>
                <w:lang w:eastAsia="fr-FR"/>
              </w:rPr>
              <w:t xml:space="preserve"> à la catégorie 29 de l’article A. 344-2 du Code des assurances*.</w:t>
            </w:r>
          </w:p>
        </w:tc>
      </w:tr>
      <w:tr w:rsidR="008F4DA2" w:rsidRPr="00073418" w14:paraId="36832711"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13E3DA20"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Assistance</w:t>
            </w:r>
          </w:p>
        </w:tc>
        <w:tc>
          <w:tcPr>
            <w:tcW w:w="1417" w:type="dxa"/>
            <w:tcBorders>
              <w:top w:val="nil"/>
              <w:left w:val="nil"/>
              <w:bottom w:val="single" w:sz="4" w:space="0" w:color="auto"/>
              <w:right w:val="single" w:sz="4" w:space="0" w:color="auto"/>
            </w:tcBorders>
            <w:shd w:val="clear" w:color="auto" w:fill="auto"/>
            <w:hideMark/>
          </w:tcPr>
          <w:p w14:paraId="2733AC75" w14:textId="0A8221E2"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3</w:t>
            </w:r>
            <w:r w:rsidRPr="002E676A">
              <w:rPr>
                <w:rFonts w:ascii="Times New Roman" w:hAnsi="Times New Roman" w:cs="Times New Roman"/>
                <w:sz w:val="20"/>
                <w:szCs w:val="20"/>
              </w:rPr>
              <w:t>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14:paraId="046BCC2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14:paraId="0E08D94F"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07E9489"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14:paraId="7315320B" w14:textId="3D5A953F"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8</w:t>
            </w:r>
            <w:r w:rsidRPr="002E676A">
              <w:rPr>
                <w:rFonts w:ascii="Times New Roman" w:hAnsi="Times New Roman" w:cs="Times New Roman"/>
                <w:sz w:val="20"/>
                <w:szCs w:val="20"/>
              </w:rPr>
              <w:t>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14:paraId="0F2DCDE1"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14:paraId="6B3FEA35"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2560C7" w:rsidRPr="00073418" w14:paraId="5BE250CC" w14:textId="77777777" w:rsidTr="008F4DA2">
        <w:trPr>
          <w:cantSplit/>
          <w:trHeight w:val="600"/>
          <w:ins w:id="0" w:author="DUBOIS Alexandre (SGACPR DAI)" w:date="2023-09-15T11:18:00Z"/>
        </w:trPr>
        <w:tc>
          <w:tcPr>
            <w:tcW w:w="2127" w:type="dxa"/>
            <w:tcBorders>
              <w:top w:val="nil"/>
              <w:left w:val="single" w:sz="4" w:space="0" w:color="auto"/>
              <w:bottom w:val="single" w:sz="4" w:space="0" w:color="auto"/>
              <w:right w:val="single" w:sz="4" w:space="0" w:color="auto"/>
            </w:tcBorders>
            <w:shd w:val="clear" w:color="auto" w:fill="auto"/>
          </w:tcPr>
          <w:p w14:paraId="07185A59" w14:textId="21E685A5" w:rsidR="002560C7" w:rsidRPr="002E676A" w:rsidRDefault="002560C7" w:rsidP="00C53402">
            <w:pPr>
              <w:spacing w:before="120" w:after="120"/>
              <w:contextualSpacing/>
              <w:rPr>
                <w:ins w:id="1" w:author="DUBOIS Alexandre (SGACPR DAI)" w:date="2023-09-15T11:18:00Z"/>
                <w:rFonts w:ascii="Times New Roman" w:hAnsi="Times New Roman" w:cs="Times New Roman"/>
                <w:sz w:val="20"/>
                <w:szCs w:val="20"/>
              </w:rPr>
            </w:pPr>
            <w:ins w:id="2" w:author="DUBOIS Alexandre (SGACPR DAI)" w:date="2023-09-15T11:19:00Z">
              <w:r>
                <w:rPr>
                  <w:rFonts w:ascii="Times New Roman" w:hAnsi="Times New Roman" w:cs="Times New Roman"/>
                  <w:sz w:val="20"/>
                  <w:szCs w:val="20"/>
                </w:rPr>
                <w:t>Dommages aux biens consécutifs aux atteintes aux systèmes d’information et de communication</w:t>
              </w:r>
            </w:ins>
          </w:p>
        </w:tc>
        <w:tc>
          <w:tcPr>
            <w:tcW w:w="1417" w:type="dxa"/>
            <w:tcBorders>
              <w:top w:val="nil"/>
              <w:left w:val="nil"/>
              <w:bottom w:val="single" w:sz="4" w:space="0" w:color="auto"/>
              <w:right w:val="single" w:sz="4" w:space="0" w:color="auto"/>
            </w:tcBorders>
            <w:shd w:val="clear" w:color="auto" w:fill="auto"/>
          </w:tcPr>
          <w:p w14:paraId="4C4EABC6" w14:textId="2A53E981" w:rsidR="002560C7" w:rsidRPr="002E676A" w:rsidRDefault="002560C7" w:rsidP="006974BA">
            <w:pPr>
              <w:spacing w:before="120" w:after="120"/>
              <w:contextualSpacing/>
              <w:rPr>
                <w:ins w:id="3" w:author="DUBOIS Alexandre (SGACPR DAI)" w:date="2023-09-15T11:18:00Z"/>
                <w:rFonts w:ascii="Times New Roman" w:hAnsi="Times New Roman" w:cs="Times New Roman"/>
                <w:sz w:val="20"/>
                <w:szCs w:val="20"/>
              </w:rPr>
            </w:pPr>
            <w:ins w:id="4" w:author="DUBOIS Alexandre (SGACPR DAI)" w:date="2023-09-15T11:19:00Z">
              <w:r>
                <w:rPr>
                  <w:rFonts w:ascii="Times New Roman" w:hAnsi="Times New Roman" w:cs="Times New Roman"/>
                  <w:sz w:val="20"/>
                  <w:szCs w:val="20"/>
                </w:rPr>
                <w:t>C0423 dans FR.13.03</w:t>
              </w:r>
            </w:ins>
            <w:ins w:id="5" w:author="DUBOIS Alexandre (SGACPR DAI)" w:date="2023-09-15T11:21:00Z">
              <w:r>
                <w:rPr>
                  <w:rFonts w:ascii="Times New Roman" w:hAnsi="Times New Roman" w:cs="Times New Roman"/>
                  <w:sz w:val="20"/>
                  <w:szCs w:val="20"/>
                </w:rPr>
                <w:t xml:space="preserve"> et C0133 dans FR.13.06</w:t>
              </w:r>
            </w:ins>
          </w:p>
        </w:tc>
        <w:tc>
          <w:tcPr>
            <w:tcW w:w="6237" w:type="dxa"/>
            <w:tcBorders>
              <w:top w:val="nil"/>
              <w:left w:val="nil"/>
              <w:bottom w:val="single" w:sz="4" w:space="0" w:color="auto"/>
              <w:right w:val="single" w:sz="4" w:space="0" w:color="auto"/>
            </w:tcBorders>
            <w:shd w:val="clear" w:color="auto" w:fill="auto"/>
          </w:tcPr>
          <w:p w14:paraId="0120A18D" w14:textId="1AB668AA" w:rsidR="002560C7" w:rsidRPr="00F22231" w:rsidRDefault="002560C7" w:rsidP="00C53402">
            <w:pPr>
              <w:spacing w:after="0" w:line="240" w:lineRule="auto"/>
              <w:rPr>
                <w:ins w:id="6" w:author="DUBOIS Alexandre (SGACPR DAI)" w:date="2023-09-15T11:18:00Z"/>
                <w:rFonts w:ascii="Times New Roman" w:eastAsia="Times New Roman" w:hAnsi="Times New Roman" w:cs="Times New Roman"/>
                <w:bCs/>
                <w:sz w:val="20"/>
                <w:szCs w:val="20"/>
                <w:lang w:eastAsia="fr-FR"/>
              </w:rPr>
            </w:pPr>
            <w:ins w:id="7" w:author="DUBOIS Alexandre (SGACPR DAI)" w:date="2023-09-15T11:22:00Z">
              <w:r>
                <w:rPr>
                  <w:rFonts w:ascii="Times New Roman" w:eastAsia="Times New Roman" w:hAnsi="Times New Roman" w:cs="Times New Roman"/>
                  <w:bCs/>
                  <w:sz w:val="20"/>
                  <w:szCs w:val="20"/>
                  <w:lang w:eastAsia="fr-FR"/>
                </w:rPr>
                <w:t xml:space="preserve">Garanties d’assurance correspondant à la </w:t>
              </w:r>
            </w:ins>
            <w:ins w:id="8" w:author="DUBOIS Alexandre (SGACPR DAI)" w:date="2023-09-15T11:23:00Z">
              <w:r>
                <w:rPr>
                  <w:rFonts w:ascii="Times New Roman" w:eastAsia="Times New Roman" w:hAnsi="Times New Roman" w:cs="Times New Roman"/>
                  <w:bCs/>
                  <w:sz w:val="20"/>
                  <w:szCs w:val="20"/>
                  <w:lang w:eastAsia="fr-FR"/>
                </w:rPr>
                <w:t xml:space="preserve">catégorie </w:t>
              </w:r>
            </w:ins>
            <w:ins w:id="9" w:author="DUBOIS Alexandre (SGACPR DAI)" w:date="2023-09-15T11:24:00Z">
              <w:r>
                <w:rPr>
                  <w:rFonts w:ascii="Times New Roman" w:eastAsia="Times New Roman" w:hAnsi="Times New Roman" w:cs="Times New Roman"/>
                  <w:bCs/>
                  <w:sz w:val="20"/>
                  <w:szCs w:val="20"/>
                  <w:lang w:eastAsia="fr-FR"/>
                </w:rPr>
                <w:t xml:space="preserve">32 </w:t>
              </w:r>
              <w:r w:rsidRPr="00F22231">
                <w:rPr>
                  <w:rFonts w:ascii="Times New Roman" w:eastAsia="Times New Roman" w:hAnsi="Times New Roman" w:cs="Times New Roman"/>
                  <w:bCs/>
                  <w:sz w:val="20"/>
                  <w:szCs w:val="20"/>
                  <w:lang w:eastAsia="fr-FR"/>
                </w:rPr>
                <w:t>de l’article A. 344-2 du Code des assurances*.</w:t>
              </w:r>
            </w:ins>
          </w:p>
        </w:tc>
      </w:tr>
      <w:tr w:rsidR="002560C7" w:rsidRPr="00073418" w14:paraId="210496BF" w14:textId="77777777" w:rsidTr="008F4DA2">
        <w:trPr>
          <w:cantSplit/>
          <w:trHeight w:val="600"/>
          <w:ins w:id="10" w:author="DUBOIS Alexandre (SGACPR DAI)" w:date="2023-09-15T11:20:00Z"/>
        </w:trPr>
        <w:tc>
          <w:tcPr>
            <w:tcW w:w="2127" w:type="dxa"/>
            <w:tcBorders>
              <w:top w:val="nil"/>
              <w:left w:val="single" w:sz="4" w:space="0" w:color="auto"/>
              <w:bottom w:val="single" w:sz="4" w:space="0" w:color="auto"/>
              <w:right w:val="single" w:sz="4" w:space="0" w:color="auto"/>
            </w:tcBorders>
            <w:shd w:val="clear" w:color="auto" w:fill="auto"/>
          </w:tcPr>
          <w:p w14:paraId="73020DCD" w14:textId="0178F743" w:rsidR="002560C7" w:rsidRDefault="002560C7" w:rsidP="00C53402">
            <w:pPr>
              <w:spacing w:before="120" w:after="120"/>
              <w:contextualSpacing/>
              <w:rPr>
                <w:ins w:id="11" w:author="DUBOIS Alexandre (SGACPR DAI)" w:date="2023-09-15T11:20:00Z"/>
                <w:rFonts w:ascii="Times New Roman" w:hAnsi="Times New Roman" w:cs="Times New Roman"/>
                <w:sz w:val="20"/>
                <w:szCs w:val="20"/>
              </w:rPr>
            </w:pPr>
            <w:ins w:id="12" w:author="DUBOIS Alexandre (SGACPR DAI)" w:date="2023-09-15T11:20:00Z">
              <w:r>
                <w:rPr>
                  <w:rFonts w:ascii="Times New Roman" w:hAnsi="Times New Roman" w:cs="Times New Roman"/>
                  <w:sz w:val="20"/>
                  <w:szCs w:val="20"/>
                </w:rPr>
                <w:t>Pertes pécuniaires aux atteintes aux systèmes d’information et de communication</w:t>
              </w:r>
            </w:ins>
          </w:p>
        </w:tc>
        <w:tc>
          <w:tcPr>
            <w:tcW w:w="1417" w:type="dxa"/>
            <w:tcBorders>
              <w:top w:val="nil"/>
              <w:left w:val="nil"/>
              <w:bottom w:val="single" w:sz="4" w:space="0" w:color="auto"/>
              <w:right w:val="single" w:sz="4" w:space="0" w:color="auto"/>
            </w:tcBorders>
            <w:shd w:val="clear" w:color="auto" w:fill="auto"/>
          </w:tcPr>
          <w:p w14:paraId="545B109F" w14:textId="1AFE27BB" w:rsidR="002560C7" w:rsidRDefault="002560C7" w:rsidP="006974BA">
            <w:pPr>
              <w:spacing w:before="120" w:after="120"/>
              <w:contextualSpacing/>
              <w:rPr>
                <w:ins w:id="13" w:author="DUBOIS Alexandre (SGACPR DAI)" w:date="2023-09-15T11:20:00Z"/>
                <w:rFonts w:ascii="Times New Roman" w:hAnsi="Times New Roman" w:cs="Times New Roman"/>
                <w:sz w:val="20"/>
                <w:szCs w:val="20"/>
              </w:rPr>
            </w:pPr>
            <w:ins w:id="14" w:author="DUBOIS Alexandre (SGACPR DAI)" w:date="2023-09-15T11:20:00Z">
              <w:r>
                <w:rPr>
                  <w:rFonts w:ascii="Times New Roman" w:hAnsi="Times New Roman" w:cs="Times New Roman"/>
                  <w:sz w:val="20"/>
                  <w:szCs w:val="20"/>
                </w:rPr>
                <w:t>C0425 dans FR.13.03</w:t>
              </w:r>
            </w:ins>
            <w:ins w:id="15" w:author="DUBOIS Alexandre (SGACPR DAI)" w:date="2023-09-15T11:22:00Z">
              <w:r>
                <w:rPr>
                  <w:rFonts w:ascii="Times New Roman" w:hAnsi="Times New Roman" w:cs="Times New Roman"/>
                  <w:sz w:val="20"/>
                  <w:szCs w:val="20"/>
                </w:rPr>
                <w:t xml:space="preserve"> et C0135 dans FR.13.06</w:t>
              </w:r>
            </w:ins>
          </w:p>
          <w:p w14:paraId="30D8701A" w14:textId="594C04A5" w:rsidR="002560C7" w:rsidRDefault="002560C7" w:rsidP="006974BA">
            <w:pPr>
              <w:spacing w:before="120" w:after="120"/>
              <w:contextualSpacing/>
              <w:rPr>
                <w:ins w:id="16" w:author="DUBOIS Alexandre (SGACPR DAI)" w:date="2023-09-15T11:20:00Z"/>
                <w:rFonts w:ascii="Times New Roman" w:hAnsi="Times New Roman" w:cs="Times New Roman"/>
                <w:sz w:val="20"/>
                <w:szCs w:val="20"/>
              </w:rPr>
            </w:pPr>
          </w:p>
        </w:tc>
        <w:tc>
          <w:tcPr>
            <w:tcW w:w="6237" w:type="dxa"/>
            <w:tcBorders>
              <w:top w:val="nil"/>
              <w:left w:val="nil"/>
              <w:bottom w:val="single" w:sz="4" w:space="0" w:color="auto"/>
              <w:right w:val="single" w:sz="4" w:space="0" w:color="auto"/>
            </w:tcBorders>
            <w:shd w:val="clear" w:color="auto" w:fill="auto"/>
          </w:tcPr>
          <w:p w14:paraId="7A516E62" w14:textId="76543C66" w:rsidR="002560C7" w:rsidRPr="00F22231" w:rsidRDefault="002560C7" w:rsidP="002560C7">
            <w:pPr>
              <w:spacing w:after="0" w:line="240" w:lineRule="auto"/>
              <w:rPr>
                <w:ins w:id="17" w:author="DUBOIS Alexandre (SGACPR DAI)" w:date="2023-09-15T11:20:00Z"/>
                <w:rFonts w:ascii="Times New Roman" w:eastAsia="Times New Roman" w:hAnsi="Times New Roman" w:cs="Times New Roman"/>
                <w:bCs/>
                <w:sz w:val="20"/>
                <w:szCs w:val="20"/>
                <w:lang w:eastAsia="fr-FR"/>
              </w:rPr>
            </w:pPr>
            <w:ins w:id="18" w:author="DUBOIS Alexandre (SGACPR DAI)" w:date="2023-09-15T11:24:00Z">
              <w:r>
                <w:rPr>
                  <w:rFonts w:ascii="Times New Roman" w:eastAsia="Times New Roman" w:hAnsi="Times New Roman" w:cs="Times New Roman"/>
                  <w:bCs/>
                  <w:sz w:val="20"/>
                  <w:szCs w:val="20"/>
                  <w:lang w:eastAsia="fr-FR"/>
                </w:rPr>
                <w:t>Garanties d’assurance correspondant à la catégorie 3</w:t>
              </w:r>
            </w:ins>
            <w:ins w:id="19" w:author="DUBOIS Alexandre (SGACPR DAI)" w:date="2023-09-15T11:25:00Z">
              <w:r>
                <w:rPr>
                  <w:rFonts w:ascii="Times New Roman" w:eastAsia="Times New Roman" w:hAnsi="Times New Roman" w:cs="Times New Roman"/>
                  <w:bCs/>
                  <w:sz w:val="20"/>
                  <w:szCs w:val="20"/>
                  <w:lang w:eastAsia="fr-FR"/>
                </w:rPr>
                <w:t>3</w:t>
              </w:r>
            </w:ins>
            <w:ins w:id="20" w:author="DUBOIS Alexandre (SGACPR DAI)" w:date="2023-09-15T11:24:00Z">
              <w:r>
                <w:rPr>
                  <w:rFonts w:ascii="Times New Roman" w:eastAsia="Times New Roman" w:hAnsi="Times New Roman" w:cs="Times New Roman"/>
                  <w:bCs/>
                  <w:sz w:val="20"/>
                  <w:szCs w:val="20"/>
                  <w:lang w:eastAsia="fr-FR"/>
                </w:rPr>
                <w:t xml:space="preserve"> </w:t>
              </w:r>
              <w:r w:rsidRPr="00F22231">
                <w:rPr>
                  <w:rFonts w:ascii="Times New Roman" w:eastAsia="Times New Roman" w:hAnsi="Times New Roman" w:cs="Times New Roman"/>
                  <w:bCs/>
                  <w:sz w:val="20"/>
                  <w:szCs w:val="20"/>
                  <w:lang w:eastAsia="fr-FR"/>
                </w:rPr>
                <w:t>de l’article A. 344-2 du Code des assurances*.</w:t>
              </w:r>
            </w:ins>
          </w:p>
        </w:tc>
      </w:tr>
      <w:tr w:rsidR="008F4DA2" w:rsidRPr="00F120CA" w14:paraId="2B2F171D"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4856E77"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Sous-total des catégories 20 à 31</w:t>
            </w:r>
          </w:p>
        </w:tc>
        <w:tc>
          <w:tcPr>
            <w:tcW w:w="1417" w:type="dxa"/>
            <w:tcBorders>
              <w:top w:val="nil"/>
              <w:left w:val="nil"/>
              <w:bottom w:val="single" w:sz="4" w:space="0" w:color="auto"/>
              <w:right w:val="single" w:sz="4" w:space="0" w:color="auto"/>
            </w:tcBorders>
            <w:shd w:val="clear" w:color="auto" w:fill="auto"/>
            <w:hideMark/>
          </w:tcPr>
          <w:p w14:paraId="0DEB78A4" w14:textId="571C69ED"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w:t>
            </w:r>
            <w:r w:rsidR="007A5501">
              <w:rPr>
                <w:rFonts w:ascii="Times New Roman" w:hAnsi="Times New Roman" w:cs="Times New Roman"/>
                <w:sz w:val="20"/>
                <w:szCs w:val="20"/>
              </w:rPr>
              <w:t>3</w:t>
            </w:r>
            <w:r w:rsidRPr="002E676A">
              <w:rPr>
                <w:rFonts w:ascii="Times New Roman" w:hAnsi="Times New Roman" w:cs="Times New Roman"/>
                <w:sz w:val="20"/>
                <w:szCs w:val="20"/>
              </w:rPr>
              <w:t>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14:paraId="1D7FE1E7" w14:textId="77777777"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14:paraId="4E0A28D8"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14:paraId="76CDBCB5" w14:textId="61D98689"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14:paraId="4DCD6E94" w14:textId="77777777"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14:paraId="5D18034C"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14:paraId="7D436B26"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14:paraId="1E728A44"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14:paraId="53F2FDA5"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4896872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14:paraId="51CBD848" w14:textId="77777777"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14:paraId="1435185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14:paraId="5E6F1117" w14:textId="77777777"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14:paraId="2BF9867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14:paraId="1EA7A5A6"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14:paraId="208A89CE"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14:paraId="7DD555A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14:paraId="7C442C93"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14:paraId="58AD5BDD"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65EF8BC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14:paraId="31D224C4"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14:paraId="433703B4" w14:textId="710B2170" w:rsidR="008F4DA2" w:rsidRDefault="00896D07"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Assurance-crédit</w:t>
            </w:r>
            <w:r w:rsidR="008F4DA2" w:rsidRPr="00F22231">
              <w:rPr>
                <w:rFonts w:ascii="Times New Roman" w:eastAsia="Times New Roman" w:hAnsi="Times New Roman" w:cs="Times New Roman"/>
                <w:bCs/>
                <w:sz w:val="20"/>
                <w:szCs w:val="20"/>
                <w:lang w:eastAsia="fr-FR"/>
              </w:rPr>
              <w:t xml:space="preserve"> correspondant à la catégorie 37 de l’</w:t>
            </w:r>
            <w:hyperlink r:id="rId22" w:history="1">
              <w:r w:rsidR="008F4DA2"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008F4DA2" w:rsidRPr="00F22231">
              <w:rPr>
                <w:rFonts w:ascii="Times New Roman" w:eastAsia="Times New Roman" w:hAnsi="Times New Roman" w:cs="Times New Roman"/>
                <w:bCs/>
                <w:sz w:val="20"/>
                <w:szCs w:val="20"/>
                <w:lang w:eastAsia="fr-FR"/>
              </w:rPr>
              <w:t>*.</w:t>
            </w:r>
          </w:p>
          <w:p w14:paraId="65D93404" w14:textId="7875331E" w:rsidR="00041E2D" w:rsidRPr="00F22231" w:rsidRDefault="00041E2D" w:rsidP="00C53402">
            <w:pPr>
              <w:spacing w:after="0" w:line="240" w:lineRule="auto"/>
              <w:rPr>
                <w:rFonts w:ascii="Times New Roman" w:eastAsia="Times New Roman" w:hAnsi="Times New Roman" w:cs="Times New Roman"/>
                <w:bCs/>
                <w:sz w:val="20"/>
                <w:szCs w:val="20"/>
                <w:lang w:eastAsia="fr-FR"/>
              </w:rPr>
            </w:pPr>
          </w:p>
        </w:tc>
      </w:tr>
      <w:tr w:rsidR="008F4DA2" w:rsidRPr="00073418" w14:paraId="6F2B116F"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0DAA020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14:paraId="4E1CB117" w14:textId="530EC690"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041E2D">
              <w:rPr>
                <w:rFonts w:ascii="Times New Roman" w:hAnsi="Times New Roman" w:cs="Times New Roman"/>
                <w:sz w:val="20"/>
                <w:szCs w:val="20"/>
              </w:rPr>
              <w:t>2</w:t>
            </w:r>
            <w:r w:rsidRPr="002E676A">
              <w:rPr>
                <w:rFonts w:ascii="Times New Roman" w:hAnsi="Times New Roman" w:cs="Times New Roman"/>
                <w:sz w:val="20"/>
                <w:szCs w:val="20"/>
              </w:rPr>
              <w:t>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14:paraId="3DC2A46F"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14:paraId="275A98F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248CABB"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14:paraId="1D964812"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14:paraId="29578FBD" w14:textId="77777777"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14:paraId="1F321E27"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60BB857F"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14:paraId="14FD5658"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14:paraId="55E63573"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7B9D618D"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14:paraId="5FB46A30" w14:textId="77777777"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14:paraId="1B3CA3EF" w14:textId="77777777"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59AB1A4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 xml:space="preserve">Total - </w:t>
            </w:r>
            <w:proofErr w:type="gramStart"/>
            <w:r w:rsidRPr="002E676A">
              <w:rPr>
                <w:rFonts w:ascii="Times New Roman" w:eastAsia="Times New Roman" w:hAnsi="Times New Roman" w:cs="Times New Roman"/>
                <w:bCs/>
                <w:sz w:val="20"/>
                <w:szCs w:val="20"/>
                <w:lang w:eastAsia="fr-FR"/>
              </w:rPr>
              <w:t>non vie</w:t>
            </w:r>
            <w:proofErr w:type="gramEnd"/>
            <w:r w:rsidRPr="002E676A">
              <w:rPr>
                <w:rFonts w:ascii="Times New Roman" w:eastAsia="Times New Roman" w:hAnsi="Times New Roman" w:cs="Times New Roman"/>
                <w:bCs/>
                <w:sz w:val="20"/>
                <w:szCs w:val="20"/>
                <w:lang w:eastAsia="fr-FR"/>
              </w:rPr>
              <w:t xml:space="preserv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14:paraId="141C6B91" w14:textId="78E46C55"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AA3486">
              <w:rPr>
                <w:rFonts w:ascii="Times New Roman" w:hAnsi="Times New Roman" w:cs="Times New Roman"/>
                <w:sz w:val="20"/>
                <w:szCs w:val="20"/>
              </w:rPr>
              <w:t>8</w:t>
            </w:r>
            <w:r w:rsidRPr="002E676A">
              <w:rPr>
                <w:rFonts w:ascii="Times New Roman" w:hAnsi="Times New Roman" w:cs="Times New Roman"/>
                <w:sz w:val="20"/>
                <w:szCs w:val="20"/>
              </w:rPr>
              <w:t>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14:paraId="2157559F"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14:paraId="2E7C743A" w14:textId="77777777" w:rsidR="007140B4" w:rsidRDefault="007140B4" w:rsidP="00C53402">
            <w:pPr>
              <w:spacing w:after="0" w:line="240" w:lineRule="auto"/>
              <w:rPr>
                <w:rFonts w:ascii="Times New Roman" w:eastAsia="Times New Roman" w:hAnsi="Times New Roman" w:cs="Times New Roman"/>
                <w:bCs/>
                <w:sz w:val="20"/>
                <w:szCs w:val="20"/>
                <w:lang w:eastAsia="fr-FR"/>
              </w:rPr>
            </w:pPr>
          </w:p>
          <w:p w14:paraId="7783A923" w14:textId="77777777"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14:paraId="10FC9C47"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14:paraId="46040D4F"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14:paraId="47BB7C66"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14:paraId="7EA02F1D"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14:paraId="44E6AD6C" w14:textId="77777777" w:rsidR="007140B4" w:rsidRDefault="007140B4" w:rsidP="007140B4">
            <w:pPr>
              <w:spacing w:after="0" w:line="240" w:lineRule="auto"/>
              <w:rPr>
                <w:rFonts w:ascii="Times New Roman" w:eastAsia="Times New Roman" w:hAnsi="Times New Roman" w:cs="Times New Roman"/>
                <w:bCs/>
                <w:sz w:val="20"/>
                <w:szCs w:val="20"/>
                <w:lang w:eastAsia="fr-FR"/>
              </w:rPr>
            </w:pPr>
          </w:p>
          <w:p w14:paraId="6097DE8D" w14:textId="77777777"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14:paraId="3D41AAA7"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14:paraId="0167534F" w14:textId="77777777"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69C472" w14:textId="77777777"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lastRenderedPageBreak/>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14:paraId="74A1FADD" w14:textId="77777777"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14:paraId="0521EBFF"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4561A083" w14:textId="77777777"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3F39D9E" w14:textId="77777777"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14:paraId="63F29EC6"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14:paraId="6DC1F85B"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31A26F13" w14:textId="77777777"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579955"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14:paraId="34A22041"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14:paraId="4ABC374D"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14:paraId="2E601223"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BE72C"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14:paraId="75305075"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14:paraId="598B91A9"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14:paraId="5A5FF5A8"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14:paraId="2002AB84"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6A495F8"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14:paraId="631A08FC"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14:paraId="78D786B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7F58B64E"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p>
          <w:p w14:paraId="0956D0A4"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14:paraId="628ED242" w14:textId="77777777"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14:paraId="1C250E0A"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14:paraId="549843DD"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14:paraId="707051E5" w14:textId="77777777"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14:paraId="217A9B08" w14:textId="77777777" w:rsidR="00222B5C" w:rsidRDefault="00222B5C">
      <w:pPr>
        <w:rPr>
          <w:rFonts w:ascii="Times New Roman" w:hAnsi="Times New Roman" w:cs="Times New Roman"/>
          <w:b/>
        </w:rPr>
      </w:pPr>
    </w:p>
    <w:p w14:paraId="779A3E98" w14:textId="77777777" w:rsidR="00592230" w:rsidRDefault="008F4DA2" w:rsidP="00D74FC6">
      <w:pPr>
        <w:pStyle w:val="Titre2"/>
      </w:pPr>
      <w:r>
        <w:t>Lignes</w:t>
      </w:r>
    </w:p>
    <w:p w14:paraId="7360525D" w14:textId="77777777"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14:paraId="5144B172" w14:textId="62DE4861"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FR.13.</w:t>
      </w:r>
      <w:r w:rsidR="00EF53A5">
        <w:rPr>
          <w:rFonts w:ascii="Times New Roman" w:hAnsi="Times New Roman" w:cs="Times New Roman"/>
        </w:rPr>
        <w:t>0</w:t>
      </w:r>
      <w:r w:rsidRPr="00C6365C">
        <w:rPr>
          <w:rFonts w:ascii="Times New Roman" w:hAnsi="Times New Roman" w:cs="Times New Roman"/>
        </w:rPr>
        <w:t xml:space="preserve">1 et </w:t>
      </w: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4 – comptes de résultat par catégorie ministérielle relatifs à l’activité Vie / capitalisation ;</w:t>
      </w:r>
    </w:p>
    <w:p w14:paraId="53583F66" w14:textId="7605D025"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2, FR.13.</w:t>
      </w:r>
      <w:r w:rsidR="00EF53A5">
        <w:rPr>
          <w:rFonts w:ascii="Times New Roman" w:hAnsi="Times New Roman" w:cs="Times New Roman"/>
        </w:rPr>
        <w:t>0</w:t>
      </w:r>
      <w:r>
        <w:rPr>
          <w:rFonts w:ascii="Times New Roman" w:hAnsi="Times New Roman" w:cs="Times New Roman"/>
        </w:rPr>
        <w:t>3, FR.13.</w:t>
      </w:r>
      <w:r w:rsidR="00EF53A5">
        <w:rPr>
          <w:rFonts w:ascii="Times New Roman" w:hAnsi="Times New Roman" w:cs="Times New Roman"/>
        </w:rPr>
        <w:t>0</w:t>
      </w:r>
      <w:r>
        <w:rPr>
          <w:rFonts w:ascii="Times New Roman" w:hAnsi="Times New Roman" w:cs="Times New Roman"/>
        </w:rPr>
        <w:t>5 et FR.13.</w:t>
      </w:r>
      <w:r w:rsidR="00EF53A5">
        <w:rPr>
          <w:rFonts w:ascii="Times New Roman" w:hAnsi="Times New Roman" w:cs="Times New Roman"/>
        </w:rPr>
        <w:t>0</w:t>
      </w:r>
      <w:r>
        <w:rPr>
          <w:rFonts w:ascii="Times New Roman" w:hAnsi="Times New Roman" w:cs="Times New Roman"/>
        </w:rPr>
        <w:t>6 – comptes de résultat par catégorie ministérielle relatifs aux activités Dommages corporels (garantie principale dans le cas d’organisme mixte) et Non vie.</w:t>
      </w:r>
    </w:p>
    <w:p w14:paraId="7B8515DA" w14:textId="77777777" w:rsidR="008F4DA2" w:rsidRDefault="008F4DA2" w:rsidP="008F4DA2">
      <w:pPr>
        <w:jc w:val="both"/>
        <w:rPr>
          <w:rFonts w:ascii="Times New Roman" w:hAnsi="Times New Roman" w:cs="Times New Roman"/>
        </w:rPr>
      </w:pPr>
      <w:r w:rsidRPr="00BA1A01">
        <w:rPr>
          <w:rFonts w:ascii="Times New Roman" w:hAnsi="Times New Roman" w:cs="Times New Roman"/>
        </w:rPr>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elle concerne en particulier les lignes dont la présentation diffère de celle des comptes de résultat techniques vie et non vie dans leur version « comptable » (états FR.03.01 et FR.03.02) et les lignes dont le signe peut être positif ou négatif selon la situation.</w:t>
      </w:r>
    </w:p>
    <w:p w14:paraId="3BA43851" w14:textId="6352D85B"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14:paraId="02A1DC23" w14:textId="32EA4880" w:rsidR="00282CDC"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sous-comptes du plan comptable relatifs aux affaires directes ; les entreprises effectuent les transpositions nécessaires pour </w:t>
      </w:r>
      <w:r w:rsidRPr="00CC48A1">
        <w:rPr>
          <w:rFonts w:ascii="Times New Roman" w:hAnsi="Times New Roman" w:cs="Times New Roman"/>
        </w:rPr>
        <w:lastRenderedPageBreak/>
        <w:t xml:space="preserve">présenter leurs acceptations. Les sous-comptes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r w:rsidR="00EF53A5">
        <w:rPr>
          <w:rFonts w:ascii="Times New Roman" w:hAnsi="Times New Roman" w:cs="Times New Roman"/>
        </w:rPr>
        <w:t xml:space="preserve"> </w:t>
      </w:r>
      <w:r w:rsidR="00505182" w:rsidRPr="00505182">
        <w:rPr>
          <w:rFonts w:ascii="Times New Roman" w:hAnsi="Times New Roman" w:cs="Times New Roman"/>
        </w:rPr>
        <w:t>relatif aux comptes annuels des entreprises d’assurance</w:t>
      </w:r>
      <w:r w:rsidR="00505182">
        <w:rPr>
          <w:rFonts w:ascii="Times New Roman" w:hAnsi="Times New Roman" w:cs="Times New Roman"/>
        </w:rPr>
        <w:t xml:space="preserve"> </w:t>
      </w:r>
      <w:r w:rsidRPr="00CC48A1">
        <w:rPr>
          <w:rFonts w:ascii="Times New Roman" w:hAnsi="Times New Roman" w:cs="Times New Roman"/>
        </w:rPr>
        <w:t xml:space="preserve">sont identifiés par la postposition pb ou </w:t>
      </w:r>
      <w:proofErr w:type="spellStart"/>
      <w:r w:rsidRPr="00CC48A1">
        <w:rPr>
          <w:rFonts w:ascii="Times New Roman" w:hAnsi="Times New Roman" w:cs="Times New Roman"/>
        </w:rPr>
        <w:t>it</w:t>
      </w:r>
      <w:proofErr w:type="spellEnd"/>
      <w:r w:rsidRPr="00CC48A1">
        <w:rPr>
          <w:rFonts w:ascii="Times New Roman" w:hAnsi="Times New Roman" w:cs="Times New Roman"/>
        </w:rPr>
        <w:t xml:space="preserve"> selon qu'ils retracent les participations aux bénéfices ou les intérêts techniques.</w:t>
      </w:r>
    </w:p>
    <w:p w14:paraId="1686DD25" w14:textId="77777777" w:rsidR="00CC48A1" w:rsidRPr="00CC48A1" w:rsidRDefault="00CC48A1" w:rsidP="00CC48A1">
      <w:pPr>
        <w:spacing w:after="0"/>
        <w:jc w:val="both"/>
        <w:rPr>
          <w:rFonts w:ascii="Times New Roman" w:hAnsi="Times New Roman" w:cs="Times New Roman"/>
        </w:rPr>
      </w:pPr>
    </w:p>
    <w:p w14:paraId="4EDE9149" w14:textId="77777777" w:rsidR="006A6B74" w:rsidRDefault="008F4DA2" w:rsidP="00D74FC6">
      <w:pPr>
        <w:pStyle w:val="Titre3"/>
      </w:pPr>
      <w:r w:rsidRPr="006255CA">
        <w:t xml:space="preserve">Compte de résultat par </w:t>
      </w:r>
      <w:r>
        <w:t>catégorie ministérielle relatif</w:t>
      </w:r>
      <w:r w:rsidRPr="006255CA">
        <w:t xml:space="preserve"> à la vie-capitalisation</w:t>
      </w:r>
      <w: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14:paraId="389E29EE" w14:textId="77777777"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87AE1"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0EF003" w14:textId="77777777"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1AA0F9"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14:paraId="69881B56"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6BB4F27" w14:textId="77777777"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7AD84DC7" w14:textId="77777777"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14:paraId="572CB77D" w14:textId="77777777"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14:paraId="03EFD590"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58DA5C9" w14:textId="77777777"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1DC6F1"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F65EADB" w14:textId="77777777"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14:paraId="2C2EB028"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2E0AE7C" w14:textId="77777777"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92953A" w14:textId="77777777"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273A52B" w14:textId="62D09883"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sidR="008E1628">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199426F5"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63A751A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5002AFB6" w14:textId="77777777"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14:paraId="121BB223" w14:textId="77777777" w:rsidR="00993C2F" w:rsidRDefault="00993C2F" w:rsidP="00875E30">
            <w:pPr>
              <w:spacing w:after="0" w:line="240" w:lineRule="auto"/>
              <w:rPr>
                <w:rFonts w:ascii="Times New Roman" w:eastAsia="Times New Roman" w:hAnsi="Times New Roman" w:cs="Times New Roman"/>
                <w:bCs/>
                <w:sz w:val="20"/>
                <w:szCs w:val="20"/>
                <w:lang w:eastAsia="fr-FR"/>
              </w:rPr>
            </w:pPr>
          </w:p>
          <w:p w14:paraId="4B8D9419" w14:textId="77777777"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1776371" w14:textId="77777777"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14:paraId="5321796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628BAA9"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38DADDA"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14:paraId="5D535079" w14:textId="77777777"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14:paraId="60430859" w14:textId="77777777" w:rsidR="00993C2F" w:rsidRDefault="00993C2F" w:rsidP="005973D7">
            <w:pPr>
              <w:spacing w:after="0" w:line="240" w:lineRule="auto"/>
              <w:rPr>
                <w:rFonts w:ascii="Times New Roman" w:eastAsia="Times New Roman" w:hAnsi="Times New Roman" w:cs="Times New Roman"/>
                <w:bCs/>
                <w:sz w:val="20"/>
                <w:szCs w:val="20"/>
                <w:lang w:eastAsia="fr-FR"/>
              </w:rPr>
            </w:pPr>
          </w:p>
          <w:p w14:paraId="06A428BC" w14:textId="47A739C5"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les « Affaires prises en </w:t>
            </w:r>
            <w:proofErr w:type="gramStart"/>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w:t>
            </w:r>
            <w:proofErr w:type="gramEnd"/>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62BB6513"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14:paraId="4A216D42"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14:paraId="065FAB2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F366811" w14:textId="77777777" w:rsidR="00993C2F" w:rsidRDefault="00993C2F" w:rsidP="00993C2F">
            <w:pPr>
              <w:spacing w:after="0" w:line="240" w:lineRule="auto"/>
              <w:rPr>
                <w:rFonts w:ascii="Times New Roman" w:eastAsia="Times New Roman" w:hAnsi="Times New Roman" w:cs="Times New Roman"/>
                <w:bCs/>
                <w:sz w:val="20"/>
                <w:szCs w:val="20"/>
                <w:lang w:eastAsia="fr-FR"/>
              </w:rPr>
            </w:pPr>
          </w:p>
          <w:p w14:paraId="054306AE" w14:textId="77777777"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7640505" w14:textId="77777777"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14:paraId="734BB59E" w14:textId="77777777"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63BC73A"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7E56CF3D" w14:textId="77777777"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35948D3" w14:textId="77777777"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 xml:space="preserve">Il convient de signer ou non la valeur correspondante en fonction de son impact (augmentation ou diminution) sur le sous-total Charge de provisions. Les montants enregistrés dans les différentes colonnes de cette ligne </w:t>
            </w:r>
            <w:proofErr w:type="gramStart"/>
            <w:r w:rsidRPr="0003784D">
              <w:rPr>
                <w:rFonts w:ascii="Times New Roman" w:eastAsia="Times New Roman" w:hAnsi="Times New Roman" w:cs="Times New Roman"/>
                <w:bCs/>
                <w:sz w:val="20"/>
                <w:szCs w:val="20"/>
                <w:lang w:eastAsia="fr-FR"/>
              </w:rPr>
              <w:t>suite à des arbitrages</w:t>
            </w:r>
            <w:proofErr w:type="gramEnd"/>
            <w:r w:rsidRPr="0003784D">
              <w:rPr>
                <w:rFonts w:ascii="Times New Roman" w:eastAsia="Times New Roman" w:hAnsi="Times New Roman" w:cs="Times New Roman"/>
                <w:bCs/>
                <w:sz w:val="20"/>
                <w:szCs w:val="20"/>
                <w:lang w:eastAsia="fr-FR"/>
              </w:rPr>
              <w:t xml:space="preserve"> effectués doivent se compenser afin d’aboutir à un total 0.</w:t>
            </w:r>
          </w:p>
        </w:tc>
      </w:tr>
      <w:tr w:rsidR="008F4DA2" w:rsidRPr="00F11358" w14:paraId="48E7F08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A836EF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5F453AF8"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7DF4273D"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A9245A0" w14:textId="77777777"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14:paraId="7885C557"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14:paraId="3EF09FFA"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30361FF3" w14:textId="6AB75D22"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 xml:space="preserve">substitution </w:t>
            </w:r>
            <w:r>
              <w:rPr>
                <w:rFonts w:ascii="Times New Roman" w:eastAsia="Times New Roman" w:hAnsi="Times New Roman" w:cs="Times New Roman"/>
                <w:bCs/>
                <w:sz w:val="20"/>
                <w:szCs w:val="20"/>
                <w:lang w:eastAsia="fr-FR"/>
              </w:rPr>
              <w:t>» (C0030 et suivantes similaires</w:t>
            </w:r>
            <w:proofErr w:type="gramStart"/>
            <w:r>
              <w:rPr>
                <w:rFonts w:ascii="Times New Roman" w:eastAsia="Times New Roman" w:hAnsi="Times New Roman" w:cs="Times New Roman"/>
                <w:bCs/>
                <w:sz w:val="20"/>
                <w:szCs w:val="20"/>
                <w:lang w:eastAsia="fr-FR"/>
              </w:rPr>
              <w:t xml:space="preserve">)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les</w:t>
            </w:r>
            <w:proofErr w:type="gramEnd"/>
            <w:r>
              <w:rPr>
                <w:rFonts w:ascii="Times New Roman" w:eastAsia="Times New Roman" w:hAnsi="Times New Roman" w:cs="Times New Roman"/>
                <w:bCs/>
                <w:sz w:val="20"/>
                <w:szCs w:val="20"/>
                <w:lang w:eastAsia="fr-FR"/>
              </w:rPr>
              <w:t xml:space="preserve"> contrôles associés sont :</w:t>
            </w:r>
          </w:p>
          <w:p w14:paraId="277476DC"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proofErr w:type="gramStart"/>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w:t>
            </w:r>
            <w:proofErr w:type="gramEnd"/>
            <w:r>
              <w:rPr>
                <w:rFonts w:ascii="Times New Roman" w:eastAsia="Times New Roman" w:hAnsi="Times New Roman" w:cs="Times New Roman"/>
                <w:bCs/>
                <w:sz w:val="20"/>
                <w:szCs w:val="20"/>
                <w:lang w:eastAsia="fr-FR"/>
              </w:rPr>
              <w:t>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3A0097A2"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proofErr w:type="gramStart"/>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w:t>
            </w:r>
            <w:proofErr w:type="gramEnd"/>
            <w:r>
              <w:rPr>
                <w:rFonts w:ascii="Times New Roman" w:eastAsia="Times New Roman" w:hAnsi="Times New Roman" w:cs="Times New Roman"/>
                <w:bCs/>
                <w:sz w:val="20"/>
                <w:szCs w:val="20"/>
                <w:lang w:eastAsia="fr-FR"/>
              </w:rPr>
              <w:t>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1F0D5330"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D3D211E"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0D2C5D15"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9FBB8A8" w14:textId="77777777"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proofErr w:type="gramStart"/>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w:t>
            </w:r>
            <w:proofErr w:type="gramEnd"/>
            <w:r w:rsidR="00A11C0A">
              <w:rPr>
                <w:rFonts w:ascii="Times New Roman" w:eastAsia="Times New Roman" w:hAnsi="Times New Roman" w:cs="Times New Roman"/>
                <w:bCs/>
                <w:sz w:val="20"/>
                <w:szCs w:val="20"/>
                <w:lang w:eastAsia="fr-FR"/>
              </w:rPr>
              <w:t>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14:paraId="49A224C9"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04443E" w14:textId="77777777"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0FBAAB09" w14:textId="77777777"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074027B4" w14:textId="4A37AA4B"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proofErr w:type="gramStart"/>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w:t>
            </w:r>
            <w:proofErr w:type="gramEnd"/>
            <w:r>
              <w:rPr>
                <w:rFonts w:ascii="Times New Roman" w:eastAsia="Times New Roman" w:hAnsi="Times New Roman" w:cs="Times New Roman"/>
                <w:bCs/>
                <w:sz w:val="20"/>
                <w:szCs w:val="20"/>
                <w:lang w:eastAsia="fr-FR"/>
              </w:rPr>
              <w:t xml:space="preserve"> (C0030 et suivantes similaires)</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433FD70B"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14:paraId="032992BF"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36C470B5"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24B2E3" w14:textId="77777777" w:rsidR="00443395" w:rsidRDefault="00443395" w:rsidP="00443395">
            <w:pPr>
              <w:spacing w:after="0" w:line="240" w:lineRule="auto"/>
              <w:rPr>
                <w:rFonts w:ascii="Times New Roman" w:eastAsia="Times New Roman" w:hAnsi="Times New Roman" w:cs="Times New Roman"/>
                <w:bCs/>
                <w:sz w:val="20"/>
                <w:szCs w:val="20"/>
                <w:lang w:eastAsia="fr-FR"/>
              </w:rPr>
            </w:pPr>
          </w:p>
          <w:p w14:paraId="7FEF6DDA"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F5637AA" w14:textId="77777777"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14:paraId="1B224D2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C6A1D6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3DF76903"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57847B85"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0837895" w14:textId="77777777"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14:paraId="1EB5A8C0"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14:paraId="3A177F34"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3277C33C" w14:textId="7FD9E592"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A64643">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proofErr w:type="gramStart"/>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w:t>
            </w:r>
            <w:proofErr w:type="gramEnd"/>
            <w:r>
              <w:rPr>
                <w:rFonts w:ascii="Times New Roman" w:eastAsia="Times New Roman" w:hAnsi="Times New Roman" w:cs="Times New Roman"/>
                <w:bCs/>
                <w:sz w:val="20"/>
                <w:szCs w:val="20"/>
                <w:lang w:eastAsia="fr-FR"/>
              </w:rPr>
              <w:t xml:space="preserve"> (C0030 et suivantes similaires) </w:t>
            </w:r>
            <w:r w:rsidR="00A6464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3789AA5E"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14:paraId="37599C42"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14:paraId="54A8213A"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0F82BD"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5B17703D"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2D39BD5C" w14:textId="77777777"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14:paraId="6972E5E8"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F6F67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5659DB2B" w14:textId="77777777"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5039D35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556D9ED3"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14:paraId="6A160E5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EAECA4" w14:textId="77777777"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0A8536FC"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339B0823" w14:textId="77777777"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14:paraId="5D93EF18" w14:textId="77777777"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14:paraId="0F485765" w14:textId="77777777"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14:paraId="654D71D7" w14:textId="3E7EAF95"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14:paraId="67152F20"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32BDDFA7"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939DB44" w14:textId="4D595063"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C4595B">
              <w:rPr>
                <w:rFonts w:ascii="Times New Roman" w:eastAsia="Times New Roman" w:hAnsi="Times New Roman" w:cs="Times New Roman"/>
                <w:bCs/>
                <w:sz w:val="20"/>
                <w:szCs w:val="20"/>
                <w:lang w:eastAsia="fr-FR"/>
              </w:rPr>
              <w:t xml:space="preserve"> et </w:t>
            </w:r>
            <w:r>
              <w:rPr>
                <w:rFonts w:ascii="Times New Roman" w:eastAsia="Times New Roman" w:hAnsi="Times New Roman" w:cs="Times New Roman"/>
                <w:bCs/>
                <w:sz w:val="20"/>
                <w:szCs w:val="20"/>
                <w:lang w:eastAsia="fr-FR"/>
              </w:rPr>
              <w:t xml:space="preserve">les « Affaires prises en </w:t>
            </w:r>
            <w:proofErr w:type="gramStart"/>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w:t>
            </w:r>
            <w:proofErr w:type="gramEnd"/>
            <w:r>
              <w:rPr>
                <w:rFonts w:ascii="Times New Roman" w:eastAsia="Times New Roman" w:hAnsi="Times New Roman" w:cs="Times New Roman"/>
                <w:bCs/>
                <w:sz w:val="20"/>
                <w:szCs w:val="20"/>
                <w:lang w:eastAsia="fr-FR"/>
              </w:rPr>
              <w:t xml:space="preserve"> (C0030 et suivantes similaires), les contrôles associés sont :</w:t>
            </w:r>
          </w:p>
          <w:p w14:paraId="7B9D921F"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66FBA7F8"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2B46AF1D"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B8B68A"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63F9F27"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1C97EE6" w14:textId="77777777"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14:paraId="37BF04C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307F02"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lastRenderedPageBreak/>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3E856F68"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0BB7C6DA" w14:textId="6225A04A" w:rsidR="00C4595B" w:rsidRDefault="00C4595B" w:rsidP="00C4595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14E13F82"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14:paraId="204E29D5"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14:paraId="440F87F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2E1157C"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3001F35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5E11A69"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14:paraId="3F2B23B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2685C8" w14:textId="77777777"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EE7146E"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4E0F609B" w14:textId="7D115F8A"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EF53A5">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7FFC0AA3"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14:paraId="03310C34"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14:paraId="253235C2"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245254B"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01B45FF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FD23AE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14:paraId="18978489" w14:textId="77777777"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056690"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6B3C88AA"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0C53C065" w14:textId="12E9E42B"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14:paraId="0408A60E"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4EB5E2CF" w14:textId="348F5032"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0AD4E476"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14:paraId="244D2D6E"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14:paraId="587FF6F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032C331"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676F7A1"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D06CA9B"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14:paraId="79E3E444"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C448A6"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14:paraId="1023C9B8"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47FE6146"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14:paraId="04E69493"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3AF37CFD" w14:textId="5C2FB7CF"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8511AD">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1BEA8F9D"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C0020/R0540 = - R0470 + R0480 + (R0490 – R0500) </w:t>
            </w:r>
            <w:proofErr w:type="gramStart"/>
            <w:r>
              <w:rPr>
                <w:rFonts w:ascii="Times New Roman" w:eastAsia="Times New Roman" w:hAnsi="Times New Roman" w:cs="Times New Roman"/>
                <w:bCs/>
                <w:sz w:val="20"/>
                <w:szCs w:val="20"/>
                <w:lang w:eastAsia="fr-FR"/>
              </w:rPr>
              <w:t>+  R</w:t>
            </w:r>
            <w:proofErr w:type="gramEnd"/>
            <w:r>
              <w:rPr>
                <w:rFonts w:ascii="Times New Roman" w:eastAsia="Times New Roman" w:hAnsi="Times New Roman" w:cs="Times New Roman"/>
                <w:bCs/>
                <w:sz w:val="20"/>
                <w:szCs w:val="20"/>
                <w:lang w:eastAsia="fr-FR"/>
              </w:rPr>
              <w:t>0520 + R0530</w:t>
            </w:r>
          </w:p>
          <w:p w14:paraId="109449C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C0030/R0540 = - R0470 + R0480 + (R0490 – R0500) </w:t>
            </w:r>
            <w:proofErr w:type="gramStart"/>
            <w:r>
              <w:rPr>
                <w:rFonts w:ascii="Times New Roman" w:eastAsia="Times New Roman" w:hAnsi="Times New Roman" w:cs="Times New Roman"/>
                <w:bCs/>
                <w:sz w:val="20"/>
                <w:szCs w:val="20"/>
                <w:lang w:eastAsia="fr-FR"/>
              </w:rPr>
              <w:t>+  R</w:t>
            </w:r>
            <w:proofErr w:type="gramEnd"/>
            <w:r>
              <w:rPr>
                <w:rFonts w:ascii="Times New Roman" w:eastAsia="Times New Roman" w:hAnsi="Times New Roman" w:cs="Times New Roman"/>
                <w:bCs/>
                <w:sz w:val="20"/>
                <w:szCs w:val="20"/>
                <w:lang w:eastAsia="fr-FR"/>
              </w:rPr>
              <w:t>0520 + R0530</w:t>
            </w:r>
          </w:p>
          <w:p w14:paraId="23DE7B8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6EFB9399"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445A55C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898D302" w14:textId="77777777"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14:paraId="0BBD07F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B8FE2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1FB55AA" w14:textId="77777777"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2439B425" w14:textId="77777777" w:rsidR="008511AD" w:rsidRDefault="008511AD" w:rsidP="008511A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2449CBC6" w14:textId="77777777"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14:paraId="3E1B4119"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14:paraId="4783B7E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332184"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B997D7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A6E7CF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14:paraId="6DE86334" w14:textId="77777777" w:rsidR="00785E92" w:rsidRDefault="00785E92" w:rsidP="006A6B74">
      <w:pPr>
        <w:pStyle w:val="Paragraphedeliste"/>
        <w:ind w:left="1440"/>
        <w:rPr>
          <w:rFonts w:ascii="Times New Roman" w:hAnsi="Times New Roman" w:cs="Times New Roman"/>
          <w:b/>
        </w:rPr>
      </w:pPr>
    </w:p>
    <w:p w14:paraId="0732AA1F" w14:textId="77777777" w:rsidR="00592230" w:rsidRPr="00F22231" w:rsidRDefault="008F4DA2" w:rsidP="00D74FC6">
      <w:pPr>
        <w:pStyle w:val="Titre3"/>
      </w:pPr>
      <w:r w:rsidRPr="00F22231">
        <w:t>Comptes de résultat par catégorie ministérielle relatifs aux dommages corporels (garanties principales dans le cas d’organisme mixte) (FR.13.02 et FR.13.05) et à la non-vie (FR.13.03 et FR.13.06)</w:t>
      </w:r>
    </w:p>
    <w:p w14:paraId="3DB50DDA" w14:textId="77777777" w:rsidR="00974ED7" w:rsidRPr="00F22231" w:rsidRDefault="00974ED7" w:rsidP="00974ED7">
      <w:pPr>
        <w:pStyle w:val="Paragraphedeliste"/>
        <w:ind w:left="1440"/>
        <w:rPr>
          <w:rFonts w:ascii="Times New Roman" w:hAnsi="Times New Roman" w:cs="Times New Roman"/>
          <w:b/>
        </w:rPr>
      </w:pPr>
    </w:p>
    <w:p w14:paraId="65E12C93" w14:textId="77777777"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23"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24"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25"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14:paraId="0A77EF14" w14:textId="77777777"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14:paraId="267C1A23" w14:textId="77777777"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866B"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007A88" w14:textId="77777777"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02698E13"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14:paraId="7775EFB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038324" w14:textId="77777777"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14:paraId="5BCABF1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0C10B17E" w14:textId="77777777"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w:t>
            </w:r>
            <w:proofErr w:type="gramStart"/>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es</w:t>
            </w:r>
            <w:proofErr w:type="gramEnd"/>
            <w:r w:rsidR="00504040">
              <w:rPr>
                <w:rFonts w:ascii="Times New Roman" w:eastAsia="Times New Roman" w:hAnsi="Times New Roman" w:cs="Times New Roman"/>
                <w:bCs/>
                <w:sz w:val="20"/>
                <w:szCs w:val="20"/>
                <w:lang w:eastAsia="fr-FR"/>
              </w:rPr>
              <w:t xml:space="preserve">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14:paraId="033E1E28"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AEBA6" w14:textId="77777777"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Ristournes</w:t>
            </w:r>
          </w:p>
        </w:tc>
        <w:tc>
          <w:tcPr>
            <w:tcW w:w="1560" w:type="dxa"/>
            <w:tcBorders>
              <w:top w:val="single" w:sz="4" w:space="0" w:color="auto"/>
              <w:left w:val="nil"/>
              <w:bottom w:val="single" w:sz="4" w:space="0" w:color="auto"/>
              <w:right w:val="single" w:sz="4" w:space="0" w:color="auto"/>
            </w:tcBorders>
            <w:shd w:val="clear" w:color="auto" w:fill="auto"/>
          </w:tcPr>
          <w:p w14:paraId="40AEE598" w14:textId="77777777"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14:paraId="10AACB18" w14:textId="77777777"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14:paraId="7C23A7C6"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178E1F"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14:paraId="7FB3E778"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14:paraId="33C3DDE0" w14:textId="77777777"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14:paraId="78013F5F"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E8491E" w14:textId="77777777"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14:paraId="3049FD35"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14:paraId="2183B718" w14:textId="11FD47A0"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2C3F6B">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5513C93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31B375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5271A50D"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6CD5C38E" w14:textId="77777777" w:rsidR="00A855CC" w:rsidRDefault="00A855CC" w:rsidP="00A855CC">
            <w:pPr>
              <w:spacing w:after="0" w:line="240" w:lineRule="auto"/>
              <w:rPr>
                <w:rFonts w:ascii="Times New Roman" w:eastAsia="Times New Roman" w:hAnsi="Times New Roman" w:cs="Times New Roman"/>
                <w:bCs/>
                <w:sz w:val="20"/>
                <w:szCs w:val="20"/>
                <w:lang w:eastAsia="fr-FR"/>
              </w:rPr>
            </w:pPr>
          </w:p>
          <w:p w14:paraId="5FBC04A3" w14:textId="4A0AE149"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r w:rsidR="004C6AA6">
              <w:rPr>
                <w:rFonts w:ascii="Times New Roman" w:eastAsia="Times New Roman" w:hAnsi="Times New Roman" w:cs="Times New Roman"/>
                <w:bCs/>
                <w:sz w:val="20"/>
                <w:szCs w:val="20"/>
                <w:lang w:eastAsia="fr-FR"/>
              </w:rPr>
              <w:t xml:space="preserve"> </w:t>
            </w:r>
          </w:p>
          <w:p w14:paraId="4B0ACA57"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14:paraId="45CFEFC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E9228F" w14:textId="77777777"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14:paraId="24DFBC51"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14:paraId="42E990A3"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8F123C6"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14:paraId="25F61C54"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14:paraId="19E999E5"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1C1ABA7" w14:textId="77777777" w:rsidR="002815CD" w:rsidRDefault="002815CD" w:rsidP="002815CD">
            <w:pPr>
              <w:spacing w:after="0" w:line="240" w:lineRule="auto"/>
              <w:rPr>
                <w:rFonts w:ascii="Times New Roman" w:eastAsia="Times New Roman" w:hAnsi="Times New Roman" w:cs="Times New Roman"/>
                <w:bCs/>
                <w:sz w:val="20"/>
                <w:szCs w:val="20"/>
                <w:lang w:eastAsia="fr-FR"/>
              </w:rPr>
            </w:pPr>
          </w:p>
          <w:p w14:paraId="6DE2E7C1"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4E1B8E5" w14:textId="77777777"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14:paraId="527F04AE" w14:textId="77777777" w:rsidR="00541DC8" w:rsidRDefault="00541DC8" w:rsidP="002815CD">
            <w:pPr>
              <w:spacing w:after="0" w:line="240" w:lineRule="auto"/>
              <w:rPr>
                <w:rFonts w:ascii="Times New Roman" w:eastAsia="Times New Roman" w:hAnsi="Times New Roman" w:cs="Times New Roman"/>
                <w:bCs/>
                <w:sz w:val="20"/>
                <w:szCs w:val="20"/>
                <w:lang w:eastAsia="fr-FR"/>
              </w:rPr>
            </w:pPr>
          </w:p>
          <w:p w14:paraId="6DE358BB" w14:textId="77777777"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14:paraId="4F027D3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2D6F4B" w14:textId="77777777"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14:paraId="4B136238" w14:textId="77777777"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14:paraId="41ABCD3E" w14:textId="77777777"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14:paraId="76EDA7A0" w14:textId="77777777" w:rsidR="00A855CC" w:rsidRDefault="00A855CC" w:rsidP="007B0BAF">
            <w:pPr>
              <w:spacing w:after="0" w:line="240" w:lineRule="auto"/>
              <w:rPr>
                <w:rFonts w:ascii="Times New Roman" w:eastAsia="Times New Roman" w:hAnsi="Times New Roman" w:cs="Times New Roman"/>
                <w:bCs/>
                <w:sz w:val="20"/>
                <w:szCs w:val="20"/>
                <w:lang w:eastAsia="fr-FR"/>
              </w:rPr>
            </w:pPr>
          </w:p>
          <w:p w14:paraId="791B027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0A46EFD"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14:paraId="1F42C212"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14:paraId="4B230E7D"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1AEFA2DC" w14:textId="77777777" w:rsidR="004F0975" w:rsidRDefault="004F0975" w:rsidP="004F0975">
            <w:pPr>
              <w:spacing w:after="0" w:line="240" w:lineRule="auto"/>
              <w:rPr>
                <w:rFonts w:ascii="Times New Roman" w:eastAsia="Times New Roman" w:hAnsi="Times New Roman" w:cs="Times New Roman"/>
                <w:bCs/>
                <w:sz w:val="20"/>
                <w:szCs w:val="20"/>
                <w:lang w:eastAsia="fr-FR"/>
              </w:rPr>
            </w:pPr>
          </w:p>
          <w:p w14:paraId="76479667"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361EE5F" w14:textId="77777777"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14:paraId="0F36EBB2"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8A847E"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609A3A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14:paraId="2AD70067"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153729A4"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14:paraId="0045313A" w14:textId="77777777"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14:paraId="797E3DD5" w14:textId="77777777"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14:paraId="7B170452" w14:textId="77777777"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14:paraId="3D0DB440" w14:textId="77777777"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14:paraId="51C8DBD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30109C76"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5C01119"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45C8F4D"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15BA4E1"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D1156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72E8C60"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FCBF9B2" w14:textId="77777777"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14:paraId="5AD92CF5"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8FCD0D3"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5E3FB3B"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47AB7BA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D770727"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14:paraId="5A5A622C"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14:paraId="1CA6F71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C61CB1A" w14:textId="77777777" w:rsidR="00B94861" w:rsidRDefault="00B94861" w:rsidP="00B94861">
            <w:pPr>
              <w:spacing w:after="0" w:line="240" w:lineRule="auto"/>
              <w:rPr>
                <w:rFonts w:ascii="Times New Roman" w:eastAsia="Times New Roman" w:hAnsi="Times New Roman" w:cs="Times New Roman"/>
                <w:bCs/>
                <w:sz w:val="20"/>
                <w:szCs w:val="20"/>
                <w:lang w:eastAsia="fr-FR"/>
              </w:rPr>
            </w:pPr>
          </w:p>
          <w:p w14:paraId="5EB9828E"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DD260D3"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14:paraId="19B58BF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9E9695"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5703BB54"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14:paraId="45366041"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5217762E"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14:paraId="691D9102" w14:textId="77777777"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14:paraId="2E50F2D0" w14:textId="77777777"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14:paraId="727FDD6A"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618A03EF"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EDC4A22"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14:paraId="1414EFB1"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14:paraId="575DE1F6"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7B276C2"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482B989"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46147411" w14:textId="77777777"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14:paraId="2FE61FF3"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4C749C3"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Produits des placements</w:t>
            </w:r>
          </w:p>
        </w:tc>
        <w:tc>
          <w:tcPr>
            <w:tcW w:w="1560" w:type="dxa"/>
            <w:tcBorders>
              <w:top w:val="single" w:sz="4" w:space="0" w:color="auto"/>
              <w:left w:val="nil"/>
              <w:bottom w:val="single" w:sz="4" w:space="0" w:color="auto"/>
              <w:right w:val="single" w:sz="4" w:space="0" w:color="auto"/>
            </w:tcBorders>
            <w:shd w:val="clear" w:color="auto" w:fill="auto"/>
          </w:tcPr>
          <w:p w14:paraId="4C659F2C"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14:paraId="719832F3" w14:textId="77777777"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 xml:space="preserve">charges des </w:t>
            </w:r>
            <w:proofErr w:type="gramStart"/>
            <w:r w:rsidR="003F6781" w:rsidRPr="003F6781">
              <w:rPr>
                <w:rFonts w:ascii="Times New Roman" w:eastAsia="Times New Roman" w:hAnsi="Times New Roman" w:cs="Times New Roman"/>
                <w:bCs/>
                <w:sz w:val="20"/>
                <w:szCs w:val="20"/>
                <w:lang w:eastAsia="fr-FR"/>
              </w:rPr>
              <w:t>placements  alloues</w:t>
            </w:r>
            <w:proofErr w:type="gramEnd"/>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14:paraId="76E7778E" w14:textId="77777777" w:rsidR="00184294" w:rsidRDefault="00184294" w:rsidP="007B0BAF">
            <w:pPr>
              <w:spacing w:after="0" w:line="240" w:lineRule="auto"/>
              <w:rPr>
                <w:rFonts w:ascii="Times New Roman" w:eastAsia="Times New Roman" w:hAnsi="Times New Roman" w:cs="Times New Roman"/>
                <w:bCs/>
                <w:sz w:val="20"/>
                <w:szCs w:val="20"/>
                <w:lang w:eastAsia="fr-FR"/>
              </w:rPr>
            </w:pPr>
          </w:p>
          <w:p w14:paraId="7D252B85"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2E3269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F4C957F"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81001C7" w14:textId="5CFAA3EB"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r>
          </w:p>
          <w:p w14:paraId="09210491"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52B8D6E9"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14:paraId="1819973E"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8CBDCE6" w14:textId="77777777"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14:paraId="0542416E"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A647031"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14:paraId="6A30C324"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6BBB36E2"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08357125"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14:paraId="7F77FD4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D4DA26"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55C1BEB1"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04BD72CE" w14:textId="77777777"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14:paraId="72EA0EE4" w14:textId="77777777" w:rsidR="004649CD" w:rsidRDefault="004649CD" w:rsidP="004F0975">
            <w:pPr>
              <w:spacing w:after="0" w:line="240" w:lineRule="auto"/>
              <w:rPr>
                <w:rFonts w:ascii="Times New Roman" w:eastAsia="Times New Roman" w:hAnsi="Times New Roman" w:cs="Times New Roman"/>
                <w:bCs/>
                <w:sz w:val="20"/>
                <w:szCs w:val="20"/>
                <w:lang w:eastAsia="fr-FR"/>
              </w:rPr>
            </w:pPr>
          </w:p>
          <w:p w14:paraId="788A7991"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2B94CB8"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49C11B31"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103CF375" w14:textId="0039C836"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p>
          <w:p w14:paraId="0D547C04" w14:textId="77777777"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7D2654E1" w14:textId="77777777" w:rsidR="004649CD" w:rsidRDefault="004649CD" w:rsidP="004649CD">
            <w:pPr>
              <w:spacing w:after="0" w:line="240" w:lineRule="auto"/>
              <w:rPr>
                <w:rFonts w:ascii="Times New Roman" w:eastAsia="Times New Roman" w:hAnsi="Times New Roman" w:cs="Times New Roman"/>
                <w:bCs/>
                <w:sz w:val="20"/>
                <w:szCs w:val="20"/>
                <w:lang w:eastAsia="fr-FR"/>
              </w:rPr>
            </w:pPr>
          </w:p>
          <w:p w14:paraId="42933B1E"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54FBFA6" w14:textId="77777777"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14:paraId="0090085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93D3D14" w14:textId="77777777"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14:paraId="7D5CF477" w14:textId="77777777"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721B6F04"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14:paraId="217EDAF9"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296AEF2B"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7A5A675"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14:paraId="78EF94EB"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14:paraId="603395FC"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60DC31B" w14:textId="77777777" w:rsidR="00843B89" w:rsidRDefault="00843B89" w:rsidP="00843B89">
            <w:pPr>
              <w:spacing w:after="0" w:line="240" w:lineRule="auto"/>
              <w:rPr>
                <w:rFonts w:ascii="Times New Roman" w:eastAsia="Times New Roman" w:hAnsi="Times New Roman" w:cs="Times New Roman"/>
                <w:bCs/>
                <w:sz w:val="20"/>
                <w:szCs w:val="20"/>
                <w:lang w:eastAsia="fr-FR"/>
              </w:rPr>
            </w:pPr>
          </w:p>
          <w:p w14:paraId="4902C57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A5F2EB8"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14:paraId="2C2C593A"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09B92C5" w14:textId="77777777"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5B5A61C3"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14:paraId="35656526"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À la différence de la présentation du compte de résultat technique des opérations </w:t>
            </w:r>
            <w:proofErr w:type="gramStart"/>
            <w:r>
              <w:rPr>
                <w:rFonts w:ascii="Times New Roman" w:eastAsia="Times New Roman" w:hAnsi="Times New Roman" w:cs="Times New Roman"/>
                <w:bCs/>
                <w:sz w:val="20"/>
                <w:szCs w:val="20"/>
                <w:lang w:eastAsia="fr-FR"/>
              </w:rPr>
              <w:t>Non Vie</w:t>
            </w:r>
            <w:proofErr w:type="gramEnd"/>
            <w:r>
              <w:rPr>
                <w:rFonts w:ascii="Times New Roman" w:eastAsia="Times New Roman" w:hAnsi="Times New Roman" w:cs="Times New Roman"/>
                <w:bCs/>
                <w:sz w:val="20"/>
                <w:szCs w:val="20"/>
                <w:lang w:eastAsia="fr-FR"/>
              </w:rPr>
              <w:t xml:space="preserv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14:paraId="0DE622CC"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717D2B72"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5964726"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41343CDE"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0C0FF61B" w14:textId="77777777"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14:paraId="5B611B09" w14:textId="77777777"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14:paraId="37570F12" w14:textId="77777777"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14:paraId="21EA0779"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14:paraId="2A2D6FF2" w14:textId="77777777"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14:paraId="57EA15C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67D665"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698AFBD"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14:paraId="5DC87E2E"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151D98E"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14:paraId="3C13C2CD"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14:paraId="6F3F8E40"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7441243C" w14:textId="77777777" w:rsidR="007074D6" w:rsidRDefault="007074D6" w:rsidP="007074D6">
            <w:pPr>
              <w:spacing w:after="0" w:line="240" w:lineRule="auto"/>
              <w:rPr>
                <w:rFonts w:ascii="Times New Roman" w:eastAsia="Times New Roman" w:hAnsi="Times New Roman" w:cs="Times New Roman"/>
                <w:bCs/>
                <w:sz w:val="20"/>
                <w:szCs w:val="20"/>
                <w:lang w:eastAsia="fr-FR"/>
              </w:rPr>
            </w:pPr>
          </w:p>
          <w:p w14:paraId="0217FCB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6D47007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14:paraId="4A531CFC" w14:textId="77777777" w:rsidR="001D7AB7" w:rsidRPr="001D7AB7" w:rsidRDefault="001D7AB7" w:rsidP="001D7AB7">
      <w:pPr>
        <w:ind w:left="1080"/>
        <w:rPr>
          <w:rFonts w:ascii="Times New Roman" w:hAnsi="Times New Roman" w:cs="Times New Roman"/>
          <w:b/>
        </w:rPr>
      </w:pPr>
    </w:p>
    <w:p w14:paraId="718BBC45" w14:textId="77777777" w:rsidR="000E3577" w:rsidRDefault="000E3577">
      <w:pPr>
        <w:rPr>
          <w:rFonts w:ascii="Times New Roman" w:hAnsi="Times New Roman" w:cs="Times New Roman"/>
          <w:b/>
        </w:rPr>
      </w:pPr>
      <w:r>
        <w:rPr>
          <w:rFonts w:ascii="Times New Roman" w:hAnsi="Times New Roman" w:cs="Times New Roman"/>
          <w:b/>
        </w:rPr>
        <w:br w:type="page"/>
      </w:r>
    </w:p>
    <w:p w14:paraId="18C2A345" w14:textId="77777777" w:rsidR="000E3577" w:rsidRPr="00592230" w:rsidRDefault="000E3577" w:rsidP="000E3577">
      <w:pPr>
        <w:pStyle w:val="Paragraphedeliste"/>
        <w:ind w:left="1440"/>
        <w:rPr>
          <w:rFonts w:ascii="Times New Roman" w:hAnsi="Times New Roman" w:cs="Times New Roman"/>
          <w:b/>
        </w:rPr>
      </w:pPr>
    </w:p>
    <w:p w14:paraId="7DFE5FCF" w14:textId="77777777" w:rsidR="00222B5C" w:rsidRPr="006255CA" w:rsidRDefault="00222B5C" w:rsidP="00222B5C">
      <w:pPr>
        <w:pStyle w:val="Paragraphedeliste"/>
        <w:ind w:left="1440"/>
        <w:jc w:val="both"/>
        <w:rPr>
          <w:rFonts w:ascii="Times New Roman" w:hAnsi="Times New Roman" w:cs="Times New Roman"/>
          <w:b/>
        </w:rPr>
      </w:pPr>
    </w:p>
    <w:p w14:paraId="22AE8EEC" w14:textId="77777777" w:rsidR="00C629A8" w:rsidRPr="00CF7A96" w:rsidRDefault="00BC7AB4" w:rsidP="00D74FC6">
      <w:pPr>
        <w:pStyle w:val="Titre1"/>
      </w:pPr>
      <w:proofErr w:type="gramStart"/>
      <w:r>
        <w:t>Tableaux</w:t>
      </w:r>
      <w:r w:rsidR="00C629A8" w:rsidRPr="006255CA">
        <w:t xml:space="preserve">  de</w:t>
      </w:r>
      <w:proofErr w:type="gramEnd"/>
      <w:r w:rsidR="00C629A8" w:rsidRPr="006255CA">
        <w:t xml:space="preserve"> l’état</w:t>
      </w:r>
    </w:p>
    <w:p w14:paraId="1DADBDFE" w14:textId="77777777" w:rsidR="00BF53EF" w:rsidRDefault="00BF53EF" w:rsidP="00831842">
      <w:pPr>
        <w:jc w:val="both"/>
        <w:rPr>
          <w:rFonts w:ascii="Times New Roman" w:hAnsi="Times New Roman" w:cs="Times New Roman"/>
        </w:rPr>
      </w:pPr>
    </w:p>
    <w:p w14:paraId="2D5E6CFA" w14:textId="77777777"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14:paraId="1A877309" w14:textId="77777777"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14:paraId="5954ED4B" w14:textId="77777777" w:rsidR="002F137C" w:rsidRDefault="002F137C" w:rsidP="00831842">
      <w:pPr>
        <w:jc w:val="both"/>
        <w:rPr>
          <w:rFonts w:ascii="Times New Roman" w:hAnsi="Times New Roman" w:cs="Times New Roman"/>
        </w:rPr>
      </w:pPr>
    </w:p>
    <w:p w14:paraId="2A204BF6" w14:textId="77777777" w:rsidR="00FB41B6" w:rsidRDefault="00F27F4D" w:rsidP="00D74FC6">
      <w:pPr>
        <w:pStyle w:val="Titre2"/>
      </w:pPr>
      <w:r w:rsidRPr="006255CA">
        <w:t>Compte de résultat par catégorie ministérielle relative à la vie-capitalisation</w:t>
      </w:r>
      <w:r w:rsidR="00CC48A1">
        <w:t xml:space="preserve"> (FR.13.01</w:t>
      </w:r>
      <w:r w:rsidR="001D2A68">
        <w:t xml:space="preserve"> et FR.13.04</w:t>
      </w:r>
      <w:r w:rsidR="00CC48A1">
        <w:t>)</w:t>
      </w:r>
    </w:p>
    <w:p w14:paraId="340EDD8E" w14:textId="77777777"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14:paraId="39566B7A" w14:textId="77777777"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14:paraId="4365E776" w14:textId="77777777"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14:paraId="613230AE" w14:textId="77777777" w:rsidTr="008C5B5F">
        <w:tc>
          <w:tcPr>
            <w:tcW w:w="959" w:type="dxa"/>
          </w:tcPr>
          <w:p w14:paraId="376D5FED" w14:textId="77777777" w:rsidR="005A25B9" w:rsidRPr="00AE33F6" w:rsidRDefault="005A25B9" w:rsidP="00CA250E">
            <w:pPr>
              <w:widowControl w:val="0"/>
              <w:rPr>
                <w:b/>
              </w:rPr>
            </w:pPr>
            <w:r w:rsidRPr="00AE33F6">
              <w:rPr>
                <w:b/>
              </w:rPr>
              <w:t> Ligne</w:t>
            </w:r>
          </w:p>
        </w:tc>
        <w:tc>
          <w:tcPr>
            <w:tcW w:w="4394" w:type="dxa"/>
            <w:hideMark/>
          </w:tcPr>
          <w:p w14:paraId="7A05DA91" w14:textId="77777777" w:rsidR="005A25B9" w:rsidRPr="00AE33F6" w:rsidRDefault="005A25B9" w:rsidP="00273AB3">
            <w:pPr>
              <w:widowControl w:val="0"/>
              <w:rPr>
                <w:b/>
              </w:rPr>
            </w:pPr>
            <w:r w:rsidRPr="00AE33F6">
              <w:rPr>
                <w:b/>
              </w:rPr>
              <w:t>Libellé</w:t>
            </w:r>
          </w:p>
        </w:tc>
        <w:tc>
          <w:tcPr>
            <w:tcW w:w="3969" w:type="dxa"/>
          </w:tcPr>
          <w:p w14:paraId="4D9ED3DA" w14:textId="77777777" w:rsidR="005A25B9" w:rsidRPr="00CC48A1" w:rsidRDefault="005A25B9" w:rsidP="00CA250E">
            <w:pPr>
              <w:widowControl w:val="0"/>
            </w:pPr>
            <w:r w:rsidRPr="00CC48A1">
              <w:rPr>
                <w:b/>
                <w:bCs/>
              </w:rPr>
              <w:t xml:space="preserve">Comptes du </w:t>
            </w:r>
            <w:proofErr w:type="gramStart"/>
            <w:r w:rsidRPr="00CC48A1">
              <w:rPr>
                <w:b/>
                <w:bCs/>
              </w:rPr>
              <w:t>plan  comptable</w:t>
            </w:r>
            <w:proofErr w:type="gramEnd"/>
            <w:r w:rsidR="00C95095">
              <w:rPr>
                <w:b/>
                <w:bCs/>
              </w:rPr>
              <w:t xml:space="preserve"> (</w:t>
            </w:r>
            <w:proofErr w:type="spellStart"/>
            <w:r w:rsidR="00C95095">
              <w:rPr>
                <w:b/>
                <w:bCs/>
              </w:rPr>
              <w:t>CdA</w:t>
            </w:r>
            <w:proofErr w:type="spellEnd"/>
            <w:r w:rsidR="00C95095">
              <w:rPr>
                <w:b/>
                <w:bCs/>
              </w:rPr>
              <w:t>)</w:t>
            </w:r>
          </w:p>
        </w:tc>
      </w:tr>
      <w:tr w:rsidR="005A25B9" w:rsidRPr="00CC48A1" w14:paraId="22960A13" w14:textId="77777777" w:rsidTr="008C5B5F">
        <w:tc>
          <w:tcPr>
            <w:tcW w:w="959" w:type="dxa"/>
          </w:tcPr>
          <w:p w14:paraId="5D825EEC" w14:textId="77777777" w:rsidR="005A25B9" w:rsidRPr="00CC48A1" w:rsidRDefault="005A25B9" w:rsidP="00CA250E">
            <w:pPr>
              <w:widowControl w:val="0"/>
              <w:rPr>
                <w:b/>
                <w:bCs/>
              </w:rPr>
            </w:pPr>
            <w:r w:rsidRPr="00CC48A1">
              <w:t> </w:t>
            </w:r>
          </w:p>
        </w:tc>
        <w:tc>
          <w:tcPr>
            <w:tcW w:w="4394" w:type="dxa"/>
            <w:hideMark/>
          </w:tcPr>
          <w:p w14:paraId="6D806A29" w14:textId="77777777" w:rsidR="005A25B9" w:rsidRPr="00CC48A1" w:rsidRDefault="005A25B9" w:rsidP="00273AB3">
            <w:pPr>
              <w:widowControl w:val="0"/>
              <w:rPr>
                <w:b/>
                <w:bCs/>
              </w:rPr>
            </w:pPr>
            <w:r w:rsidRPr="00CC48A1">
              <w:rPr>
                <w:b/>
                <w:bCs/>
              </w:rPr>
              <w:t>Primes nettes</w:t>
            </w:r>
          </w:p>
        </w:tc>
        <w:tc>
          <w:tcPr>
            <w:tcW w:w="3969" w:type="dxa"/>
          </w:tcPr>
          <w:p w14:paraId="72758C58" w14:textId="77777777" w:rsidR="005A25B9" w:rsidRPr="00CC48A1" w:rsidRDefault="005A25B9" w:rsidP="00CA250E">
            <w:pPr>
              <w:widowControl w:val="0"/>
            </w:pPr>
            <w:r w:rsidRPr="00CC48A1">
              <w:t> </w:t>
            </w:r>
          </w:p>
        </w:tc>
      </w:tr>
      <w:tr w:rsidR="005A25B9" w:rsidRPr="00CC48A1" w14:paraId="40F4743B" w14:textId="77777777" w:rsidTr="008C5B5F">
        <w:tc>
          <w:tcPr>
            <w:tcW w:w="959" w:type="dxa"/>
          </w:tcPr>
          <w:p w14:paraId="710D4959" w14:textId="77777777" w:rsidR="005A25B9" w:rsidRPr="00CC48A1" w:rsidRDefault="005A25B9" w:rsidP="00CA250E">
            <w:pPr>
              <w:widowControl w:val="0"/>
            </w:pPr>
            <w:r w:rsidRPr="00CC48A1">
              <w:t>R0010</w:t>
            </w:r>
          </w:p>
        </w:tc>
        <w:tc>
          <w:tcPr>
            <w:tcW w:w="4394" w:type="dxa"/>
            <w:hideMark/>
          </w:tcPr>
          <w:p w14:paraId="25C3E25B" w14:textId="77777777" w:rsidR="005A25B9" w:rsidRPr="00CC48A1" w:rsidRDefault="005A25B9" w:rsidP="00273AB3">
            <w:pPr>
              <w:widowControl w:val="0"/>
            </w:pPr>
            <w:r w:rsidRPr="00CC48A1">
              <w:t>Primes et accessoires émis</w:t>
            </w:r>
          </w:p>
        </w:tc>
        <w:tc>
          <w:tcPr>
            <w:tcW w:w="3969" w:type="dxa"/>
          </w:tcPr>
          <w:p w14:paraId="66CF7CD2" w14:textId="77777777" w:rsidR="005A25B9" w:rsidRPr="008A3BFD" w:rsidRDefault="005A25B9" w:rsidP="008A3BFD">
            <w:pPr>
              <w:widowControl w:val="0"/>
            </w:pPr>
            <w:r w:rsidRPr="008A3BFD">
              <w:rPr>
                <w:bCs/>
              </w:rPr>
              <w:t>7000</w:t>
            </w:r>
            <w:r>
              <w:rPr>
                <w:bCs/>
              </w:rPr>
              <w:t>,</w:t>
            </w:r>
            <w:r w:rsidRPr="008A3BFD">
              <w:rPr>
                <w:bCs/>
              </w:rPr>
              <w:t>7001</w:t>
            </w:r>
          </w:p>
        </w:tc>
      </w:tr>
      <w:tr w:rsidR="005A25B9" w:rsidRPr="00CC48A1" w14:paraId="09AC9C7F" w14:textId="77777777" w:rsidTr="008C5B5F">
        <w:tc>
          <w:tcPr>
            <w:tcW w:w="959" w:type="dxa"/>
          </w:tcPr>
          <w:p w14:paraId="7D1BE381" w14:textId="77777777" w:rsidR="005A25B9" w:rsidRPr="00CC48A1" w:rsidRDefault="005A25B9" w:rsidP="00CA250E">
            <w:pPr>
              <w:widowControl w:val="0"/>
            </w:pPr>
            <w:r w:rsidRPr="00CC48A1">
              <w:t>R0020</w:t>
            </w:r>
          </w:p>
        </w:tc>
        <w:tc>
          <w:tcPr>
            <w:tcW w:w="4394" w:type="dxa"/>
            <w:hideMark/>
          </w:tcPr>
          <w:p w14:paraId="31F3D788" w14:textId="77777777" w:rsidR="005A25B9" w:rsidRPr="00CC48A1" w:rsidRDefault="005A25B9" w:rsidP="00273AB3">
            <w:pPr>
              <w:widowControl w:val="0"/>
            </w:pPr>
            <w:r w:rsidRPr="00CC48A1">
              <w:t>Annulations</w:t>
            </w:r>
          </w:p>
        </w:tc>
        <w:tc>
          <w:tcPr>
            <w:tcW w:w="3969" w:type="dxa"/>
          </w:tcPr>
          <w:p w14:paraId="72A0460F" w14:textId="77777777" w:rsidR="005A25B9" w:rsidRPr="008A3BFD" w:rsidRDefault="005A25B9" w:rsidP="00CA250E">
            <w:pPr>
              <w:widowControl w:val="0"/>
            </w:pPr>
            <w:r w:rsidRPr="008A3BFD">
              <w:rPr>
                <w:bCs/>
              </w:rPr>
              <w:t>7002</w:t>
            </w:r>
          </w:p>
        </w:tc>
      </w:tr>
      <w:tr w:rsidR="005A25B9" w:rsidRPr="00CC48A1" w14:paraId="49443DF1" w14:textId="77777777" w:rsidTr="008C5B5F">
        <w:tc>
          <w:tcPr>
            <w:tcW w:w="959" w:type="dxa"/>
          </w:tcPr>
          <w:p w14:paraId="3DFC6F1B" w14:textId="77777777" w:rsidR="005A25B9" w:rsidRPr="00CC48A1" w:rsidRDefault="005A25B9" w:rsidP="00CA250E">
            <w:pPr>
              <w:widowControl w:val="0"/>
            </w:pPr>
            <w:r w:rsidRPr="00CC48A1">
              <w:t>R0030</w:t>
            </w:r>
          </w:p>
        </w:tc>
        <w:tc>
          <w:tcPr>
            <w:tcW w:w="4394" w:type="dxa"/>
            <w:hideMark/>
          </w:tcPr>
          <w:p w14:paraId="183F36C7" w14:textId="77777777"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14:paraId="4C252D36" w14:textId="77777777" w:rsidR="005A25B9" w:rsidRPr="00D171D8" w:rsidRDefault="005A25B9" w:rsidP="00CA250E">
            <w:pPr>
              <w:widowControl w:val="0"/>
              <w:rPr>
                <w:bCs/>
              </w:rPr>
            </w:pPr>
            <w:r w:rsidRPr="008A3BFD">
              <w:rPr>
                <w:bCs/>
              </w:rPr>
              <w:t>400 moins 401 (clôture)</w:t>
            </w:r>
          </w:p>
        </w:tc>
      </w:tr>
      <w:tr w:rsidR="005A25B9" w:rsidRPr="00CC48A1" w14:paraId="6E1329F1" w14:textId="77777777" w:rsidTr="00AA6909">
        <w:tc>
          <w:tcPr>
            <w:tcW w:w="959" w:type="dxa"/>
          </w:tcPr>
          <w:p w14:paraId="5A0931C6" w14:textId="77777777" w:rsidR="005A25B9" w:rsidRPr="00CC48A1" w:rsidRDefault="005A25B9" w:rsidP="00CA250E">
            <w:pPr>
              <w:widowControl w:val="0"/>
            </w:pPr>
            <w:r w:rsidRPr="00CC48A1">
              <w:t>R0040</w:t>
            </w:r>
          </w:p>
        </w:tc>
        <w:tc>
          <w:tcPr>
            <w:tcW w:w="4394" w:type="dxa"/>
          </w:tcPr>
          <w:p w14:paraId="2DC74FFF" w14:textId="77777777"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14:paraId="5254C606" w14:textId="77777777" w:rsidR="005A25B9" w:rsidRDefault="005A25B9" w:rsidP="00CA250E">
            <w:pPr>
              <w:widowControl w:val="0"/>
              <w:rPr>
                <w:bCs/>
              </w:rPr>
            </w:pPr>
            <w:r w:rsidRPr="008A3BFD">
              <w:rPr>
                <w:bCs/>
              </w:rPr>
              <w:t>400 moins 401 (ouverture)</w:t>
            </w:r>
          </w:p>
          <w:p w14:paraId="193DAC99" w14:textId="77777777"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14:paraId="10A07824" w14:textId="77777777" w:rsidTr="008C5B5F">
        <w:tc>
          <w:tcPr>
            <w:tcW w:w="959" w:type="dxa"/>
          </w:tcPr>
          <w:p w14:paraId="703D03E0" w14:textId="77777777" w:rsidR="005A25B9" w:rsidRPr="00CC48A1" w:rsidRDefault="005A25B9" w:rsidP="00CA250E">
            <w:pPr>
              <w:widowControl w:val="0"/>
              <w:rPr>
                <w:b/>
                <w:bCs/>
              </w:rPr>
            </w:pPr>
            <w:r w:rsidRPr="00CC48A1">
              <w:t> </w:t>
            </w:r>
          </w:p>
        </w:tc>
        <w:tc>
          <w:tcPr>
            <w:tcW w:w="4394" w:type="dxa"/>
            <w:hideMark/>
          </w:tcPr>
          <w:p w14:paraId="6FCA95FE" w14:textId="77777777" w:rsidR="005A25B9" w:rsidRPr="00CC48A1" w:rsidRDefault="005A25B9" w:rsidP="00273AB3">
            <w:pPr>
              <w:widowControl w:val="0"/>
              <w:rPr>
                <w:b/>
                <w:bCs/>
              </w:rPr>
            </w:pPr>
            <w:r w:rsidRPr="00CC48A1">
              <w:rPr>
                <w:b/>
                <w:bCs/>
              </w:rPr>
              <w:t>Charge des prestations</w:t>
            </w:r>
          </w:p>
        </w:tc>
        <w:tc>
          <w:tcPr>
            <w:tcW w:w="3969" w:type="dxa"/>
          </w:tcPr>
          <w:p w14:paraId="49E92796" w14:textId="77777777" w:rsidR="005A25B9" w:rsidRPr="008A3BFD" w:rsidRDefault="005A25B9" w:rsidP="00CA250E">
            <w:pPr>
              <w:widowControl w:val="0"/>
            </w:pPr>
            <w:r w:rsidRPr="008A3BFD">
              <w:rPr>
                <w:bCs/>
              </w:rPr>
              <w:t> </w:t>
            </w:r>
          </w:p>
        </w:tc>
      </w:tr>
      <w:tr w:rsidR="005A25B9" w:rsidRPr="00CC48A1" w14:paraId="5769928A" w14:textId="77777777" w:rsidTr="008C5B5F">
        <w:tc>
          <w:tcPr>
            <w:tcW w:w="959" w:type="dxa"/>
          </w:tcPr>
          <w:p w14:paraId="772DBDF7" w14:textId="77777777" w:rsidR="005A25B9" w:rsidRPr="00CC48A1" w:rsidRDefault="005A25B9" w:rsidP="00CA250E">
            <w:pPr>
              <w:widowControl w:val="0"/>
            </w:pPr>
            <w:r w:rsidRPr="00CC48A1">
              <w:t>R0060</w:t>
            </w:r>
          </w:p>
        </w:tc>
        <w:tc>
          <w:tcPr>
            <w:tcW w:w="4394" w:type="dxa"/>
            <w:hideMark/>
          </w:tcPr>
          <w:p w14:paraId="30DD921C" w14:textId="77777777" w:rsidR="005A25B9" w:rsidRPr="00CC48A1" w:rsidRDefault="005A25B9" w:rsidP="00273AB3">
            <w:pPr>
              <w:widowControl w:val="0"/>
            </w:pPr>
            <w:r w:rsidRPr="00CC48A1">
              <w:t>Sinistres et capitaux payes</w:t>
            </w:r>
          </w:p>
        </w:tc>
        <w:tc>
          <w:tcPr>
            <w:tcW w:w="3969" w:type="dxa"/>
          </w:tcPr>
          <w:p w14:paraId="3F3B0CDF" w14:textId="77777777" w:rsidR="005A25B9" w:rsidRPr="008A3BFD" w:rsidRDefault="005A25B9" w:rsidP="00CA250E">
            <w:pPr>
              <w:widowControl w:val="0"/>
            </w:pPr>
            <w:r w:rsidRPr="008A3BFD">
              <w:rPr>
                <w:bCs/>
              </w:rPr>
              <w:t>6001</w:t>
            </w:r>
          </w:p>
        </w:tc>
      </w:tr>
      <w:tr w:rsidR="005A25B9" w:rsidRPr="00CC48A1" w14:paraId="0387A746" w14:textId="77777777" w:rsidTr="008C5B5F">
        <w:tc>
          <w:tcPr>
            <w:tcW w:w="959" w:type="dxa"/>
          </w:tcPr>
          <w:p w14:paraId="08279592" w14:textId="77777777" w:rsidR="005A25B9" w:rsidRPr="00CC48A1" w:rsidRDefault="005A25B9" w:rsidP="00CA250E">
            <w:pPr>
              <w:widowControl w:val="0"/>
            </w:pPr>
            <w:r w:rsidRPr="00CC48A1">
              <w:t>R0070</w:t>
            </w:r>
          </w:p>
        </w:tc>
        <w:tc>
          <w:tcPr>
            <w:tcW w:w="4394" w:type="dxa"/>
            <w:hideMark/>
          </w:tcPr>
          <w:p w14:paraId="71A1C8EB" w14:textId="77777777"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14:paraId="66A5D921" w14:textId="77777777" w:rsidR="005A25B9" w:rsidRPr="008A3BFD" w:rsidRDefault="005A25B9" w:rsidP="00CA250E">
            <w:pPr>
              <w:widowControl w:val="0"/>
            </w:pPr>
            <w:r w:rsidRPr="008A3BFD">
              <w:rPr>
                <w:bCs/>
              </w:rPr>
              <w:t>6002</w:t>
            </w:r>
          </w:p>
        </w:tc>
      </w:tr>
      <w:tr w:rsidR="005A25B9" w:rsidRPr="00CC48A1" w14:paraId="324C41A9" w14:textId="77777777" w:rsidTr="008C5B5F">
        <w:tc>
          <w:tcPr>
            <w:tcW w:w="959" w:type="dxa"/>
          </w:tcPr>
          <w:p w14:paraId="0628EB92" w14:textId="77777777" w:rsidR="005A25B9" w:rsidRPr="00CC48A1" w:rsidRDefault="005A25B9" w:rsidP="00CA250E">
            <w:pPr>
              <w:widowControl w:val="0"/>
            </w:pPr>
            <w:r w:rsidRPr="00CC48A1">
              <w:t>R0080</w:t>
            </w:r>
          </w:p>
        </w:tc>
        <w:tc>
          <w:tcPr>
            <w:tcW w:w="4394" w:type="dxa"/>
            <w:hideMark/>
          </w:tcPr>
          <w:p w14:paraId="6AE1E9EC" w14:textId="77777777" w:rsidR="005A25B9" w:rsidRPr="00CC48A1" w:rsidRDefault="005A25B9" w:rsidP="00273AB3">
            <w:pPr>
              <w:widowControl w:val="0"/>
            </w:pPr>
            <w:r w:rsidRPr="00CC48A1">
              <w:t>Rachats payes</w:t>
            </w:r>
          </w:p>
        </w:tc>
        <w:tc>
          <w:tcPr>
            <w:tcW w:w="3969" w:type="dxa"/>
          </w:tcPr>
          <w:p w14:paraId="77D7F12D" w14:textId="77777777" w:rsidR="005A25B9" w:rsidRPr="008A3BFD" w:rsidRDefault="005A25B9" w:rsidP="00CA250E">
            <w:pPr>
              <w:widowControl w:val="0"/>
            </w:pPr>
            <w:r w:rsidRPr="008A3BFD">
              <w:rPr>
                <w:bCs/>
              </w:rPr>
              <w:t>6003</w:t>
            </w:r>
          </w:p>
        </w:tc>
      </w:tr>
      <w:tr w:rsidR="005A25B9" w:rsidRPr="00CC48A1" w14:paraId="6B80FB4E" w14:textId="77777777" w:rsidTr="008C5B5F">
        <w:tc>
          <w:tcPr>
            <w:tcW w:w="959" w:type="dxa"/>
          </w:tcPr>
          <w:p w14:paraId="327FC30B" w14:textId="77777777" w:rsidR="005A25B9" w:rsidRPr="00CC48A1" w:rsidRDefault="005A25B9" w:rsidP="00CA250E">
            <w:pPr>
              <w:widowControl w:val="0"/>
            </w:pPr>
            <w:r w:rsidRPr="00CC48A1">
              <w:t>R0090</w:t>
            </w:r>
          </w:p>
        </w:tc>
        <w:tc>
          <w:tcPr>
            <w:tcW w:w="4394" w:type="dxa"/>
            <w:hideMark/>
          </w:tcPr>
          <w:p w14:paraId="6A6A3DE2" w14:textId="77777777" w:rsidR="005A25B9" w:rsidRPr="00CC48A1" w:rsidRDefault="005A25B9" w:rsidP="00273AB3">
            <w:pPr>
              <w:widowControl w:val="0"/>
            </w:pPr>
            <w:r w:rsidRPr="00CC48A1">
              <w:t>Frais de gestion des sinistres</w:t>
            </w:r>
          </w:p>
        </w:tc>
        <w:tc>
          <w:tcPr>
            <w:tcW w:w="3969" w:type="dxa"/>
          </w:tcPr>
          <w:p w14:paraId="08D4EC7C" w14:textId="77777777"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14:paraId="7039D999" w14:textId="77777777" w:rsidTr="00D171D8">
        <w:tc>
          <w:tcPr>
            <w:tcW w:w="959" w:type="dxa"/>
            <w:shd w:val="clear" w:color="auto" w:fill="FFFFFF" w:themeFill="background1"/>
          </w:tcPr>
          <w:p w14:paraId="4E35CA42" w14:textId="77777777" w:rsidR="005A25B9" w:rsidRPr="00D171D8" w:rsidRDefault="005A25B9" w:rsidP="00CA250E">
            <w:pPr>
              <w:widowControl w:val="0"/>
            </w:pPr>
            <w:r w:rsidRPr="00D171D8">
              <w:t>R0100</w:t>
            </w:r>
          </w:p>
        </w:tc>
        <w:tc>
          <w:tcPr>
            <w:tcW w:w="4394" w:type="dxa"/>
            <w:shd w:val="clear" w:color="auto" w:fill="FFFFFF" w:themeFill="background1"/>
            <w:hideMark/>
          </w:tcPr>
          <w:p w14:paraId="009D279D" w14:textId="77777777" w:rsidR="005A25B9" w:rsidRPr="00D171D8" w:rsidRDefault="005A25B9" w:rsidP="00273AB3">
            <w:pPr>
              <w:widowControl w:val="0"/>
            </w:pPr>
            <w:r w:rsidRPr="00D171D8">
              <w:t>Provisions pour sinistres clôture</w:t>
            </w:r>
          </w:p>
        </w:tc>
        <w:tc>
          <w:tcPr>
            <w:tcW w:w="3969" w:type="dxa"/>
            <w:shd w:val="clear" w:color="auto" w:fill="FFFFFF" w:themeFill="background1"/>
          </w:tcPr>
          <w:p w14:paraId="28055926" w14:textId="77777777" w:rsidR="005A25B9" w:rsidRPr="00D171D8" w:rsidRDefault="005A25B9" w:rsidP="00CA250E">
            <w:pPr>
              <w:widowControl w:val="0"/>
              <w:rPr>
                <w:bCs/>
              </w:rPr>
            </w:pPr>
            <w:r w:rsidRPr="00D171D8">
              <w:rPr>
                <w:bCs/>
              </w:rPr>
              <w:t>320 (clôture)</w:t>
            </w:r>
          </w:p>
        </w:tc>
      </w:tr>
      <w:tr w:rsidR="005A25B9" w:rsidRPr="00D171D8" w14:paraId="6CE13DAF" w14:textId="77777777" w:rsidTr="00D171D8">
        <w:tc>
          <w:tcPr>
            <w:tcW w:w="959" w:type="dxa"/>
            <w:shd w:val="clear" w:color="auto" w:fill="FFFFFF" w:themeFill="background1"/>
          </w:tcPr>
          <w:p w14:paraId="765DC345" w14:textId="77777777" w:rsidR="005A25B9" w:rsidRPr="00D171D8" w:rsidRDefault="005A25B9" w:rsidP="00CA250E">
            <w:pPr>
              <w:widowControl w:val="0"/>
            </w:pPr>
            <w:r w:rsidRPr="00D171D8">
              <w:t>R0110</w:t>
            </w:r>
          </w:p>
        </w:tc>
        <w:tc>
          <w:tcPr>
            <w:tcW w:w="4394" w:type="dxa"/>
            <w:shd w:val="clear" w:color="auto" w:fill="FFFFFF" w:themeFill="background1"/>
          </w:tcPr>
          <w:p w14:paraId="061919E4" w14:textId="77777777" w:rsidR="005A25B9" w:rsidRPr="00D171D8" w:rsidRDefault="005A25B9" w:rsidP="00273AB3">
            <w:pPr>
              <w:widowControl w:val="0"/>
            </w:pPr>
            <w:r w:rsidRPr="00D171D8">
              <w:t>Provisions pour sinistres ouverture</w:t>
            </w:r>
          </w:p>
        </w:tc>
        <w:tc>
          <w:tcPr>
            <w:tcW w:w="3969" w:type="dxa"/>
            <w:shd w:val="clear" w:color="auto" w:fill="FFFFFF" w:themeFill="background1"/>
          </w:tcPr>
          <w:p w14:paraId="0C0301FE" w14:textId="77777777" w:rsidR="005A25B9" w:rsidRDefault="005A25B9" w:rsidP="00CA250E">
            <w:pPr>
              <w:widowControl w:val="0"/>
              <w:rPr>
                <w:bCs/>
              </w:rPr>
            </w:pPr>
            <w:r w:rsidRPr="00D171D8">
              <w:rPr>
                <w:bCs/>
              </w:rPr>
              <w:t>320 (ouverture)</w:t>
            </w:r>
          </w:p>
          <w:p w14:paraId="6A702FA8" w14:textId="77777777"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14:paraId="09354924" w14:textId="77777777" w:rsidTr="008C5B5F">
        <w:tc>
          <w:tcPr>
            <w:tcW w:w="959" w:type="dxa"/>
          </w:tcPr>
          <w:p w14:paraId="180853DE" w14:textId="77777777" w:rsidR="005A25B9" w:rsidRPr="00CC48A1" w:rsidRDefault="005A25B9" w:rsidP="00CA250E">
            <w:pPr>
              <w:widowControl w:val="0"/>
            </w:pPr>
            <w:r w:rsidRPr="00CC48A1">
              <w:t>R0120</w:t>
            </w:r>
          </w:p>
        </w:tc>
        <w:tc>
          <w:tcPr>
            <w:tcW w:w="4394" w:type="dxa"/>
            <w:hideMark/>
          </w:tcPr>
          <w:p w14:paraId="128637B4" w14:textId="77777777"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14:paraId="4213B5E1" w14:textId="35C8D1E5" w:rsidR="005A25B9" w:rsidRPr="008A3BFD" w:rsidRDefault="005A25B9" w:rsidP="00C966F1">
            <w:pPr>
              <w:widowControl w:val="0"/>
            </w:pPr>
            <w:r w:rsidRPr="008A3BFD">
              <w:rPr>
                <w:bCs/>
              </w:rPr>
              <w:t>6004</w:t>
            </w:r>
            <w:r w:rsidR="009E42F5">
              <w:rPr>
                <w:bCs/>
              </w:rPr>
              <w:t>it</w:t>
            </w:r>
            <w:r>
              <w:rPr>
                <w:bCs/>
              </w:rPr>
              <w:t>,</w:t>
            </w:r>
            <w:r w:rsidRPr="008A3BFD">
              <w:rPr>
                <w:bCs/>
              </w:rPr>
              <w:t xml:space="preserve"> 6104it</w:t>
            </w:r>
          </w:p>
        </w:tc>
      </w:tr>
      <w:tr w:rsidR="005A25B9" w:rsidRPr="00CC48A1" w14:paraId="526C4508" w14:textId="77777777" w:rsidTr="008C5B5F">
        <w:tc>
          <w:tcPr>
            <w:tcW w:w="959" w:type="dxa"/>
          </w:tcPr>
          <w:p w14:paraId="5C4399BB" w14:textId="77777777" w:rsidR="005A25B9" w:rsidRPr="00CC48A1" w:rsidRDefault="005A25B9" w:rsidP="00CA250E">
            <w:pPr>
              <w:widowControl w:val="0"/>
            </w:pPr>
            <w:r w:rsidRPr="00CC48A1">
              <w:t>R0130</w:t>
            </w:r>
          </w:p>
        </w:tc>
        <w:tc>
          <w:tcPr>
            <w:tcW w:w="4394" w:type="dxa"/>
            <w:hideMark/>
          </w:tcPr>
          <w:p w14:paraId="286D88DB" w14:textId="77777777"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14:paraId="0D27FEF2" w14:textId="77777777"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14:paraId="59FB78FA" w14:textId="77777777" w:rsidTr="008C5B5F">
        <w:tc>
          <w:tcPr>
            <w:tcW w:w="959" w:type="dxa"/>
          </w:tcPr>
          <w:p w14:paraId="1EA129D0" w14:textId="77777777" w:rsidR="005A25B9" w:rsidRPr="00CC48A1" w:rsidRDefault="005A25B9" w:rsidP="00CA250E">
            <w:pPr>
              <w:widowControl w:val="0"/>
            </w:pPr>
            <w:r w:rsidRPr="00CC48A1">
              <w:t>R0140</w:t>
            </w:r>
          </w:p>
        </w:tc>
        <w:tc>
          <w:tcPr>
            <w:tcW w:w="4394" w:type="dxa"/>
            <w:hideMark/>
          </w:tcPr>
          <w:p w14:paraId="27CDC53D" w14:textId="77777777" w:rsidR="005A25B9" w:rsidRPr="00CC48A1" w:rsidRDefault="005A25B9" w:rsidP="00273AB3">
            <w:pPr>
              <w:widowControl w:val="0"/>
            </w:pPr>
            <w:r w:rsidRPr="00CC48A1">
              <w:t>Capitaux constitutifs de rente</w:t>
            </w:r>
          </w:p>
        </w:tc>
        <w:tc>
          <w:tcPr>
            <w:tcW w:w="3969" w:type="dxa"/>
          </w:tcPr>
          <w:p w14:paraId="1C14833D" w14:textId="77777777" w:rsidR="005A25B9" w:rsidRPr="008A3BFD" w:rsidRDefault="005A25B9" w:rsidP="00CA250E">
            <w:pPr>
              <w:widowControl w:val="0"/>
            </w:pPr>
            <w:r w:rsidRPr="008A3BFD">
              <w:rPr>
                <w:bCs/>
              </w:rPr>
              <w:t> </w:t>
            </w:r>
          </w:p>
        </w:tc>
      </w:tr>
      <w:tr w:rsidR="005A25B9" w:rsidRPr="00CC48A1" w14:paraId="40B14FB2" w14:textId="77777777" w:rsidTr="008C5B5F">
        <w:tc>
          <w:tcPr>
            <w:tcW w:w="959" w:type="dxa"/>
          </w:tcPr>
          <w:p w14:paraId="1F5CE30B" w14:textId="77777777" w:rsidR="005A25B9" w:rsidRPr="00CC48A1" w:rsidRDefault="005A25B9" w:rsidP="00CA250E">
            <w:pPr>
              <w:widowControl w:val="0"/>
              <w:rPr>
                <w:b/>
                <w:bCs/>
              </w:rPr>
            </w:pPr>
            <w:r w:rsidRPr="00CC48A1">
              <w:t> </w:t>
            </w:r>
          </w:p>
        </w:tc>
        <w:tc>
          <w:tcPr>
            <w:tcW w:w="4394" w:type="dxa"/>
            <w:hideMark/>
          </w:tcPr>
          <w:p w14:paraId="497ED6C4" w14:textId="77777777" w:rsidR="005A25B9" w:rsidRPr="00CC48A1" w:rsidRDefault="005A25B9" w:rsidP="00273AB3">
            <w:pPr>
              <w:widowControl w:val="0"/>
              <w:rPr>
                <w:b/>
                <w:bCs/>
              </w:rPr>
            </w:pPr>
            <w:r w:rsidRPr="00CC48A1">
              <w:rPr>
                <w:b/>
                <w:bCs/>
              </w:rPr>
              <w:t>Charge de provisions</w:t>
            </w:r>
          </w:p>
        </w:tc>
        <w:tc>
          <w:tcPr>
            <w:tcW w:w="3969" w:type="dxa"/>
          </w:tcPr>
          <w:p w14:paraId="2201F8C5" w14:textId="77777777" w:rsidR="005A25B9" w:rsidRPr="008A3BFD" w:rsidRDefault="005A25B9" w:rsidP="00CA250E">
            <w:pPr>
              <w:widowControl w:val="0"/>
            </w:pPr>
            <w:r w:rsidRPr="008A3BFD">
              <w:rPr>
                <w:bCs/>
              </w:rPr>
              <w:t> </w:t>
            </w:r>
          </w:p>
        </w:tc>
      </w:tr>
      <w:tr w:rsidR="005A25B9" w:rsidRPr="00CC48A1" w14:paraId="0046A0FC" w14:textId="77777777" w:rsidTr="008C5B5F">
        <w:tc>
          <w:tcPr>
            <w:tcW w:w="959" w:type="dxa"/>
          </w:tcPr>
          <w:p w14:paraId="6D4B26FE" w14:textId="77777777" w:rsidR="005A25B9" w:rsidRPr="00CC48A1" w:rsidRDefault="005A25B9" w:rsidP="00CA250E">
            <w:pPr>
              <w:widowControl w:val="0"/>
            </w:pPr>
            <w:r w:rsidRPr="00CC48A1">
              <w:t>R0160</w:t>
            </w:r>
          </w:p>
        </w:tc>
        <w:tc>
          <w:tcPr>
            <w:tcW w:w="4394" w:type="dxa"/>
            <w:hideMark/>
          </w:tcPr>
          <w:p w14:paraId="7723DB7A" w14:textId="77777777" w:rsidR="005A25B9" w:rsidRPr="00CC48A1" w:rsidRDefault="005A25B9" w:rsidP="00273AB3">
            <w:pPr>
              <w:widowControl w:val="0"/>
            </w:pPr>
            <w:r w:rsidRPr="00CC48A1">
              <w:t>Prov</w:t>
            </w:r>
            <w:r>
              <w:t>isions</w:t>
            </w:r>
            <w:r w:rsidRPr="00CC48A1">
              <w:t xml:space="preserve"> d'assurance vie clôture</w:t>
            </w:r>
          </w:p>
        </w:tc>
        <w:tc>
          <w:tcPr>
            <w:tcW w:w="3969" w:type="dxa"/>
          </w:tcPr>
          <w:p w14:paraId="35A7C53E" w14:textId="77777777"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r>
              <w:rPr>
                <w:bCs/>
              </w:rPr>
              <w:t xml:space="preserve">sous-comptes utilisés pour les lignes R0180 et R0200 </w:t>
            </w:r>
          </w:p>
        </w:tc>
      </w:tr>
      <w:tr w:rsidR="005A25B9" w:rsidRPr="00CC48A1" w14:paraId="36607CA2" w14:textId="77777777" w:rsidTr="00A617B9">
        <w:tc>
          <w:tcPr>
            <w:tcW w:w="959" w:type="dxa"/>
          </w:tcPr>
          <w:p w14:paraId="309AA5A3" w14:textId="77777777" w:rsidR="005A25B9" w:rsidRPr="00CC48A1" w:rsidRDefault="005A25B9" w:rsidP="00CA250E">
            <w:pPr>
              <w:widowControl w:val="0"/>
            </w:pPr>
            <w:r w:rsidRPr="00CC48A1">
              <w:t>R0170</w:t>
            </w:r>
          </w:p>
        </w:tc>
        <w:tc>
          <w:tcPr>
            <w:tcW w:w="4394" w:type="dxa"/>
          </w:tcPr>
          <w:p w14:paraId="37D119A3" w14:textId="77777777" w:rsidR="005A25B9" w:rsidRPr="00CC48A1" w:rsidRDefault="005A25B9" w:rsidP="00273AB3">
            <w:pPr>
              <w:widowControl w:val="0"/>
            </w:pPr>
            <w:r w:rsidRPr="00CC48A1">
              <w:t>Prov</w:t>
            </w:r>
            <w:r>
              <w:t>isions</w:t>
            </w:r>
            <w:r w:rsidRPr="00CC48A1">
              <w:t xml:space="preserve"> d'assurance vie ouverture</w:t>
            </w:r>
          </w:p>
        </w:tc>
        <w:tc>
          <w:tcPr>
            <w:tcW w:w="3969" w:type="dxa"/>
          </w:tcPr>
          <w:p w14:paraId="6BD145A6" w14:textId="77777777"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r>
              <w:rPr>
                <w:bCs/>
              </w:rPr>
              <w:t>sous-comptes utilisés pour les lignes R0190 et R0210</w:t>
            </w:r>
          </w:p>
          <w:p w14:paraId="5669DD6D" w14:textId="77777777" w:rsidR="00D171D8" w:rsidRPr="00A617B9" w:rsidRDefault="00D171D8" w:rsidP="00D171D8">
            <w:pPr>
              <w:widowControl w:val="0"/>
              <w:rPr>
                <w:bCs/>
              </w:rPr>
            </w:pPr>
            <w:r>
              <w:rPr>
                <w:bCs/>
              </w:rPr>
              <w:t xml:space="preserve">La différence entre la clôture (R0160) et </w:t>
            </w:r>
            <w:r>
              <w:rPr>
                <w:bCs/>
              </w:rPr>
              <w:lastRenderedPageBreak/>
              <w:t>l’ouverture (R0170) doit correspondre à la 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14:paraId="0EBACECD" w14:textId="77777777" w:rsidTr="008C5B5F">
        <w:tc>
          <w:tcPr>
            <w:tcW w:w="959" w:type="dxa"/>
          </w:tcPr>
          <w:p w14:paraId="2E9A2B1E" w14:textId="77777777" w:rsidR="005A25B9" w:rsidRPr="00CC48A1" w:rsidRDefault="005A25B9" w:rsidP="00CA250E">
            <w:pPr>
              <w:widowControl w:val="0"/>
            </w:pPr>
            <w:r w:rsidRPr="00CC48A1">
              <w:lastRenderedPageBreak/>
              <w:t>R0180</w:t>
            </w:r>
          </w:p>
        </w:tc>
        <w:tc>
          <w:tcPr>
            <w:tcW w:w="4394" w:type="dxa"/>
            <w:hideMark/>
          </w:tcPr>
          <w:p w14:paraId="6B74F6B0" w14:textId="77777777" w:rsidR="009A7662" w:rsidRPr="00CC48A1" w:rsidRDefault="005A25B9" w:rsidP="00273AB3">
            <w:pPr>
              <w:widowControl w:val="0"/>
            </w:pPr>
            <w:r w:rsidRPr="00CC48A1">
              <w:t>Prov</w:t>
            </w:r>
            <w:r>
              <w:t>ision</w:t>
            </w:r>
            <w:r w:rsidRPr="00CC48A1">
              <w:t xml:space="preserve"> de gestion clôture</w:t>
            </w:r>
          </w:p>
        </w:tc>
        <w:tc>
          <w:tcPr>
            <w:tcW w:w="3969" w:type="dxa"/>
          </w:tcPr>
          <w:p w14:paraId="0128A126" w14:textId="77777777" w:rsidR="009A7662" w:rsidRPr="00B02689" w:rsidRDefault="005A25B9" w:rsidP="005A25B9">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05E2751D" w14:textId="77777777" w:rsidTr="00A617B9">
        <w:tc>
          <w:tcPr>
            <w:tcW w:w="959" w:type="dxa"/>
          </w:tcPr>
          <w:p w14:paraId="2F9C5775" w14:textId="77777777" w:rsidR="005A25B9" w:rsidRPr="00CC48A1" w:rsidRDefault="005A25B9" w:rsidP="00CA250E">
            <w:pPr>
              <w:widowControl w:val="0"/>
            </w:pPr>
            <w:r w:rsidRPr="00CC48A1">
              <w:t>R0190</w:t>
            </w:r>
          </w:p>
        </w:tc>
        <w:tc>
          <w:tcPr>
            <w:tcW w:w="4394" w:type="dxa"/>
          </w:tcPr>
          <w:p w14:paraId="1BD3DF56" w14:textId="77777777" w:rsidR="005A25B9" w:rsidRPr="00CC48A1" w:rsidRDefault="005A25B9" w:rsidP="00273AB3">
            <w:pPr>
              <w:widowControl w:val="0"/>
            </w:pPr>
            <w:r w:rsidRPr="00CC48A1">
              <w:t>Prov</w:t>
            </w:r>
            <w:r>
              <w:t>ision</w:t>
            </w:r>
            <w:r w:rsidRPr="00CC48A1">
              <w:t xml:space="preserve"> de gestion ouverture</w:t>
            </w:r>
          </w:p>
        </w:tc>
        <w:tc>
          <w:tcPr>
            <w:tcW w:w="3969" w:type="dxa"/>
          </w:tcPr>
          <w:p w14:paraId="2A2BAE70" w14:textId="77777777" w:rsidR="005A25B9" w:rsidRDefault="005A25B9" w:rsidP="005A25B9">
            <w:pPr>
              <w:widowControl w:val="0"/>
              <w:rPr>
                <w:bCs/>
              </w:rPr>
            </w:pPr>
            <w:r w:rsidRPr="008A3BFD">
              <w:rPr>
                <w:bCs/>
              </w:rPr>
              <w:t xml:space="preserve">30 </w:t>
            </w:r>
            <w:r>
              <w:rPr>
                <w:bCs/>
              </w:rPr>
              <w:t>– sous-comptes correspondants</w:t>
            </w:r>
            <w:r w:rsidRPr="008A3BFD">
              <w:rPr>
                <w:bCs/>
              </w:rPr>
              <w:t xml:space="preserve"> (ouverture)</w:t>
            </w:r>
          </w:p>
          <w:p w14:paraId="68CFC5C1" w14:textId="77777777"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14:paraId="61D5EDD2" w14:textId="77777777" w:rsidTr="008C5B5F">
        <w:tc>
          <w:tcPr>
            <w:tcW w:w="959" w:type="dxa"/>
          </w:tcPr>
          <w:p w14:paraId="5BB39C38" w14:textId="77777777" w:rsidR="005A25B9" w:rsidRPr="00CC48A1" w:rsidRDefault="005A25B9" w:rsidP="00CA250E">
            <w:pPr>
              <w:widowControl w:val="0"/>
            </w:pPr>
            <w:r w:rsidRPr="00CC48A1">
              <w:t>R0200</w:t>
            </w:r>
          </w:p>
        </w:tc>
        <w:tc>
          <w:tcPr>
            <w:tcW w:w="4394" w:type="dxa"/>
            <w:hideMark/>
          </w:tcPr>
          <w:p w14:paraId="147D0383" w14:textId="77777777"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14:paraId="1AFC7309" w14:textId="77777777" w:rsidR="009A7662" w:rsidRPr="001C18D1" w:rsidRDefault="005A25B9" w:rsidP="009A7662">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4DA63445" w14:textId="77777777" w:rsidTr="009A7662">
        <w:tc>
          <w:tcPr>
            <w:tcW w:w="959" w:type="dxa"/>
          </w:tcPr>
          <w:p w14:paraId="67116B0D" w14:textId="77777777" w:rsidR="005A25B9" w:rsidRPr="00CC48A1" w:rsidRDefault="005A25B9" w:rsidP="00CA250E">
            <w:pPr>
              <w:widowControl w:val="0"/>
            </w:pPr>
            <w:r w:rsidRPr="00CC48A1">
              <w:t>R0210</w:t>
            </w:r>
          </w:p>
        </w:tc>
        <w:tc>
          <w:tcPr>
            <w:tcW w:w="4394" w:type="dxa"/>
          </w:tcPr>
          <w:p w14:paraId="2244C2CB" w14:textId="77777777"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14:paraId="42F19CE5" w14:textId="77777777" w:rsidR="005A25B9" w:rsidRDefault="005A25B9" w:rsidP="005A25B9">
            <w:pPr>
              <w:widowControl w:val="0"/>
              <w:rPr>
                <w:bCs/>
              </w:rPr>
            </w:pPr>
            <w:r w:rsidRPr="008A3BFD">
              <w:rPr>
                <w:bCs/>
              </w:rPr>
              <w:t>30</w:t>
            </w:r>
            <w:r>
              <w:rPr>
                <w:bCs/>
              </w:rPr>
              <w:t xml:space="preserve"> – sous-comptes correspondants</w:t>
            </w:r>
            <w:r w:rsidRPr="008A3BFD">
              <w:rPr>
                <w:bCs/>
              </w:rPr>
              <w:t xml:space="preserve"> (ouverture)</w:t>
            </w:r>
          </w:p>
          <w:p w14:paraId="4A1CCB0B" w14:textId="77777777"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14:paraId="177F1662" w14:textId="77777777" w:rsidTr="00E31CC9">
        <w:tc>
          <w:tcPr>
            <w:tcW w:w="959" w:type="dxa"/>
          </w:tcPr>
          <w:p w14:paraId="7C301BA5" w14:textId="77777777" w:rsidR="005A25B9" w:rsidRPr="00CC48A1" w:rsidRDefault="005A25B9" w:rsidP="00CA250E">
            <w:pPr>
              <w:widowControl w:val="0"/>
            </w:pPr>
            <w:r w:rsidRPr="00CC48A1">
              <w:t>R0220</w:t>
            </w:r>
          </w:p>
        </w:tc>
        <w:tc>
          <w:tcPr>
            <w:tcW w:w="4394" w:type="dxa"/>
            <w:hideMark/>
          </w:tcPr>
          <w:p w14:paraId="5CA18E50" w14:textId="77777777"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14:paraId="3CDD7931" w14:textId="77777777" w:rsidR="005A25B9" w:rsidRPr="008A3BFD" w:rsidRDefault="005A25B9" w:rsidP="00C966F1">
            <w:pPr>
              <w:widowControl w:val="0"/>
            </w:pPr>
            <w:r w:rsidRPr="008A3BFD">
              <w:rPr>
                <w:bCs/>
              </w:rPr>
              <w:t>62004it</w:t>
            </w:r>
          </w:p>
        </w:tc>
      </w:tr>
      <w:tr w:rsidR="00533911" w:rsidRPr="00CC48A1" w14:paraId="5FD852FB" w14:textId="77777777" w:rsidTr="00E31CC9">
        <w:tc>
          <w:tcPr>
            <w:tcW w:w="959" w:type="dxa"/>
          </w:tcPr>
          <w:p w14:paraId="018A6F51" w14:textId="77777777" w:rsidR="00533911" w:rsidRPr="00CC48A1" w:rsidRDefault="00533911" w:rsidP="00CA250E">
            <w:pPr>
              <w:widowControl w:val="0"/>
            </w:pPr>
            <w:r>
              <w:t>R0225</w:t>
            </w:r>
          </w:p>
        </w:tc>
        <w:tc>
          <w:tcPr>
            <w:tcW w:w="4394" w:type="dxa"/>
          </w:tcPr>
          <w:p w14:paraId="36DD355E" w14:textId="77777777" w:rsidR="00533911" w:rsidRPr="00CC48A1" w:rsidRDefault="00533911" w:rsidP="00273AB3">
            <w:pPr>
              <w:widowControl w:val="0"/>
            </w:pPr>
            <w:r>
              <w:t>Réévaluation des actifs UC</w:t>
            </w:r>
          </w:p>
        </w:tc>
        <w:tc>
          <w:tcPr>
            <w:tcW w:w="3969" w:type="dxa"/>
          </w:tcPr>
          <w:p w14:paraId="5F5520CD" w14:textId="77777777" w:rsidR="00533911" w:rsidRPr="008A3BFD" w:rsidRDefault="00533911" w:rsidP="00C966F1">
            <w:pPr>
              <w:widowControl w:val="0"/>
              <w:rPr>
                <w:bCs/>
              </w:rPr>
            </w:pPr>
            <w:r>
              <w:t>766 moins 666</w:t>
            </w:r>
          </w:p>
        </w:tc>
      </w:tr>
      <w:tr w:rsidR="005A25B9" w:rsidRPr="00CC48A1" w14:paraId="18025EE5" w14:textId="77777777" w:rsidTr="00E31CC9">
        <w:tc>
          <w:tcPr>
            <w:tcW w:w="959" w:type="dxa"/>
          </w:tcPr>
          <w:p w14:paraId="08F4405A" w14:textId="77777777" w:rsidR="005A25B9" w:rsidRPr="00CC48A1" w:rsidRDefault="005A25B9" w:rsidP="00CA250E">
            <w:pPr>
              <w:widowControl w:val="0"/>
            </w:pPr>
            <w:r w:rsidRPr="00CC48A1">
              <w:t>R0230</w:t>
            </w:r>
          </w:p>
        </w:tc>
        <w:tc>
          <w:tcPr>
            <w:tcW w:w="4394" w:type="dxa"/>
            <w:hideMark/>
          </w:tcPr>
          <w:p w14:paraId="1D557605" w14:textId="77777777"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14:paraId="729D4F91" w14:textId="77777777"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14:paraId="4EC998CB" w14:textId="77777777" w:rsidTr="003A20F1">
        <w:tc>
          <w:tcPr>
            <w:tcW w:w="959" w:type="dxa"/>
          </w:tcPr>
          <w:p w14:paraId="2DFF3C5A" w14:textId="77777777" w:rsidR="005A25B9" w:rsidRPr="007F2AA3" w:rsidRDefault="005A25B9" w:rsidP="00CA250E">
            <w:pPr>
              <w:widowControl w:val="0"/>
            </w:pPr>
            <w:r w:rsidRPr="007F2AA3">
              <w:t>R0240</w:t>
            </w:r>
          </w:p>
        </w:tc>
        <w:tc>
          <w:tcPr>
            <w:tcW w:w="4394" w:type="dxa"/>
            <w:hideMark/>
          </w:tcPr>
          <w:p w14:paraId="33BB1546" w14:textId="77777777"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14:paraId="2B2BEA55" w14:textId="77777777"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14:paraId="279E9A21" w14:textId="77777777" w:rsidTr="00A617B9">
        <w:tc>
          <w:tcPr>
            <w:tcW w:w="959" w:type="dxa"/>
          </w:tcPr>
          <w:p w14:paraId="26F77C63" w14:textId="77777777" w:rsidR="005A25B9" w:rsidRPr="007F2AA3" w:rsidRDefault="005A25B9" w:rsidP="00CA250E">
            <w:pPr>
              <w:widowControl w:val="0"/>
            </w:pPr>
            <w:r w:rsidRPr="007F2AA3">
              <w:t>R0250</w:t>
            </w:r>
          </w:p>
        </w:tc>
        <w:tc>
          <w:tcPr>
            <w:tcW w:w="4394" w:type="dxa"/>
          </w:tcPr>
          <w:p w14:paraId="7F6BB73B" w14:textId="77777777"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14:paraId="62614765" w14:textId="77777777"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14:paraId="48FCDC5C" w14:textId="77777777"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14:paraId="576535E6" w14:textId="77777777" w:rsidTr="003A20F1">
        <w:tc>
          <w:tcPr>
            <w:tcW w:w="959" w:type="dxa"/>
          </w:tcPr>
          <w:p w14:paraId="0A8B9C43" w14:textId="77777777" w:rsidR="005A25B9" w:rsidRPr="007F2AA3" w:rsidRDefault="005A25B9" w:rsidP="00CA250E">
            <w:pPr>
              <w:widowControl w:val="0"/>
            </w:pPr>
            <w:r w:rsidRPr="007F2AA3">
              <w:t>R0260</w:t>
            </w:r>
          </w:p>
        </w:tc>
        <w:tc>
          <w:tcPr>
            <w:tcW w:w="4394" w:type="dxa"/>
            <w:hideMark/>
          </w:tcPr>
          <w:p w14:paraId="28F679A1" w14:textId="77777777" w:rsidR="00B327F5" w:rsidRPr="007F2AA3" w:rsidRDefault="005A25B9" w:rsidP="00B327F5">
            <w:pPr>
              <w:widowControl w:val="0"/>
            </w:pPr>
            <w:r w:rsidRPr="007F2AA3">
              <w:t>Autres provisions techniques clôture</w:t>
            </w:r>
          </w:p>
        </w:tc>
        <w:tc>
          <w:tcPr>
            <w:tcW w:w="3969" w:type="dxa"/>
          </w:tcPr>
          <w:p w14:paraId="12A4CD50" w14:textId="77777777"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14:paraId="0039E154" w14:textId="77777777" w:rsidTr="00B327F5">
        <w:tc>
          <w:tcPr>
            <w:tcW w:w="959" w:type="dxa"/>
          </w:tcPr>
          <w:p w14:paraId="60D1AF77" w14:textId="77777777" w:rsidR="005A25B9" w:rsidRPr="007F2AA3" w:rsidRDefault="005A25B9" w:rsidP="00CA250E">
            <w:pPr>
              <w:widowControl w:val="0"/>
            </w:pPr>
            <w:r w:rsidRPr="007F2AA3">
              <w:t>R0270</w:t>
            </w:r>
          </w:p>
        </w:tc>
        <w:tc>
          <w:tcPr>
            <w:tcW w:w="4394" w:type="dxa"/>
          </w:tcPr>
          <w:p w14:paraId="67454C2F" w14:textId="77777777"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14:paraId="68888CC0" w14:textId="77777777"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14:paraId="598C8E3F" w14:textId="77777777"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14:paraId="346E3EAC" w14:textId="77777777" w:rsidTr="003A20F1">
        <w:tc>
          <w:tcPr>
            <w:tcW w:w="959" w:type="dxa"/>
          </w:tcPr>
          <w:p w14:paraId="47861035" w14:textId="77777777" w:rsidR="005A25B9" w:rsidRPr="00CC48A1" w:rsidRDefault="005A25B9" w:rsidP="00CA250E">
            <w:pPr>
              <w:widowControl w:val="0"/>
            </w:pPr>
            <w:r w:rsidRPr="00CC48A1">
              <w:t>R0280</w:t>
            </w:r>
          </w:p>
        </w:tc>
        <w:tc>
          <w:tcPr>
            <w:tcW w:w="4394" w:type="dxa"/>
            <w:hideMark/>
          </w:tcPr>
          <w:p w14:paraId="7D28A009" w14:textId="77777777" w:rsidR="005A25B9" w:rsidRPr="00CC48A1" w:rsidRDefault="005A25B9" w:rsidP="00273AB3">
            <w:pPr>
              <w:widowControl w:val="0"/>
            </w:pPr>
            <w:r w:rsidRPr="00CC48A1">
              <w:t>Transfert de provisions</w:t>
            </w:r>
          </w:p>
        </w:tc>
        <w:tc>
          <w:tcPr>
            <w:tcW w:w="3969" w:type="dxa"/>
          </w:tcPr>
          <w:p w14:paraId="1A907F3E" w14:textId="77777777" w:rsidR="005A25B9" w:rsidRPr="008A3BFD" w:rsidRDefault="005A25B9" w:rsidP="00CA250E">
            <w:pPr>
              <w:widowControl w:val="0"/>
            </w:pPr>
            <w:r w:rsidRPr="008A3BFD">
              <w:rPr>
                <w:bCs/>
              </w:rPr>
              <w:t> </w:t>
            </w:r>
          </w:p>
        </w:tc>
      </w:tr>
      <w:tr w:rsidR="005A25B9" w:rsidRPr="00CC48A1" w14:paraId="1E5165D3" w14:textId="77777777" w:rsidTr="003A20F1">
        <w:tc>
          <w:tcPr>
            <w:tcW w:w="959" w:type="dxa"/>
          </w:tcPr>
          <w:p w14:paraId="04671B76" w14:textId="77777777" w:rsidR="005A25B9" w:rsidRPr="00CC48A1" w:rsidRDefault="005A25B9" w:rsidP="00CA250E">
            <w:pPr>
              <w:widowControl w:val="0"/>
            </w:pPr>
            <w:r w:rsidRPr="00CC48A1">
              <w:t>R0290</w:t>
            </w:r>
          </w:p>
        </w:tc>
        <w:tc>
          <w:tcPr>
            <w:tcW w:w="4394" w:type="dxa"/>
            <w:hideMark/>
          </w:tcPr>
          <w:p w14:paraId="02954295" w14:textId="77777777" w:rsidR="005A25B9" w:rsidRPr="00CC48A1" w:rsidRDefault="005A25B9" w:rsidP="00273AB3">
            <w:pPr>
              <w:widowControl w:val="0"/>
            </w:pPr>
            <w:r w:rsidRPr="00CC48A1">
              <w:t>Capitaux constitutifs de rente</w:t>
            </w:r>
          </w:p>
        </w:tc>
        <w:tc>
          <w:tcPr>
            <w:tcW w:w="3969" w:type="dxa"/>
          </w:tcPr>
          <w:p w14:paraId="3327F0E6" w14:textId="77777777" w:rsidR="005A25B9" w:rsidRPr="00CC48A1" w:rsidRDefault="005A25B9" w:rsidP="00CA250E">
            <w:pPr>
              <w:widowControl w:val="0"/>
            </w:pPr>
            <w:r w:rsidRPr="00CC48A1">
              <w:rPr>
                <w:b/>
                <w:bCs/>
              </w:rPr>
              <w:t> </w:t>
            </w:r>
          </w:p>
        </w:tc>
      </w:tr>
      <w:tr w:rsidR="00027B2B" w:rsidRPr="00CC48A1" w14:paraId="705D2B9C" w14:textId="77777777" w:rsidTr="003A20F1">
        <w:tc>
          <w:tcPr>
            <w:tcW w:w="959" w:type="dxa"/>
          </w:tcPr>
          <w:p w14:paraId="33BC17F6" w14:textId="77777777" w:rsidR="00027B2B" w:rsidRPr="00CC48A1" w:rsidRDefault="00027B2B" w:rsidP="00CA250E">
            <w:pPr>
              <w:widowControl w:val="0"/>
            </w:pPr>
            <w:r w:rsidRPr="00CC48A1">
              <w:t> </w:t>
            </w:r>
          </w:p>
        </w:tc>
        <w:tc>
          <w:tcPr>
            <w:tcW w:w="4394" w:type="dxa"/>
          </w:tcPr>
          <w:p w14:paraId="51EFF6B5" w14:textId="77777777" w:rsidR="00027B2B" w:rsidRPr="00CC48A1" w:rsidRDefault="00027B2B" w:rsidP="00273AB3">
            <w:pPr>
              <w:widowControl w:val="0"/>
            </w:pPr>
            <w:r w:rsidRPr="00CC48A1">
              <w:rPr>
                <w:b/>
                <w:bCs/>
              </w:rPr>
              <w:t>Charges d'acquisition et de gestion nettes</w:t>
            </w:r>
          </w:p>
        </w:tc>
        <w:tc>
          <w:tcPr>
            <w:tcW w:w="3969" w:type="dxa"/>
          </w:tcPr>
          <w:p w14:paraId="7DD85C63" w14:textId="77777777" w:rsidR="00027B2B" w:rsidRPr="00027B2B" w:rsidRDefault="00027B2B" w:rsidP="00CA250E">
            <w:pPr>
              <w:widowControl w:val="0"/>
              <w:rPr>
                <w:bCs/>
              </w:rPr>
            </w:pPr>
            <w:r w:rsidRPr="00027B2B">
              <w:rPr>
                <w:bCs/>
              </w:rPr>
              <w:t> </w:t>
            </w:r>
          </w:p>
        </w:tc>
      </w:tr>
      <w:tr w:rsidR="00027B2B" w:rsidRPr="00CC48A1" w14:paraId="6EB8712E" w14:textId="77777777" w:rsidTr="003A20F1">
        <w:tc>
          <w:tcPr>
            <w:tcW w:w="959" w:type="dxa"/>
          </w:tcPr>
          <w:p w14:paraId="415F045F" w14:textId="77777777" w:rsidR="00027B2B" w:rsidRPr="00CC48A1" w:rsidRDefault="00027B2B" w:rsidP="00CA250E">
            <w:pPr>
              <w:widowControl w:val="0"/>
            </w:pPr>
            <w:r w:rsidRPr="00CC48A1">
              <w:t>R0320</w:t>
            </w:r>
          </w:p>
        </w:tc>
        <w:tc>
          <w:tcPr>
            <w:tcW w:w="4394" w:type="dxa"/>
          </w:tcPr>
          <w:p w14:paraId="75377E5C" w14:textId="77777777" w:rsidR="00027B2B" w:rsidRPr="00CC48A1" w:rsidRDefault="00027B2B" w:rsidP="00273AB3">
            <w:pPr>
              <w:widowControl w:val="0"/>
            </w:pPr>
            <w:r w:rsidRPr="00CC48A1">
              <w:t>Frais d'acquisition</w:t>
            </w:r>
          </w:p>
        </w:tc>
        <w:tc>
          <w:tcPr>
            <w:tcW w:w="3969" w:type="dxa"/>
          </w:tcPr>
          <w:p w14:paraId="6CF7850F" w14:textId="77777777" w:rsidR="00027B2B" w:rsidRPr="00027B2B" w:rsidRDefault="00027B2B" w:rsidP="00CA250E">
            <w:pPr>
              <w:widowControl w:val="0"/>
              <w:rPr>
                <w:bCs/>
              </w:rPr>
            </w:pPr>
            <w:r w:rsidRPr="00027B2B">
              <w:rPr>
                <w:bCs/>
              </w:rPr>
              <w:t>6400</w:t>
            </w:r>
          </w:p>
        </w:tc>
      </w:tr>
      <w:tr w:rsidR="00027B2B" w:rsidRPr="00CC48A1" w14:paraId="6946FB27" w14:textId="77777777" w:rsidTr="003A20F1">
        <w:tc>
          <w:tcPr>
            <w:tcW w:w="959" w:type="dxa"/>
          </w:tcPr>
          <w:p w14:paraId="34DADEBC" w14:textId="77777777" w:rsidR="00027B2B" w:rsidRPr="00CC48A1" w:rsidRDefault="00027B2B" w:rsidP="00CA250E">
            <w:pPr>
              <w:widowControl w:val="0"/>
            </w:pPr>
            <w:r w:rsidRPr="00CC48A1">
              <w:t>R0330</w:t>
            </w:r>
          </w:p>
        </w:tc>
        <w:tc>
          <w:tcPr>
            <w:tcW w:w="4394" w:type="dxa"/>
          </w:tcPr>
          <w:p w14:paraId="4B9F90DD" w14:textId="77777777" w:rsidR="00027B2B" w:rsidRPr="00CC48A1" w:rsidRDefault="00027B2B" w:rsidP="00273AB3">
            <w:pPr>
              <w:widowControl w:val="0"/>
            </w:pPr>
            <w:r w:rsidRPr="00CC48A1">
              <w:t>Frais administration</w:t>
            </w:r>
          </w:p>
        </w:tc>
        <w:tc>
          <w:tcPr>
            <w:tcW w:w="3969" w:type="dxa"/>
          </w:tcPr>
          <w:p w14:paraId="43853B76" w14:textId="77777777" w:rsidR="00027B2B" w:rsidRPr="00027B2B" w:rsidRDefault="00027B2B" w:rsidP="00CA250E">
            <w:pPr>
              <w:widowControl w:val="0"/>
              <w:rPr>
                <w:bCs/>
              </w:rPr>
            </w:pPr>
            <w:r w:rsidRPr="00027B2B">
              <w:rPr>
                <w:bCs/>
              </w:rPr>
              <w:t>6402</w:t>
            </w:r>
          </w:p>
        </w:tc>
      </w:tr>
      <w:tr w:rsidR="00027B2B" w:rsidRPr="00CC48A1" w14:paraId="1AF50F72" w14:textId="77777777" w:rsidTr="003A20F1">
        <w:tc>
          <w:tcPr>
            <w:tcW w:w="959" w:type="dxa"/>
          </w:tcPr>
          <w:p w14:paraId="631DE67A" w14:textId="77777777" w:rsidR="00027B2B" w:rsidRPr="00CC48A1" w:rsidRDefault="00027B2B" w:rsidP="00CA250E">
            <w:pPr>
              <w:widowControl w:val="0"/>
            </w:pPr>
            <w:r w:rsidRPr="00CC48A1">
              <w:t>R0340</w:t>
            </w:r>
          </w:p>
        </w:tc>
        <w:tc>
          <w:tcPr>
            <w:tcW w:w="4394" w:type="dxa"/>
          </w:tcPr>
          <w:p w14:paraId="0D1FB1F6" w14:textId="77777777" w:rsidR="00027B2B" w:rsidRPr="00CC48A1" w:rsidRDefault="00027B2B" w:rsidP="00273AB3">
            <w:pPr>
              <w:widowControl w:val="0"/>
            </w:pPr>
            <w:r w:rsidRPr="00CC48A1">
              <w:t>Autres charges nettes de produits techniques</w:t>
            </w:r>
          </w:p>
        </w:tc>
        <w:tc>
          <w:tcPr>
            <w:tcW w:w="3969" w:type="dxa"/>
          </w:tcPr>
          <w:p w14:paraId="13FAE377" w14:textId="77777777"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14:paraId="6E4B8FF4" w14:textId="77777777" w:rsidTr="003A20F1">
        <w:tc>
          <w:tcPr>
            <w:tcW w:w="959" w:type="dxa"/>
          </w:tcPr>
          <w:p w14:paraId="465E3944" w14:textId="77777777" w:rsidR="00027B2B" w:rsidRPr="00CC48A1" w:rsidRDefault="00027B2B" w:rsidP="00CA250E">
            <w:pPr>
              <w:widowControl w:val="0"/>
            </w:pPr>
            <w:r w:rsidRPr="00CC48A1">
              <w:t>R0350</w:t>
            </w:r>
          </w:p>
        </w:tc>
        <w:tc>
          <w:tcPr>
            <w:tcW w:w="4394" w:type="dxa"/>
          </w:tcPr>
          <w:p w14:paraId="27C7D007" w14:textId="77777777" w:rsidR="00027B2B" w:rsidRPr="00CC48A1" w:rsidRDefault="00027B2B" w:rsidP="00273AB3">
            <w:pPr>
              <w:widowControl w:val="0"/>
            </w:pPr>
            <w:r w:rsidRPr="00CC48A1">
              <w:t>Subventions d'exploitation reçues</w:t>
            </w:r>
          </w:p>
        </w:tc>
        <w:tc>
          <w:tcPr>
            <w:tcW w:w="3969" w:type="dxa"/>
          </w:tcPr>
          <w:p w14:paraId="37846CB8" w14:textId="77777777" w:rsidR="00027B2B" w:rsidRPr="00027B2B" w:rsidRDefault="00027B2B" w:rsidP="00CA250E">
            <w:pPr>
              <w:widowControl w:val="0"/>
              <w:rPr>
                <w:bCs/>
              </w:rPr>
            </w:pPr>
            <w:r w:rsidRPr="00027B2B">
              <w:rPr>
                <w:bCs/>
              </w:rPr>
              <w:t>73</w:t>
            </w:r>
            <w:r w:rsidR="00C966F1">
              <w:rPr>
                <w:bCs/>
              </w:rPr>
              <w:t>0</w:t>
            </w:r>
          </w:p>
        </w:tc>
      </w:tr>
      <w:tr w:rsidR="00027B2B" w:rsidRPr="00CC48A1" w14:paraId="6701CECC" w14:textId="77777777" w:rsidTr="003A20F1">
        <w:tc>
          <w:tcPr>
            <w:tcW w:w="959" w:type="dxa"/>
          </w:tcPr>
          <w:p w14:paraId="63DE7DEC" w14:textId="77777777" w:rsidR="00027B2B" w:rsidRPr="00CC48A1" w:rsidRDefault="00027B2B" w:rsidP="00CA250E">
            <w:pPr>
              <w:widowControl w:val="0"/>
            </w:pPr>
            <w:r w:rsidRPr="00CC48A1">
              <w:t> </w:t>
            </w:r>
          </w:p>
        </w:tc>
        <w:tc>
          <w:tcPr>
            <w:tcW w:w="4394" w:type="dxa"/>
          </w:tcPr>
          <w:p w14:paraId="6991B15B" w14:textId="77777777" w:rsidR="00027B2B" w:rsidRPr="00CC48A1" w:rsidRDefault="00027B2B" w:rsidP="00273AB3">
            <w:pPr>
              <w:widowControl w:val="0"/>
            </w:pPr>
            <w:r w:rsidRPr="00CC48A1">
              <w:rPr>
                <w:b/>
                <w:bCs/>
              </w:rPr>
              <w:t>Solde financier</w:t>
            </w:r>
          </w:p>
        </w:tc>
        <w:tc>
          <w:tcPr>
            <w:tcW w:w="3969" w:type="dxa"/>
          </w:tcPr>
          <w:p w14:paraId="154DDC1C" w14:textId="77777777" w:rsidR="00027B2B" w:rsidRPr="00027B2B" w:rsidRDefault="00027B2B" w:rsidP="00CA250E">
            <w:pPr>
              <w:widowControl w:val="0"/>
              <w:rPr>
                <w:bCs/>
              </w:rPr>
            </w:pPr>
            <w:r w:rsidRPr="00027B2B">
              <w:rPr>
                <w:bCs/>
              </w:rPr>
              <w:t> </w:t>
            </w:r>
          </w:p>
        </w:tc>
      </w:tr>
      <w:tr w:rsidR="00027B2B" w:rsidRPr="00CC48A1" w14:paraId="100A4934" w14:textId="77777777" w:rsidTr="003A20F1">
        <w:tc>
          <w:tcPr>
            <w:tcW w:w="959" w:type="dxa"/>
          </w:tcPr>
          <w:p w14:paraId="4B6763E4" w14:textId="77777777" w:rsidR="00027B2B" w:rsidRPr="00CC48A1" w:rsidRDefault="00027B2B" w:rsidP="00CA250E">
            <w:pPr>
              <w:widowControl w:val="0"/>
            </w:pPr>
            <w:r w:rsidRPr="00CC48A1">
              <w:t>R0370</w:t>
            </w:r>
          </w:p>
        </w:tc>
        <w:tc>
          <w:tcPr>
            <w:tcW w:w="4394" w:type="dxa"/>
          </w:tcPr>
          <w:p w14:paraId="586FFE5D" w14:textId="77777777" w:rsidR="00027B2B" w:rsidRPr="00CC48A1" w:rsidRDefault="00027B2B" w:rsidP="00273AB3">
            <w:pPr>
              <w:widowControl w:val="0"/>
            </w:pPr>
            <w:r w:rsidRPr="00CC48A1">
              <w:t>Revenus et autres produits de placements nets de transferts</w:t>
            </w:r>
          </w:p>
        </w:tc>
        <w:tc>
          <w:tcPr>
            <w:tcW w:w="3969" w:type="dxa"/>
          </w:tcPr>
          <w:p w14:paraId="5B7E1C23" w14:textId="77777777"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14:paraId="1E027161" w14:textId="77777777" w:rsidTr="003A20F1">
        <w:tc>
          <w:tcPr>
            <w:tcW w:w="959" w:type="dxa"/>
          </w:tcPr>
          <w:p w14:paraId="75A7053D" w14:textId="77777777" w:rsidR="00027B2B" w:rsidRPr="00CC48A1" w:rsidRDefault="00027B2B" w:rsidP="00CA250E">
            <w:pPr>
              <w:widowControl w:val="0"/>
            </w:pPr>
          </w:p>
        </w:tc>
        <w:tc>
          <w:tcPr>
            <w:tcW w:w="4394" w:type="dxa"/>
          </w:tcPr>
          <w:p w14:paraId="2380DB97" w14:textId="77777777" w:rsidR="00027B2B" w:rsidRPr="00CC48A1" w:rsidRDefault="00027B2B" w:rsidP="00273AB3">
            <w:pPr>
              <w:widowControl w:val="0"/>
            </w:pPr>
          </w:p>
        </w:tc>
        <w:tc>
          <w:tcPr>
            <w:tcW w:w="3969" w:type="dxa"/>
          </w:tcPr>
          <w:p w14:paraId="2174EF06" w14:textId="77777777" w:rsidR="00027B2B" w:rsidRPr="00027B2B" w:rsidRDefault="00027B2B" w:rsidP="00516679">
            <w:pPr>
              <w:widowControl w:val="0"/>
              <w:rPr>
                <w:bCs/>
              </w:rPr>
            </w:pPr>
          </w:p>
        </w:tc>
      </w:tr>
      <w:tr w:rsidR="00533911" w:rsidRPr="00CC48A1" w14:paraId="649B9C19" w14:textId="77777777" w:rsidTr="003A20F1">
        <w:tc>
          <w:tcPr>
            <w:tcW w:w="959" w:type="dxa"/>
          </w:tcPr>
          <w:p w14:paraId="5EC4528E" w14:textId="77777777" w:rsidR="00533911" w:rsidRPr="00CC48A1" w:rsidDel="00533911" w:rsidRDefault="00533911" w:rsidP="00CA250E">
            <w:pPr>
              <w:widowControl w:val="0"/>
            </w:pPr>
            <w:r>
              <w:t>R0381</w:t>
            </w:r>
          </w:p>
        </w:tc>
        <w:tc>
          <w:tcPr>
            <w:tcW w:w="4394" w:type="dxa"/>
          </w:tcPr>
          <w:p w14:paraId="2C9FF3E5" w14:textId="77777777" w:rsidR="00533911" w:rsidRPr="00CC48A1" w:rsidDel="00533911" w:rsidRDefault="00533911" w:rsidP="00273AB3">
            <w:pPr>
              <w:widowControl w:val="0"/>
            </w:pPr>
            <w:r>
              <w:t>Réévaluation des garanties donnant lieu à provision de diversification</w:t>
            </w:r>
          </w:p>
        </w:tc>
        <w:tc>
          <w:tcPr>
            <w:tcW w:w="3969" w:type="dxa"/>
          </w:tcPr>
          <w:p w14:paraId="0F5C57A9" w14:textId="77777777" w:rsidR="00533911" w:rsidRPr="00027B2B" w:rsidDel="00533911" w:rsidRDefault="00533911" w:rsidP="00516679">
            <w:pPr>
              <w:widowControl w:val="0"/>
              <w:rPr>
                <w:bCs/>
              </w:rPr>
            </w:pPr>
            <w:r>
              <w:t>767 moins 667</w:t>
            </w:r>
          </w:p>
        </w:tc>
      </w:tr>
      <w:tr w:rsidR="00027B2B" w:rsidRPr="00CC48A1" w14:paraId="76836757" w14:textId="77777777" w:rsidTr="003A20F1">
        <w:tc>
          <w:tcPr>
            <w:tcW w:w="959" w:type="dxa"/>
          </w:tcPr>
          <w:p w14:paraId="40C063A4" w14:textId="77777777" w:rsidR="00027B2B" w:rsidRPr="00CC48A1" w:rsidRDefault="00027B2B" w:rsidP="00CA250E">
            <w:pPr>
              <w:widowControl w:val="0"/>
            </w:pPr>
            <w:r w:rsidRPr="00CC48A1">
              <w:t>R0390</w:t>
            </w:r>
          </w:p>
        </w:tc>
        <w:tc>
          <w:tcPr>
            <w:tcW w:w="4394" w:type="dxa"/>
          </w:tcPr>
          <w:p w14:paraId="2FBB6E62" w14:textId="77777777" w:rsidR="00027B2B" w:rsidRPr="00CC48A1" w:rsidRDefault="00027B2B" w:rsidP="00273AB3">
            <w:pPr>
              <w:widowControl w:val="0"/>
            </w:pPr>
            <w:r w:rsidRPr="00CC48A1">
              <w:t>Profits et pertes provenant de la réalisation de placements nets de transferts ou alloues</w:t>
            </w:r>
          </w:p>
        </w:tc>
        <w:tc>
          <w:tcPr>
            <w:tcW w:w="3969" w:type="dxa"/>
          </w:tcPr>
          <w:p w14:paraId="44867D58" w14:textId="77777777" w:rsidR="00027B2B" w:rsidRPr="00027B2B" w:rsidRDefault="00027B2B" w:rsidP="00EB140D">
            <w:pPr>
              <w:widowControl w:val="0"/>
              <w:rPr>
                <w:bCs/>
              </w:rPr>
            </w:pPr>
            <w:r w:rsidRPr="00027B2B">
              <w:rPr>
                <w:bCs/>
              </w:rPr>
              <w:t>764 net de 664, moins 79XX</w:t>
            </w:r>
          </w:p>
        </w:tc>
      </w:tr>
      <w:tr w:rsidR="00027B2B" w:rsidRPr="00CC48A1" w14:paraId="665C0520" w14:textId="77777777" w:rsidTr="003A20F1">
        <w:tc>
          <w:tcPr>
            <w:tcW w:w="959" w:type="dxa"/>
          </w:tcPr>
          <w:p w14:paraId="2A2074A9" w14:textId="77777777" w:rsidR="00027B2B" w:rsidRPr="00CC48A1" w:rsidRDefault="00027B2B" w:rsidP="00CA250E">
            <w:pPr>
              <w:widowControl w:val="0"/>
            </w:pPr>
            <w:r w:rsidRPr="00CC48A1">
              <w:t>R0400</w:t>
            </w:r>
          </w:p>
        </w:tc>
        <w:tc>
          <w:tcPr>
            <w:tcW w:w="4394" w:type="dxa"/>
          </w:tcPr>
          <w:p w14:paraId="3A283B35" w14:textId="77777777" w:rsidR="00027B2B" w:rsidRPr="00CC48A1" w:rsidRDefault="00027B2B" w:rsidP="00273AB3">
            <w:pPr>
              <w:widowControl w:val="0"/>
            </w:pPr>
            <w:r w:rsidRPr="00CC48A1">
              <w:t>Charges des placements nets de transferts ou alloues</w:t>
            </w:r>
          </w:p>
        </w:tc>
        <w:tc>
          <w:tcPr>
            <w:tcW w:w="3969" w:type="dxa"/>
          </w:tcPr>
          <w:p w14:paraId="3474227E" w14:textId="77777777"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14:paraId="461DE991" w14:textId="77777777" w:rsidTr="003A20F1">
        <w:tc>
          <w:tcPr>
            <w:tcW w:w="959" w:type="dxa"/>
          </w:tcPr>
          <w:p w14:paraId="733D9628" w14:textId="77777777" w:rsidR="00027B2B" w:rsidRPr="00CC48A1" w:rsidRDefault="00027B2B" w:rsidP="00CA250E">
            <w:pPr>
              <w:widowControl w:val="0"/>
            </w:pPr>
            <w:r w:rsidRPr="00CC48A1">
              <w:t>R0410</w:t>
            </w:r>
          </w:p>
        </w:tc>
        <w:tc>
          <w:tcPr>
            <w:tcW w:w="4394" w:type="dxa"/>
          </w:tcPr>
          <w:p w14:paraId="1CB66E33" w14:textId="77777777" w:rsidR="00027B2B" w:rsidRPr="00CC48A1" w:rsidRDefault="00027B2B" w:rsidP="00273AB3">
            <w:pPr>
              <w:widowControl w:val="0"/>
            </w:pPr>
            <w:r w:rsidRPr="00CC48A1">
              <w:t>Frais externes et internes de gestion nets de transferts ou alloues</w:t>
            </w:r>
          </w:p>
        </w:tc>
        <w:tc>
          <w:tcPr>
            <w:tcW w:w="3969" w:type="dxa"/>
          </w:tcPr>
          <w:p w14:paraId="1DAE6323" w14:textId="77777777"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14:paraId="5F569B8C" w14:textId="77777777" w:rsidTr="003A20F1">
        <w:tc>
          <w:tcPr>
            <w:tcW w:w="959" w:type="dxa"/>
          </w:tcPr>
          <w:p w14:paraId="04962DD4" w14:textId="77777777" w:rsidR="00027B2B" w:rsidRPr="00CC48A1" w:rsidRDefault="00027B2B" w:rsidP="00CA250E">
            <w:pPr>
              <w:widowControl w:val="0"/>
            </w:pPr>
            <w:r w:rsidRPr="00CC48A1">
              <w:t> </w:t>
            </w:r>
          </w:p>
        </w:tc>
        <w:tc>
          <w:tcPr>
            <w:tcW w:w="4394" w:type="dxa"/>
          </w:tcPr>
          <w:p w14:paraId="1068E2CE" w14:textId="77777777" w:rsidR="00027B2B" w:rsidRPr="00CC48A1" w:rsidRDefault="00027B2B" w:rsidP="00273AB3">
            <w:pPr>
              <w:widowControl w:val="0"/>
            </w:pPr>
            <w:r w:rsidRPr="00CC48A1">
              <w:rPr>
                <w:b/>
                <w:bCs/>
              </w:rPr>
              <w:t>Participations aux résultats</w:t>
            </w:r>
          </w:p>
        </w:tc>
        <w:tc>
          <w:tcPr>
            <w:tcW w:w="3969" w:type="dxa"/>
          </w:tcPr>
          <w:p w14:paraId="22D1A293" w14:textId="77777777" w:rsidR="00027B2B" w:rsidRPr="00027B2B" w:rsidRDefault="00027B2B" w:rsidP="00CA250E">
            <w:pPr>
              <w:widowControl w:val="0"/>
              <w:rPr>
                <w:bCs/>
              </w:rPr>
            </w:pPr>
            <w:r w:rsidRPr="00027B2B">
              <w:rPr>
                <w:bCs/>
              </w:rPr>
              <w:t> </w:t>
            </w:r>
          </w:p>
        </w:tc>
      </w:tr>
      <w:tr w:rsidR="00027B2B" w:rsidRPr="00CC48A1" w14:paraId="3E75414E" w14:textId="77777777" w:rsidTr="003A20F1">
        <w:tc>
          <w:tcPr>
            <w:tcW w:w="959" w:type="dxa"/>
          </w:tcPr>
          <w:p w14:paraId="189A21E7" w14:textId="77777777" w:rsidR="00027B2B" w:rsidRPr="00CC48A1" w:rsidRDefault="00027B2B" w:rsidP="00CA250E">
            <w:pPr>
              <w:widowControl w:val="0"/>
            </w:pPr>
            <w:r w:rsidRPr="00CC48A1">
              <w:t>R0430</w:t>
            </w:r>
          </w:p>
        </w:tc>
        <w:tc>
          <w:tcPr>
            <w:tcW w:w="4394" w:type="dxa"/>
          </w:tcPr>
          <w:p w14:paraId="6C135ECD" w14:textId="77777777"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14:paraId="3E28CE0B" w14:textId="77777777"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6302 moins s</w:t>
            </w:r>
            <w:r w:rsidR="007A7FB6">
              <w:rPr>
                <w:bCs/>
              </w:rPr>
              <w:t>ous-</w:t>
            </w:r>
            <w:r w:rsidRPr="00027B2B">
              <w:rPr>
                <w:bCs/>
              </w:rPr>
              <w:t xml:space="preserve">comptes </w:t>
            </w:r>
            <w:r w:rsidR="007A7FB6">
              <w:rPr>
                <w:bCs/>
              </w:rPr>
              <w:t xml:space="preserve">correspondants du </w:t>
            </w:r>
            <w:r w:rsidRPr="00027B2B">
              <w:rPr>
                <w:bCs/>
              </w:rPr>
              <w:t>6390</w:t>
            </w:r>
          </w:p>
        </w:tc>
      </w:tr>
      <w:tr w:rsidR="00027B2B" w:rsidRPr="00CC48A1" w14:paraId="7141F94D" w14:textId="77777777" w:rsidTr="003A20F1">
        <w:tc>
          <w:tcPr>
            <w:tcW w:w="959" w:type="dxa"/>
          </w:tcPr>
          <w:p w14:paraId="335727DA" w14:textId="77777777" w:rsidR="00027B2B" w:rsidRPr="00CC48A1" w:rsidRDefault="00027B2B" w:rsidP="00CA250E">
            <w:pPr>
              <w:widowControl w:val="0"/>
            </w:pPr>
            <w:r w:rsidRPr="00CC48A1">
              <w:t>R0440</w:t>
            </w:r>
          </w:p>
        </w:tc>
        <w:tc>
          <w:tcPr>
            <w:tcW w:w="4394" w:type="dxa"/>
          </w:tcPr>
          <w:p w14:paraId="31A099DB" w14:textId="77777777" w:rsidR="00027B2B" w:rsidRPr="00CC48A1" w:rsidRDefault="00027B2B" w:rsidP="00273AB3">
            <w:pPr>
              <w:widowControl w:val="0"/>
            </w:pPr>
            <w:r w:rsidRPr="00CC48A1">
              <w:t>Participation aux bénéfices directement incorporée</w:t>
            </w:r>
          </w:p>
        </w:tc>
        <w:tc>
          <w:tcPr>
            <w:tcW w:w="3969" w:type="dxa"/>
          </w:tcPr>
          <w:p w14:paraId="793B4138" w14:textId="77777777"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14:paraId="37BE9B8E" w14:textId="77777777" w:rsidTr="003A20F1">
        <w:tc>
          <w:tcPr>
            <w:tcW w:w="959" w:type="dxa"/>
          </w:tcPr>
          <w:p w14:paraId="0B05F7D6" w14:textId="77777777" w:rsidR="00027B2B" w:rsidRPr="00CC48A1" w:rsidRDefault="00027B2B" w:rsidP="00CA250E">
            <w:pPr>
              <w:widowControl w:val="0"/>
            </w:pPr>
            <w:r w:rsidRPr="00CC48A1">
              <w:t>R0450</w:t>
            </w:r>
          </w:p>
        </w:tc>
        <w:tc>
          <w:tcPr>
            <w:tcW w:w="4394" w:type="dxa"/>
          </w:tcPr>
          <w:p w14:paraId="7F017FC4" w14:textId="77777777"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14:paraId="778F76CA" w14:textId="77777777" w:rsidR="00027B2B" w:rsidRDefault="00027B2B" w:rsidP="00CA250E">
            <w:pPr>
              <w:widowControl w:val="0"/>
              <w:rPr>
                <w:bCs/>
              </w:rPr>
            </w:pPr>
            <w:r w:rsidRPr="00027B2B">
              <w:rPr>
                <w:bCs/>
              </w:rPr>
              <w:t>6306</w:t>
            </w:r>
          </w:p>
          <w:p w14:paraId="55CD157F" w14:textId="77777777" w:rsidR="00174ACB" w:rsidRPr="00027B2B" w:rsidRDefault="00174ACB" w:rsidP="00CA250E">
            <w:pPr>
              <w:widowControl w:val="0"/>
              <w:rPr>
                <w:bCs/>
              </w:rPr>
            </w:pPr>
          </w:p>
        </w:tc>
      </w:tr>
      <w:tr w:rsidR="00027B2B" w:rsidRPr="00CC48A1" w14:paraId="13E3C3D5" w14:textId="77777777" w:rsidTr="003A20F1">
        <w:tc>
          <w:tcPr>
            <w:tcW w:w="959" w:type="dxa"/>
          </w:tcPr>
          <w:p w14:paraId="26625813" w14:textId="77777777" w:rsidR="00027B2B" w:rsidRPr="00CC48A1" w:rsidRDefault="00027B2B" w:rsidP="00CA250E">
            <w:pPr>
              <w:widowControl w:val="0"/>
            </w:pPr>
            <w:r w:rsidRPr="00CC48A1">
              <w:t> </w:t>
            </w:r>
          </w:p>
        </w:tc>
        <w:tc>
          <w:tcPr>
            <w:tcW w:w="4394" w:type="dxa"/>
          </w:tcPr>
          <w:p w14:paraId="25D9A14D" w14:textId="77777777" w:rsidR="00027B2B" w:rsidRPr="00CC48A1" w:rsidRDefault="00027B2B" w:rsidP="00273AB3">
            <w:pPr>
              <w:widowControl w:val="0"/>
            </w:pPr>
            <w:r w:rsidRPr="00CC48A1">
              <w:rPr>
                <w:b/>
                <w:bCs/>
              </w:rPr>
              <w:t>Solde de réassurance</w:t>
            </w:r>
          </w:p>
        </w:tc>
        <w:tc>
          <w:tcPr>
            <w:tcW w:w="3969" w:type="dxa"/>
          </w:tcPr>
          <w:p w14:paraId="290DDCFE" w14:textId="77777777" w:rsidR="00027B2B" w:rsidRPr="00027B2B" w:rsidRDefault="00027B2B" w:rsidP="00CA250E">
            <w:pPr>
              <w:widowControl w:val="0"/>
              <w:rPr>
                <w:bCs/>
              </w:rPr>
            </w:pPr>
            <w:r w:rsidRPr="00027B2B">
              <w:rPr>
                <w:bCs/>
              </w:rPr>
              <w:t> </w:t>
            </w:r>
          </w:p>
        </w:tc>
      </w:tr>
      <w:tr w:rsidR="00027B2B" w:rsidRPr="00CC48A1" w14:paraId="414E8157" w14:textId="77777777" w:rsidTr="003A20F1">
        <w:tc>
          <w:tcPr>
            <w:tcW w:w="959" w:type="dxa"/>
          </w:tcPr>
          <w:p w14:paraId="23DC87C4" w14:textId="77777777" w:rsidR="00027B2B" w:rsidRPr="00CC48A1" w:rsidRDefault="00027B2B" w:rsidP="00CA250E">
            <w:pPr>
              <w:widowControl w:val="0"/>
            </w:pPr>
            <w:r w:rsidRPr="00CC48A1">
              <w:t>R0470</w:t>
            </w:r>
          </w:p>
        </w:tc>
        <w:tc>
          <w:tcPr>
            <w:tcW w:w="4394" w:type="dxa"/>
          </w:tcPr>
          <w:p w14:paraId="5E512552" w14:textId="77777777" w:rsidR="00027B2B" w:rsidRPr="00CC48A1" w:rsidRDefault="00027B2B" w:rsidP="00273AB3">
            <w:pPr>
              <w:widowControl w:val="0"/>
            </w:pPr>
            <w:r w:rsidRPr="00CC48A1">
              <w:t>Primes cédées aux réassureurs</w:t>
            </w:r>
          </w:p>
        </w:tc>
        <w:tc>
          <w:tcPr>
            <w:tcW w:w="3969" w:type="dxa"/>
          </w:tcPr>
          <w:p w14:paraId="6A11A0B0" w14:textId="77777777" w:rsidR="00027B2B" w:rsidRPr="00027B2B" w:rsidRDefault="00027B2B" w:rsidP="00CA250E">
            <w:pPr>
              <w:widowControl w:val="0"/>
              <w:rPr>
                <w:bCs/>
              </w:rPr>
            </w:pPr>
            <w:r w:rsidRPr="00027B2B">
              <w:rPr>
                <w:bCs/>
              </w:rPr>
              <w:t>7080</w:t>
            </w:r>
          </w:p>
        </w:tc>
      </w:tr>
      <w:tr w:rsidR="00027B2B" w:rsidRPr="00CC48A1" w14:paraId="6789BDDC" w14:textId="77777777" w:rsidTr="003A20F1">
        <w:tc>
          <w:tcPr>
            <w:tcW w:w="959" w:type="dxa"/>
          </w:tcPr>
          <w:p w14:paraId="7BC4B4AD" w14:textId="77777777" w:rsidR="00027B2B" w:rsidRPr="00CC48A1" w:rsidRDefault="00027B2B" w:rsidP="00CA250E">
            <w:pPr>
              <w:widowControl w:val="0"/>
            </w:pPr>
            <w:r w:rsidRPr="00CC48A1">
              <w:lastRenderedPageBreak/>
              <w:t>R0480</w:t>
            </w:r>
          </w:p>
        </w:tc>
        <w:tc>
          <w:tcPr>
            <w:tcW w:w="4394" w:type="dxa"/>
          </w:tcPr>
          <w:p w14:paraId="44545B64"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14:paraId="7342DF9F" w14:textId="77777777" w:rsidR="00027B2B" w:rsidRPr="00027B2B" w:rsidRDefault="00027B2B" w:rsidP="0012413A">
            <w:pPr>
              <w:widowControl w:val="0"/>
              <w:rPr>
                <w:bCs/>
              </w:rPr>
            </w:pPr>
            <w:r w:rsidRPr="00027B2B">
              <w:rPr>
                <w:bCs/>
              </w:rPr>
              <w:t>6090 sauf s</w:t>
            </w:r>
            <w:r w:rsidR="0012413A">
              <w:rPr>
                <w:bCs/>
              </w:rPr>
              <w:t>ous-</w:t>
            </w:r>
            <w:r w:rsidRPr="00027B2B">
              <w:rPr>
                <w:bCs/>
              </w:rPr>
              <w:t xml:space="preserve">comptes </w:t>
            </w:r>
            <w:r w:rsidR="0012413A">
              <w:rPr>
                <w:bCs/>
              </w:rPr>
              <w:t xml:space="preserve">correspondants au </w:t>
            </w:r>
            <w:r w:rsidRPr="00027B2B">
              <w:rPr>
                <w:bCs/>
              </w:rPr>
              <w:t>6004</w:t>
            </w:r>
          </w:p>
        </w:tc>
      </w:tr>
      <w:tr w:rsidR="00027B2B" w:rsidRPr="00CC48A1" w14:paraId="73405ABC" w14:textId="77777777" w:rsidTr="003A20F1">
        <w:tc>
          <w:tcPr>
            <w:tcW w:w="959" w:type="dxa"/>
          </w:tcPr>
          <w:p w14:paraId="2A459EBA" w14:textId="77777777" w:rsidR="00027B2B" w:rsidRPr="00CC48A1" w:rsidRDefault="00027B2B" w:rsidP="00CA250E">
            <w:pPr>
              <w:widowControl w:val="0"/>
            </w:pPr>
            <w:r w:rsidRPr="00CC48A1">
              <w:t>R0490</w:t>
            </w:r>
          </w:p>
        </w:tc>
        <w:tc>
          <w:tcPr>
            <w:tcW w:w="4394" w:type="dxa"/>
          </w:tcPr>
          <w:p w14:paraId="4BE71E6F"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14:paraId="7C87727F" w14:textId="77777777"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14:paraId="1F97B039" w14:textId="77777777" w:rsidTr="003A20F1">
        <w:tc>
          <w:tcPr>
            <w:tcW w:w="959" w:type="dxa"/>
          </w:tcPr>
          <w:p w14:paraId="06E5CE05" w14:textId="77777777" w:rsidR="00027B2B" w:rsidRPr="00CC48A1" w:rsidRDefault="00027B2B" w:rsidP="00CA250E">
            <w:pPr>
              <w:widowControl w:val="0"/>
            </w:pPr>
            <w:r w:rsidRPr="00CC48A1">
              <w:t>R0500</w:t>
            </w:r>
          </w:p>
        </w:tc>
        <w:tc>
          <w:tcPr>
            <w:tcW w:w="4394" w:type="dxa"/>
          </w:tcPr>
          <w:p w14:paraId="391D42B3"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14:paraId="32949F4D" w14:textId="77777777"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14:paraId="0AB01163" w14:textId="77777777"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sauf sous-comptes correspondants au 6104 et 62004</w:t>
            </w:r>
          </w:p>
        </w:tc>
      </w:tr>
      <w:tr w:rsidR="00027B2B" w:rsidRPr="00CC48A1" w14:paraId="6E11E453" w14:textId="77777777" w:rsidTr="003A20F1">
        <w:tc>
          <w:tcPr>
            <w:tcW w:w="959" w:type="dxa"/>
          </w:tcPr>
          <w:p w14:paraId="19504976" w14:textId="77777777" w:rsidR="00027B2B" w:rsidRPr="00CC48A1" w:rsidRDefault="00027B2B" w:rsidP="00CA250E">
            <w:pPr>
              <w:widowControl w:val="0"/>
            </w:pPr>
            <w:r w:rsidRPr="00CC48A1">
              <w:t>R0520</w:t>
            </w:r>
          </w:p>
        </w:tc>
        <w:tc>
          <w:tcPr>
            <w:tcW w:w="4394" w:type="dxa"/>
          </w:tcPr>
          <w:p w14:paraId="381EE3AC" w14:textId="77777777"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14:paraId="141112FB" w14:textId="77777777" w:rsidR="00027B2B" w:rsidRPr="00027B2B" w:rsidRDefault="00E13A49" w:rsidP="00E13A49">
            <w:pPr>
              <w:widowControl w:val="0"/>
              <w:rPr>
                <w:bCs/>
              </w:rPr>
            </w:pPr>
            <w:r>
              <w:rPr>
                <w:bCs/>
              </w:rPr>
              <w:t>Sou</w:t>
            </w:r>
            <w:r w:rsidRPr="00027B2B">
              <w:rPr>
                <w:bCs/>
              </w:rPr>
              <w:t>s</w:t>
            </w:r>
            <w:r>
              <w:rPr>
                <w:bCs/>
              </w:rPr>
              <w:t>-</w:t>
            </w:r>
            <w:r w:rsidRPr="00027B2B">
              <w:rPr>
                <w:bCs/>
              </w:rPr>
              <w:t xml:space="preserve">comptes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w:t>
            </w:r>
            <w:proofErr w:type="gramStart"/>
            <w:r>
              <w:rPr>
                <w:bCs/>
              </w:rPr>
              <w:t>correspondant</w:t>
            </w:r>
            <w:proofErr w:type="gramEnd"/>
            <w:r>
              <w:rPr>
                <w:bCs/>
              </w:rPr>
              <w:t xml:space="preserve"> aux 6004, 6104 et 62004 </w:t>
            </w:r>
            <w:r w:rsidR="00C95095" w:rsidRPr="00027B2B">
              <w:rPr>
                <w:bCs/>
              </w:rPr>
              <w:t>S</w:t>
            </w:r>
            <w:r w:rsidR="00C95095">
              <w:rPr>
                <w:bCs/>
              </w:rPr>
              <w:t>ous-</w:t>
            </w:r>
            <w:r w:rsidR="00027B2B" w:rsidRPr="00027B2B">
              <w:rPr>
                <w:bCs/>
              </w:rPr>
              <w:t xml:space="preserve">comptes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14:paraId="72D4C24F" w14:textId="77777777" w:rsidTr="003A20F1">
        <w:tc>
          <w:tcPr>
            <w:tcW w:w="959" w:type="dxa"/>
          </w:tcPr>
          <w:p w14:paraId="3F712662" w14:textId="77777777" w:rsidR="00027B2B" w:rsidRPr="00CC48A1" w:rsidRDefault="00027B2B" w:rsidP="00CA250E">
            <w:pPr>
              <w:widowControl w:val="0"/>
            </w:pPr>
            <w:r w:rsidRPr="00CC48A1">
              <w:t>R0530</w:t>
            </w:r>
          </w:p>
        </w:tc>
        <w:tc>
          <w:tcPr>
            <w:tcW w:w="4394" w:type="dxa"/>
          </w:tcPr>
          <w:p w14:paraId="72DA5C88" w14:textId="77777777" w:rsidR="00027B2B" w:rsidRPr="00CC48A1" w:rsidRDefault="00027B2B" w:rsidP="00273AB3">
            <w:pPr>
              <w:widowControl w:val="0"/>
            </w:pPr>
            <w:r w:rsidRPr="00CC48A1">
              <w:t>Commissions reçues des réassureurs</w:t>
            </w:r>
          </w:p>
        </w:tc>
        <w:tc>
          <w:tcPr>
            <w:tcW w:w="3969" w:type="dxa"/>
          </w:tcPr>
          <w:p w14:paraId="3E1CD2EE" w14:textId="77777777" w:rsidR="00027B2B" w:rsidRPr="00027B2B" w:rsidRDefault="00027B2B" w:rsidP="00CA250E">
            <w:pPr>
              <w:widowControl w:val="0"/>
              <w:rPr>
                <w:bCs/>
              </w:rPr>
            </w:pPr>
            <w:r w:rsidRPr="00027B2B">
              <w:rPr>
                <w:bCs/>
              </w:rPr>
              <w:t>6490</w:t>
            </w:r>
          </w:p>
        </w:tc>
      </w:tr>
      <w:tr w:rsidR="00027B2B" w:rsidRPr="00CC48A1" w14:paraId="5F37EF4D" w14:textId="77777777" w:rsidTr="003A20F1">
        <w:tc>
          <w:tcPr>
            <w:tcW w:w="959" w:type="dxa"/>
          </w:tcPr>
          <w:p w14:paraId="672F4656" w14:textId="77777777" w:rsidR="00027B2B" w:rsidRPr="00CC48A1" w:rsidRDefault="00027B2B" w:rsidP="00CA250E">
            <w:pPr>
              <w:widowControl w:val="0"/>
            </w:pPr>
            <w:r w:rsidRPr="00CC48A1">
              <w:t>R0550</w:t>
            </w:r>
          </w:p>
        </w:tc>
        <w:tc>
          <w:tcPr>
            <w:tcW w:w="4394" w:type="dxa"/>
          </w:tcPr>
          <w:p w14:paraId="1BAA31FA" w14:textId="77777777" w:rsidR="00027B2B" w:rsidRPr="00CC48A1" w:rsidRDefault="00027B2B" w:rsidP="00273AB3">
            <w:pPr>
              <w:widowControl w:val="0"/>
            </w:pPr>
            <w:r w:rsidRPr="00CC48A1">
              <w:rPr>
                <w:b/>
                <w:bCs/>
              </w:rPr>
              <w:t>Total résultat technique</w:t>
            </w:r>
          </w:p>
        </w:tc>
        <w:tc>
          <w:tcPr>
            <w:tcW w:w="3969" w:type="dxa"/>
          </w:tcPr>
          <w:p w14:paraId="6B4C0A67" w14:textId="77777777" w:rsidR="00027B2B" w:rsidRPr="00027B2B" w:rsidRDefault="00027B2B" w:rsidP="00CA250E">
            <w:pPr>
              <w:widowControl w:val="0"/>
              <w:rPr>
                <w:bCs/>
              </w:rPr>
            </w:pPr>
            <w:r w:rsidRPr="00027B2B">
              <w:rPr>
                <w:bCs/>
              </w:rPr>
              <w:t> </w:t>
            </w:r>
          </w:p>
        </w:tc>
      </w:tr>
      <w:tr w:rsidR="00027B2B" w:rsidRPr="00CC48A1" w14:paraId="7F1CABC8" w14:textId="77777777" w:rsidTr="003A20F1">
        <w:tc>
          <w:tcPr>
            <w:tcW w:w="959" w:type="dxa"/>
          </w:tcPr>
          <w:p w14:paraId="7FE44DBC" w14:textId="77777777" w:rsidR="00027B2B" w:rsidRPr="00CC48A1" w:rsidRDefault="00027B2B" w:rsidP="00CA250E">
            <w:pPr>
              <w:widowControl w:val="0"/>
            </w:pPr>
            <w:r w:rsidRPr="00CC48A1">
              <w:t> </w:t>
            </w:r>
          </w:p>
        </w:tc>
        <w:tc>
          <w:tcPr>
            <w:tcW w:w="4394" w:type="dxa"/>
          </w:tcPr>
          <w:p w14:paraId="748733A8" w14:textId="77777777" w:rsidR="00027B2B" w:rsidRPr="00CC48A1" w:rsidRDefault="00027B2B" w:rsidP="00273AB3">
            <w:pPr>
              <w:widowControl w:val="0"/>
            </w:pPr>
            <w:r w:rsidRPr="00CC48A1">
              <w:rPr>
                <w:b/>
                <w:bCs/>
              </w:rPr>
              <w:t>Hors-compte</w:t>
            </w:r>
          </w:p>
        </w:tc>
        <w:tc>
          <w:tcPr>
            <w:tcW w:w="3969" w:type="dxa"/>
          </w:tcPr>
          <w:p w14:paraId="01D5B8BC" w14:textId="77777777" w:rsidR="00027B2B" w:rsidRPr="00027B2B" w:rsidRDefault="00027B2B" w:rsidP="00CA250E">
            <w:pPr>
              <w:widowControl w:val="0"/>
              <w:rPr>
                <w:bCs/>
              </w:rPr>
            </w:pPr>
            <w:r w:rsidRPr="00027B2B">
              <w:rPr>
                <w:bCs/>
              </w:rPr>
              <w:t> </w:t>
            </w:r>
          </w:p>
        </w:tc>
      </w:tr>
      <w:tr w:rsidR="00027B2B" w:rsidRPr="00CC48A1" w14:paraId="68A7CCA1" w14:textId="77777777" w:rsidTr="003A20F1">
        <w:tc>
          <w:tcPr>
            <w:tcW w:w="959" w:type="dxa"/>
          </w:tcPr>
          <w:p w14:paraId="09F70D4D" w14:textId="77777777" w:rsidR="00027B2B" w:rsidRPr="00CC6374" w:rsidRDefault="00027B2B" w:rsidP="00CA250E">
            <w:pPr>
              <w:widowControl w:val="0"/>
            </w:pPr>
            <w:r w:rsidRPr="00CC6374">
              <w:t>R0560</w:t>
            </w:r>
          </w:p>
        </w:tc>
        <w:tc>
          <w:tcPr>
            <w:tcW w:w="4394" w:type="dxa"/>
          </w:tcPr>
          <w:p w14:paraId="65C5EDE8" w14:textId="77777777" w:rsidR="00027B2B" w:rsidRPr="00CC6374" w:rsidRDefault="00027B2B" w:rsidP="00273AB3">
            <w:pPr>
              <w:widowControl w:val="0"/>
            </w:pPr>
            <w:proofErr w:type="gramStart"/>
            <w:r w:rsidRPr="00CC6374">
              <w:t xml:space="preserve">Provision  </w:t>
            </w:r>
            <w:r w:rsidR="00C62D1D" w:rsidRPr="00CC6374">
              <w:t>pour</w:t>
            </w:r>
            <w:proofErr w:type="gramEnd"/>
            <w:r w:rsidR="00C62D1D" w:rsidRPr="00CC6374">
              <w:t xml:space="preserve">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14:paraId="7544BA30" w14:textId="77777777"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14:paraId="56334812" w14:textId="77777777" w:rsidTr="003A20F1">
        <w:tc>
          <w:tcPr>
            <w:tcW w:w="959" w:type="dxa"/>
          </w:tcPr>
          <w:p w14:paraId="08622CCF" w14:textId="77777777" w:rsidR="00027B2B" w:rsidRPr="00CC6374" w:rsidRDefault="00027B2B" w:rsidP="00CA250E">
            <w:pPr>
              <w:widowControl w:val="0"/>
            </w:pPr>
            <w:r w:rsidRPr="00CC6374">
              <w:t>R0570</w:t>
            </w:r>
          </w:p>
        </w:tc>
        <w:tc>
          <w:tcPr>
            <w:tcW w:w="4394" w:type="dxa"/>
          </w:tcPr>
          <w:p w14:paraId="395DBF64" w14:textId="77777777"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14:paraId="5C843006" w14:textId="77777777"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14:paraId="633E933A" w14:textId="77777777" w:rsidTr="003A20F1">
        <w:tc>
          <w:tcPr>
            <w:tcW w:w="959" w:type="dxa"/>
          </w:tcPr>
          <w:p w14:paraId="0860B7FA" w14:textId="77777777" w:rsidR="00027B2B" w:rsidRPr="00CC6374" w:rsidRDefault="00027B2B" w:rsidP="00CA250E">
            <w:pPr>
              <w:widowControl w:val="0"/>
            </w:pPr>
            <w:r w:rsidRPr="00CC6374">
              <w:t>R0580</w:t>
            </w:r>
          </w:p>
        </w:tc>
        <w:tc>
          <w:tcPr>
            <w:tcW w:w="4394" w:type="dxa"/>
          </w:tcPr>
          <w:p w14:paraId="017EB8B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14:paraId="7580A4C8" w14:textId="77777777" w:rsidR="00027B2B" w:rsidRPr="00CC6374" w:rsidRDefault="00027B2B" w:rsidP="00CA250E">
            <w:pPr>
              <w:widowControl w:val="0"/>
              <w:rPr>
                <w:bCs/>
              </w:rPr>
            </w:pPr>
            <w:r w:rsidRPr="00CC6374">
              <w:rPr>
                <w:bCs/>
              </w:rPr>
              <w:t>394 (clôture)</w:t>
            </w:r>
          </w:p>
        </w:tc>
      </w:tr>
      <w:tr w:rsidR="00027B2B" w:rsidRPr="00CC48A1" w14:paraId="29E193F9" w14:textId="77777777" w:rsidTr="003A20F1">
        <w:tc>
          <w:tcPr>
            <w:tcW w:w="959" w:type="dxa"/>
          </w:tcPr>
          <w:p w14:paraId="72A30623" w14:textId="77777777" w:rsidR="00027B2B" w:rsidRPr="00CC6374" w:rsidRDefault="00027B2B" w:rsidP="00CA250E">
            <w:pPr>
              <w:widowControl w:val="0"/>
            </w:pPr>
            <w:r w:rsidRPr="00CC6374">
              <w:t>R0590</w:t>
            </w:r>
          </w:p>
        </w:tc>
        <w:tc>
          <w:tcPr>
            <w:tcW w:w="4394" w:type="dxa"/>
          </w:tcPr>
          <w:p w14:paraId="732F666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14:paraId="7C78304A" w14:textId="77777777" w:rsidR="004F2C14" w:rsidRPr="00CC6374" w:rsidRDefault="00027B2B" w:rsidP="00CA250E">
            <w:pPr>
              <w:widowControl w:val="0"/>
              <w:rPr>
                <w:bCs/>
              </w:rPr>
            </w:pPr>
            <w:r w:rsidRPr="00CC6374">
              <w:rPr>
                <w:bCs/>
              </w:rPr>
              <w:t>394 (ouverture)</w:t>
            </w:r>
          </w:p>
        </w:tc>
      </w:tr>
      <w:tr w:rsidR="00027B2B" w:rsidRPr="00CC48A1" w14:paraId="03EA7555" w14:textId="77777777" w:rsidTr="003A20F1">
        <w:tc>
          <w:tcPr>
            <w:tcW w:w="959" w:type="dxa"/>
          </w:tcPr>
          <w:p w14:paraId="4DF6927F" w14:textId="77777777" w:rsidR="00027B2B" w:rsidRPr="00CC48A1" w:rsidRDefault="00027B2B" w:rsidP="00CA250E">
            <w:pPr>
              <w:widowControl w:val="0"/>
            </w:pPr>
            <w:r w:rsidRPr="00CC48A1">
              <w:t>R0600</w:t>
            </w:r>
          </w:p>
        </w:tc>
        <w:tc>
          <w:tcPr>
            <w:tcW w:w="4394" w:type="dxa"/>
          </w:tcPr>
          <w:p w14:paraId="075EE037" w14:textId="77777777"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14:paraId="5DCC5BCB" w14:textId="77777777" w:rsidR="00027B2B" w:rsidRPr="00027B2B" w:rsidRDefault="00027B2B" w:rsidP="00CA250E">
            <w:pPr>
              <w:widowControl w:val="0"/>
              <w:rPr>
                <w:bCs/>
              </w:rPr>
            </w:pPr>
            <w:r w:rsidRPr="00027B2B">
              <w:rPr>
                <w:bCs/>
              </w:rPr>
              <w:t>3700 (clôture)</w:t>
            </w:r>
          </w:p>
        </w:tc>
      </w:tr>
      <w:tr w:rsidR="00027B2B" w:rsidRPr="00CC48A1" w14:paraId="3DEEA1FD" w14:textId="77777777" w:rsidTr="003A20F1">
        <w:tc>
          <w:tcPr>
            <w:tcW w:w="959" w:type="dxa"/>
          </w:tcPr>
          <w:p w14:paraId="54A3F7A6" w14:textId="77777777" w:rsidR="00027B2B" w:rsidRPr="00CC48A1" w:rsidRDefault="00027B2B" w:rsidP="00CA250E">
            <w:pPr>
              <w:widowControl w:val="0"/>
            </w:pPr>
            <w:r w:rsidRPr="00CC48A1">
              <w:t>R0610</w:t>
            </w:r>
          </w:p>
        </w:tc>
        <w:tc>
          <w:tcPr>
            <w:tcW w:w="4394" w:type="dxa"/>
          </w:tcPr>
          <w:p w14:paraId="316076DE" w14:textId="77777777"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14:paraId="5CBCFB23" w14:textId="77777777" w:rsidR="00027B2B" w:rsidRDefault="00027B2B" w:rsidP="00CA250E">
            <w:pPr>
              <w:widowControl w:val="0"/>
              <w:rPr>
                <w:bCs/>
              </w:rPr>
            </w:pPr>
            <w:r w:rsidRPr="00027B2B">
              <w:rPr>
                <w:bCs/>
              </w:rPr>
              <w:t>3700 (ouverture)</w:t>
            </w:r>
          </w:p>
          <w:p w14:paraId="58FB5B69" w14:textId="77777777"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14:paraId="68E8BDAC" w14:textId="77777777" w:rsidTr="003A20F1">
        <w:tc>
          <w:tcPr>
            <w:tcW w:w="959" w:type="dxa"/>
          </w:tcPr>
          <w:p w14:paraId="06C92E65" w14:textId="77777777" w:rsidR="00027B2B" w:rsidRPr="00CC48A1" w:rsidRDefault="00027B2B" w:rsidP="00CA250E">
            <w:pPr>
              <w:widowControl w:val="0"/>
            </w:pPr>
            <w:r w:rsidRPr="00CC48A1">
              <w:t>R0620</w:t>
            </w:r>
          </w:p>
        </w:tc>
        <w:tc>
          <w:tcPr>
            <w:tcW w:w="4394" w:type="dxa"/>
          </w:tcPr>
          <w:p w14:paraId="6F05971B" w14:textId="77777777"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14:paraId="4482CC69" w14:textId="77777777" w:rsidR="00027B2B" w:rsidRPr="00027B2B" w:rsidRDefault="00027B2B" w:rsidP="00CA250E">
            <w:pPr>
              <w:widowControl w:val="0"/>
              <w:rPr>
                <w:bCs/>
              </w:rPr>
            </w:pPr>
            <w:r w:rsidRPr="00027B2B">
              <w:rPr>
                <w:bCs/>
              </w:rPr>
              <w:t>3703 (clôture)</w:t>
            </w:r>
          </w:p>
        </w:tc>
      </w:tr>
      <w:tr w:rsidR="00027B2B" w:rsidRPr="00CC48A1" w14:paraId="731690B4" w14:textId="77777777" w:rsidTr="003A20F1">
        <w:tc>
          <w:tcPr>
            <w:tcW w:w="959" w:type="dxa"/>
          </w:tcPr>
          <w:p w14:paraId="43C14E0B" w14:textId="77777777" w:rsidR="00027B2B" w:rsidRPr="00CC48A1" w:rsidRDefault="00027B2B" w:rsidP="00CA250E">
            <w:pPr>
              <w:widowControl w:val="0"/>
            </w:pPr>
            <w:r w:rsidRPr="00CC48A1">
              <w:t>R0630</w:t>
            </w:r>
          </w:p>
        </w:tc>
        <w:tc>
          <w:tcPr>
            <w:tcW w:w="4394" w:type="dxa"/>
          </w:tcPr>
          <w:p w14:paraId="69DBDEAD" w14:textId="77777777"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14:paraId="32FA7528" w14:textId="77777777" w:rsidR="00027B2B" w:rsidRDefault="00027B2B" w:rsidP="00CA250E">
            <w:pPr>
              <w:widowControl w:val="0"/>
              <w:rPr>
                <w:bCs/>
              </w:rPr>
            </w:pPr>
            <w:r w:rsidRPr="00027B2B">
              <w:rPr>
                <w:bCs/>
              </w:rPr>
              <w:t>3703 (ouverture)</w:t>
            </w:r>
          </w:p>
          <w:p w14:paraId="4D6D3EFF" w14:textId="77777777"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14:paraId="1875E0C8" w14:textId="77777777" w:rsidTr="003A20F1">
        <w:tc>
          <w:tcPr>
            <w:tcW w:w="959" w:type="dxa"/>
          </w:tcPr>
          <w:p w14:paraId="43BA41F3" w14:textId="77777777" w:rsidR="00027B2B" w:rsidRPr="00CC48A1" w:rsidRDefault="00027B2B" w:rsidP="00CA250E">
            <w:pPr>
              <w:widowControl w:val="0"/>
            </w:pPr>
            <w:r w:rsidRPr="00CC48A1">
              <w:t>R0640</w:t>
            </w:r>
          </w:p>
        </w:tc>
        <w:tc>
          <w:tcPr>
            <w:tcW w:w="4394" w:type="dxa"/>
          </w:tcPr>
          <w:p w14:paraId="5B80EB28" w14:textId="77777777"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14:paraId="7BCA3C3D" w14:textId="77777777"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14:paraId="2B5D15B7" w14:textId="77777777" w:rsidTr="003A20F1">
        <w:tc>
          <w:tcPr>
            <w:tcW w:w="959" w:type="dxa"/>
          </w:tcPr>
          <w:p w14:paraId="7D3D0C6E" w14:textId="77777777" w:rsidR="00C95095" w:rsidRPr="00CC48A1" w:rsidRDefault="00C95095" w:rsidP="00CA250E">
            <w:pPr>
              <w:widowControl w:val="0"/>
            </w:pPr>
            <w:r w:rsidRPr="00CC48A1">
              <w:t>R0650</w:t>
            </w:r>
          </w:p>
        </w:tc>
        <w:tc>
          <w:tcPr>
            <w:tcW w:w="4394" w:type="dxa"/>
          </w:tcPr>
          <w:p w14:paraId="2A12C582" w14:textId="77777777" w:rsidR="00C95095" w:rsidRPr="00CC48A1" w:rsidRDefault="00C95095" w:rsidP="00273AB3">
            <w:pPr>
              <w:widowControl w:val="0"/>
            </w:pPr>
            <w:r w:rsidRPr="00CC48A1">
              <w:t>Prov</w:t>
            </w:r>
            <w:r>
              <w:t>ision</w:t>
            </w:r>
            <w:r w:rsidRPr="00CC48A1">
              <w:t xml:space="preserve"> de diversification ouverture</w:t>
            </w:r>
          </w:p>
        </w:tc>
        <w:tc>
          <w:tcPr>
            <w:tcW w:w="3969" w:type="dxa"/>
          </w:tcPr>
          <w:p w14:paraId="2D2FD548" w14:textId="77777777" w:rsidR="00C95095" w:rsidRDefault="00C95095" w:rsidP="00C95095">
            <w:pPr>
              <w:widowControl w:val="0"/>
              <w:rPr>
                <w:bCs/>
              </w:rPr>
            </w:pPr>
            <w:r w:rsidRPr="00027B2B">
              <w:rPr>
                <w:bCs/>
              </w:rPr>
              <w:t>370</w:t>
            </w:r>
            <w:r>
              <w:rPr>
                <w:bCs/>
              </w:rPr>
              <w:t>6</w:t>
            </w:r>
            <w:r w:rsidRPr="00027B2B">
              <w:rPr>
                <w:bCs/>
              </w:rPr>
              <w:t xml:space="preserve"> (ouverture)</w:t>
            </w:r>
          </w:p>
          <w:p w14:paraId="1F1608D2" w14:textId="77777777"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14:paraId="611B2D4E" w14:textId="77777777" w:rsidTr="003A20F1">
        <w:tc>
          <w:tcPr>
            <w:tcW w:w="959" w:type="dxa"/>
          </w:tcPr>
          <w:p w14:paraId="2D16D484" w14:textId="77777777" w:rsidR="00C95095" w:rsidRPr="00CC48A1" w:rsidRDefault="00C95095" w:rsidP="00CA250E">
            <w:pPr>
              <w:widowControl w:val="0"/>
            </w:pPr>
            <w:r w:rsidRPr="00CC48A1">
              <w:t>R0660</w:t>
            </w:r>
          </w:p>
        </w:tc>
        <w:tc>
          <w:tcPr>
            <w:tcW w:w="4394" w:type="dxa"/>
          </w:tcPr>
          <w:p w14:paraId="5FE386EC" w14:textId="77777777"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14:paraId="36BBE3B3" w14:textId="77777777"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14:paraId="1311DF7C" w14:textId="77777777" w:rsidTr="003A20F1">
        <w:tc>
          <w:tcPr>
            <w:tcW w:w="959" w:type="dxa"/>
          </w:tcPr>
          <w:p w14:paraId="6AA5FD06" w14:textId="77777777" w:rsidR="00C95095" w:rsidRPr="00CC48A1" w:rsidRDefault="00C95095" w:rsidP="00CA250E">
            <w:pPr>
              <w:widowControl w:val="0"/>
            </w:pPr>
            <w:r w:rsidRPr="00CC48A1">
              <w:t>R0670</w:t>
            </w:r>
          </w:p>
        </w:tc>
        <w:tc>
          <w:tcPr>
            <w:tcW w:w="4394" w:type="dxa"/>
          </w:tcPr>
          <w:p w14:paraId="7CE8BA66" w14:textId="77777777"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14:paraId="0743D87D" w14:textId="77777777" w:rsidR="00C95095" w:rsidRDefault="00C95095" w:rsidP="00C95095">
            <w:pPr>
              <w:widowControl w:val="0"/>
              <w:rPr>
                <w:bCs/>
              </w:rPr>
            </w:pPr>
            <w:r w:rsidRPr="00027B2B">
              <w:rPr>
                <w:bCs/>
              </w:rPr>
              <w:t>370</w:t>
            </w:r>
            <w:r>
              <w:rPr>
                <w:bCs/>
              </w:rPr>
              <w:t>5</w:t>
            </w:r>
            <w:r w:rsidRPr="00027B2B">
              <w:rPr>
                <w:bCs/>
              </w:rPr>
              <w:t xml:space="preserve"> (ouverture)</w:t>
            </w:r>
          </w:p>
          <w:p w14:paraId="50D4E995" w14:textId="77777777"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14:paraId="4BAFD1CA" w14:textId="77777777" w:rsidTr="003A20F1">
        <w:tc>
          <w:tcPr>
            <w:tcW w:w="959" w:type="dxa"/>
          </w:tcPr>
          <w:p w14:paraId="2FB7502B" w14:textId="77777777" w:rsidR="00C95095" w:rsidRPr="004B036A" w:rsidRDefault="00C95095" w:rsidP="00CA250E">
            <w:pPr>
              <w:widowControl w:val="0"/>
            </w:pPr>
            <w:r w:rsidRPr="004B036A">
              <w:t>R0680</w:t>
            </w:r>
          </w:p>
        </w:tc>
        <w:tc>
          <w:tcPr>
            <w:tcW w:w="4394" w:type="dxa"/>
          </w:tcPr>
          <w:p w14:paraId="268B5D56" w14:textId="77777777" w:rsidR="00C95095" w:rsidRPr="004B036A" w:rsidRDefault="00C95095" w:rsidP="00273AB3">
            <w:pPr>
              <w:widowControl w:val="0"/>
            </w:pPr>
            <w:r w:rsidRPr="004B036A">
              <w:t>Provision technique spéciale clôture</w:t>
            </w:r>
          </w:p>
        </w:tc>
        <w:tc>
          <w:tcPr>
            <w:tcW w:w="3969" w:type="dxa"/>
          </w:tcPr>
          <w:p w14:paraId="4B886C4E" w14:textId="77777777" w:rsidR="00C95095" w:rsidRPr="004B036A" w:rsidRDefault="00C95095" w:rsidP="00CA250E">
            <w:pPr>
              <w:widowControl w:val="0"/>
              <w:rPr>
                <w:bCs/>
              </w:rPr>
            </w:pPr>
            <w:r w:rsidRPr="004B036A">
              <w:rPr>
                <w:bCs/>
              </w:rPr>
              <w:t>300 – sous compte correspondant (clôture)</w:t>
            </w:r>
          </w:p>
        </w:tc>
      </w:tr>
      <w:tr w:rsidR="00C95095" w:rsidRPr="00CC48A1" w14:paraId="7A1FFB29" w14:textId="77777777" w:rsidTr="003A20F1">
        <w:tc>
          <w:tcPr>
            <w:tcW w:w="959" w:type="dxa"/>
          </w:tcPr>
          <w:p w14:paraId="331009FA" w14:textId="77777777" w:rsidR="00C95095" w:rsidRPr="004B036A" w:rsidRDefault="00C95095" w:rsidP="00CA250E">
            <w:pPr>
              <w:widowControl w:val="0"/>
            </w:pPr>
            <w:r w:rsidRPr="004B036A">
              <w:t>R0690</w:t>
            </w:r>
          </w:p>
        </w:tc>
        <w:tc>
          <w:tcPr>
            <w:tcW w:w="4394" w:type="dxa"/>
          </w:tcPr>
          <w:p w14:paraId="095B7C43" w14:textId="77777777" w:rsidR="00C95095" w:rsidRPr="004B036A" w:rsidRDefault="00C95095" w:rsidP="00273AB3">
            <w:pPr>
              <w:widowControl w:val="0"/>
            </w:pPr>
            <w:r w:rsidRPr="004B036A">
              <w:t>Provision technique spéciale ouverture</w:t>
            </w:r>
          </w:p>
        </w:tc>
        <w:tc>
          <w:tcPr>
            <w:tcW w:w="3969" w:type="dxa"/>
          </w:tcPr>
          <w:p w14:paraId="15BAD1E9" w14:textId="77777777" w:rsidR="00C95095" w:rsidRPr="004B036A" w:rsidRDefault="00C95095" w:rsidP="00CA250E">
            <w:pPr>
              <w:widowControl w:val="0"/>
              <w:rPr>
                <w:bCs/>
              </w:rPr>
            </w:pPr>
            <w:r w:rsidRPr="004B036A">
              <w:rPr>
                <w:bCs/>
              </w:rPr>
              <w:t>300 – sous compte correspondant (ouverture)</w:t>
            </w:r>
          </w:p>
          <w:p w14:paraId="3B139AA2" w14:textId="77777777"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14:paraId="61609E56" w14:textId="77777777" w:rsidTr="003A20F1">
        <w:tc>
          <w:tcPr>
            <w:tcW w:w="959" w:type="dxa"/>
          </w:tcPr>
          <w:p w14:paraId="37F34A95" w14:textId="77777777" w:rsidR="00C95095" w:rsidRPr="004B036A" w:rsidRDefault="00C95095" w:rsidP="00CA250E">
            <w:pPr>
              <w:widowControl w:val="0"/>
            </w:pPr>
            <w:r w:rsidRPr="004B036A">
              <w:t>R0700</w:t>
            </w:r>
          </w:p>
        </w:tc>
        <w:tc>
          <w:tcPr>
            <w:tcW w:w="4394" w:type="dxa"/>
          </w:tcPr>
          <w:p w14:paraId="0B81052F" w14:textId="77777777" w:rsidR="00C95095" w:rsidRPr="004B036A" w:rsidRDefault="00C95095" w:rsidP="00273AB3">
            <w:pPr>
              <w:widowControl w:val="0"/>
            </w:pPr>
            <w:r w:rsidRPr="004B036A">
              <w:t>Provision technique spéciale complémentaire clôture</w:t>
            </w:r>
          </w:p>
        </w:tc>
        <w:tc>
          <w:tcPr>
            <w:tcW w:w="3969" w:type="dxa"/>
          </w:tcPr>
          <w:p w14:paraId="6FB08163" w14:textId="77777777" w:rsidR="00C95095" w:rsidRPr="004B036A" w:rsidRDefault="00C95095" w:rsidP="00CA250E">
            <w:pPr>
              <w:widowControl w:val="0"/>
              <w:rPr>
                <w:bCs/>
              </w:rPr>
            </w:pPr>
            <w:r w:rsidRPr="004B036A">
              <w:rPr>
                <w:bCs/>
              </w:rPr>
              <w:t>300 – sous compte correspondant (clôture)</w:t>
            </w:r>
          </w:p>
        </w:tc>
      </w:tr>
      <w:tr w:rsidR="00C95095" w:rsidRPr="00CC48A1" w14:paraId="21467711" w14:textId="77777777" w:rsidTr="003A20F1">
        <w:tc>
          <w:tcPr>
            <w:tcW w:w="959" w:type="dxa"/>
          </w:tcPr>
          <w:p w14:paraId="52A72E52" w14:textId="77777777" w:rsidR="00C95095" w:rsidRPr="004B036A" w:rsidRDefault="00C95095" w:rsidP="00CA250E">
            <w:pPr>
              <w:widowControl w:val="0"/>
            </w:pPr>
            <w:r w:rsidRPr="004B036A">
              <w:t>R0710</w:t>
            </w:r>
          </w:p>
        </w:tc>
        <w:tc>
          <w:tcPr>
            <w:tcW w:w="4394" w:type="dxa"/>
          </w:tcPr>
          <w:p w14:paraId="72A8DAE6" w14:textId="77777777" w:rsidR="00C95095" w:rsidRPr="004B036A" w:rsidRDefault="00C95095" w:rsidP="00273AB3">
            <w:pPr>
              <w:widowControl w:val="0"/>
            </w:pPr>
            <w:r w:rsidRPr="004B036A">
              <w:t>Provision technique spéciale complémentaire ouverture</w:t>
            </w:r>
          </w:p>
        </w:tc>
        <w:tc>
          <w:tcPr>
            <w:tcW w:w="3969" w:type="dxa"/>
          </w:tcPr>
          <w:p w14:paraId="52E2A4F6" w14:textId="77777777" w:rsidR="00C95095" w:rsidRPr="004B036A" w:rsidRDefault="00C95095" w:rsidP="00CA250E">
            <w:pPr>
              <w:widowControl w:val="0"/>
              <w:rPr>
                <w:bCs/>
              </w:rPr>
            </w:pPr>
            <w:r w:rsidRPr="004B036A">
              <w:rPr>
                <w:bCs/>
              </w:rPr>
              <w:t>300 – sous compte correspondant (ouverture)</w:t>
            </w:r>
          </w:p>
          <w:p w14:paraId="5BDF5180" w14:textId="77777777" w:rsidR="004B036A" w:rsidRPr="004B036A" w:rsidRDefault="004B036A" w:rsidP="00CA250E">
            <w:pPr>
              <w:widowControl w:val="0"/>
              <w:rPr>
                <w:bCs/>
              </w:rPr>
            </w:pPr>
            <w:r w:rsidRPr="004B036A">
              <w:rPr>
                <w:bCs/>
              </w:rPr>
              <w:t xml:space="preserve">La différence entre la clôture (R0700) et </w:t>
            </w:r>
            <w:r w:rsidRPr="004B036A">
              <w:rPr>
                <w:bCs/>
              </w:rPr>
              <w:lastRenderedPageBreak/>
              <w:t xml:space="preserve">l’ouverture </w:t>
            </w:r>
            <w:r w:rsidRPr="009D218B">
              <w:rPr>
                <w:bCs/>
              </w:rPr>
              <w:t>(R0</w:t>
            </w:r>
            <w:r w:rsidRPr="004B036A">
              <w:rPr>
                <w:bCs/>
              </w:rPr>
              <w:t>710) doit correspondre à la variation enregistrée dans les sous comptes 6200 correspondants</w:t>
            </w:r>
          </w:p>
        </w:tc>
      </w:tr>
      <w:tr w:rsidR="00C95095" w:rsidRPr="00CC48A1" w14:paraId="3AE37536" w14:textId="77777777" w:rsidTr="003A20F1">
        <w:tc>
          <w:tcPr>
            <w:tcW w:w="959" w:type="dxa"/>
          </w:tcPr>
          <w:p w14:paraId="2752794E" w14:textId="77777777" w:rsidR="00C95095" w:rsidRPr="004B036A" w:rsidRDefault="00C95095" w:rsidP="00CA250E">
            <w:pPr>
              <w:widowControl w:val="0"/>
            </w:pPr>
            <w:r w:rsidRPr="004B036A">
              <w:lastRenderedPageBreak/>
              <w:t>R0720</w:t>
            </w:r>
          </w:p>
        </w:tc>
        <w:tc>
          <w:tcPr>
            <w:tcW w:w="4394" w:type="dxa"/>
          </w:tcPr>
          <w:p w14:paraId="22046CAB" w14:textId="77777777" w:rsidR="00C95095" w:rsidRPr="004B036A" w:rsidRDefault="00C95095" w:rsidP="00273AB3">
            <w:pPr>
              <w:widowControl w:val="0"/>
            </w:pPr>
            <w:r w:rsidRPr="004B036A">
              <w:t>Provision pour primes non acquises clôture</w:t>
            </w:r>
          </w:p>
        </w:tc>
        <w:tc>
          <w:tcPr>
            <w:tcW w:w="3969" w:type="dxa"/>
          </w:tcPr>
          <w:p w14:paraId="1EC9B2F7" w14:textId="77777777" w:rsidR="00C95095" w:rsidRPr="004B036A" w:rsidRDefault="00C95095" w:rsidP="00CA250E">
            <w:pPr>
              <w:widowControl w:val="0"/>
              <w:rPr>
                <w:bCs/>
              </w:rPr>
            </w:pPr>
            <w:r w:rsidRPr="004B036A">
              <w:rPr>
                <w:bCs/>
              </w:rPr>
              <w:t>312 (clôture)</w:t>
            </w:r>
          </w:p>
        </w:tc>
      </w:tr>
      <w:tr w:rsidR="00C95095" w:rsidRPr="00CC48A1" w14:paraId="66EDA717" w14:textId="77777777" w:rsidTr="003A20F1">
        <w:tc>
          <w:tcPr>
            <w:tcW w:w="959" w:type="dxa"/>
          </w:tcPr>
          <w:p w14:paraId="43147D65" w14:textId="77777777" w:rsidR="00C95095" w:rsidRPr="004B036A" w:rsidRDefault="00C95095" w:rsidP="00CA250E">
            <w:pPr>
              <w:widowControl w:val="0"/>
            </w:pPr>
            <w:r w:rsidRPr="004B036A">
              <w:t>R0730</w:t>
            </w:r>
          </w:p>
        </w:tc>
        <w:tc>
          <w:tcPr>
            <w:tcW w:w="4394" w:type="dxa"/>
          </w:tcPr>
          <w:p w14:paraId="041B714C" w14:textId="77777777" w:rsidR="00C95095" w:rsidRPr="004B036A" w:rsidRDefault="00C95095" w:rsidP="00273AB3">
            <w:pPr>
              <w:widowControl w:val="0"/>
            </w:pPr>
            <w:r w:rsidRPr="004B036A">
              <w:t>Provision pour primes non acquises ouverture</w:t>
            </w:r>
          </w:p>
        </w:tc>
        <w:tc>
          <w:tcPr>
            <w:tcW w:w="3969" w:type="dxa"/>
          </w:tcPr>
          <w:p w14:paraId="2BD62FC7" w14:textId="77777777" w:rsidR="00C95095" w:rsidRPr="004B036A" w:rsidRDefault="00C95095" w:rsidP="00CA250E">
            <w:pPr>
              <w:widowControl w:val="0"/>
              <w:rPr>
                <w:bCs/>
              </w:rPr>
            </w:pPr>
            <w:r w:rsidRPr="004B036A">
              <w:rPr>
                <w:bCs/>
              </w:rPr>
              <w:t>312 (ouverture)</w:t>
            </w:r>
          </w:p>
          <w:p w14:paraId="52F39D7D" w14:textId="77777777"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r w:rsidR="00D368F0" w:rsidRPr="00CC48A1" w14:paraId="039DA4E6" w14:textId="77777777" w:rsidTr="003A20F1">
        <w:tc>
          <w:tcPr>
            <w:tcW w:w="959" w:type="dxa"/>
          </w:tcPr>
          <w:p w14:paraId="0C941D9F" w14:textId="02FF9173" w:rsidR="00D368F0" w:rsidRPr="004B036A" w:rsidRDefault="00D368F0" w:rsidP="00CA250E">
            <w:pPr>
              <w:widowControl w:val="0"/>
            </w:pPr>
            <w:r>
              <w:t>R0740</w:t>
            </w:r>
          </w:p>
        </w:tc>
        <w:tc>
          <w:tcPr>
            <w:tcW w:w="4394" w:type="dxa"/>
          </w:tcPr>
          <w:p w14:paraId="294110D7" w14:textId="5AC17BF3" w:rsidR="00D368F0" w:rsidRPr="004B036A" w:rsidRDefault="00D368F0" w:rsidP="00273AB3">
            <w:pPr>
              <w:widowControl w:val="0"/>
            </w:pPr>
            <w:r>
              <w:t>Provision pour garantie à terme clôture</w:t>
            </w:r>
          </w:p>
        </w:tc>
        <w:tc>
          <w:tcPr>
            <w:tcW w:w="3969" w:type="dxa"/>
          </w:tcPr>
          <w:p w14:paraId="402FC4CC" w14:textId="4E2A6FAE" w:rsidR="00D368F0" w:rsidRPr="004B036A" w:rsidRDefault="00B26B4A" w:rsidP="00CA250E">
            <w:pPr>
              <w:widowControl w:val="0"/>
              <w:rPr>
                <w:bCs/>
              </w:rPr>
            </w:pPr>
            <w:r>
              <w:rPr>
                <w:bCs/>
              </w:rPr>
              <w:t>La rubrique R07</w:t>
            </w:r>
            <w:r w:rsidRPr="00B26B4A">
              <w:rPr>
                <w:bCs/>
              </w:rPr>
              <w:t>40 « Provisions pour garantie à terme » correspond aux articles L134-3, A134-2 et au 11° du R343-3 du Code des Assurances</w:t>
            </w:r>
            <w:r>
              <w:rPr>
                <w:bCs/>
              </w:rPr>
              <w:t xml:space="preserve"> (clôture)</w:t>
            </w:r>
          </w:p>
        </w:tc>
      </w:tr>
      <w:tr w:rsidR="00D368F0" w:rsidRPr="00CC48A1" w14:paraId="2F2785D7" w14:textId="77777777" w:rsidTr="003A20F1">
        <w:tc>
          <w:tcPr>
            <w:tcW w:w="959" w:type="dxa"/>
          </w:tcPr>
          <w:p w14:paraId="1F3B64D4" w14:textId="76CA5D3F" w:rsidR="00D368F0" w:rsidRDefault="00D368F0" w:rsidP="00CA250E">
            <w:pPr>
              <w:widowControl w:val="0"/>
            </w:pPr>
            <w:r>
              <w:t>R0750</w:t>
            </w:r>
          </w:p>
        </w:tc>
        <w:tc>
          <w:tcPr>
            <w:tcW w:w="4394" w:type="dxa"/>
          </w:tcPr>
          <w:p w14:paraId="4497D76E" w14:textId="4800D0C7" w:rsidR="00D368F0" w:rsidRPr="004B036A" w:rsidRDefault="00D368F0" w:rsidP="00D368F0">
            <w:pPr>
              <w:widowControl w:val="0"/>
            </w:pPr>
            <w:r>
              <w:t>Provision pour garantie à terme ouverture</w:t>
            </w:r>
          </w:p>
        </w:tc>
        <w:tc>
          <w:tcPr>
            <w:tcW w:w="3969" w:type="dxa"/>
          </w:tcPr>
          <w:p w14:paraId="10307C91" w14:textId="78274F0F" w:rsidR="00D368F0" w:rsidRPr="004B036A" w:rsidRDefault="00B26B4A" w:rsidP="00B26B4A">
            <w:pPr>
              <w:widowControl w:val="0"/>
              <w:rPr>
                <w:bCs/>
              </w:rPr>
            </w:pPr>
            <w:r>
              <w:rPr>
                <w:bCs/>
              </w:rPr>
              <w:t>La rubrique R075</w:t>
            </w:r>
            <w:r w:rsidRPr="00B26B4A">
              <w:rPr>
                <w:bCs/>
              </w:rPr>
              <w:t>0 « Provisions pour garantie à terme » correspond aux articles L134-3, A134-2 et au 11° du R343-3 du Code des Assurances</w:t>
            </w:r>
            <w:r>
              <w:rPr>
                <w:bCs/>
              </w:rPr>
              <w:t xml:space="preserve"> (ouverture)</w:t>
            </w:r>
          </w:p>
        </w:tc>
      </w:tr>
    </w:tbl>
    <w:p w14:paraId="462FFFA9" w14:textId="77777777" w:rsidR="00FB41B6" w:rsidRDefault="00FB41B6">
      <w:pPr>
        <w:rPr>
          <w:rFonts w:ascii="Times New Roman" w:hAnsi="Times New Roman" w:cs="Times New Roman"/>
        </w:rPr>
      </w:pPr>
      <w:r w:rsidRPr="006255CA">
        <w:rPr>
          <w:rFonts w:ascii="Times New Roman" w:hAnsi="Times New Roman" w:cs="Times New Roman"/>
        </w:rPr>
        <w:br w:type="page"/>
      </w:r>
    </w:p>
    <w:p w14:paraId="3A6FDC39" w14:textId="77777777" w:rsidR="00FB41B6" w:rsidRDefault="00F27F4D" w:rsidP="00D74FC6">
      <w:pPr>
        <w:pStyle w:val="Titre2"/>
      </w:pPr>
      <w:r w:rsidRPr="006255CA">
        <w:lastRenderedPageBreak/>
        <w:t>Compte de résultat par catégorie ministérielle relative aux dommages corporels (mixte)</w:t>
      </w:r>
      <w:r w:rsidR="001D2A68">
        <w:t xml:space="preserve"> (FR.13.02 et FR.13.05)</w:t>
      </w:r>
    </w:p>
    <w:p w14:paraId="70604AC6" w14:textId="77777777"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14:paraId="06C4077A" w14:textId="77777777" w:rsidTr="00AE33F6">
        <w:tc>
          <w:tcPr>
            <w:tcW w:w="1008" w:type="dxa"/>
          </w:tcPr>
          <w:p w14:paraId="3921867D" w14:textId="77777777" w:rsidR="00AE33F6" w:rsidRPr="00E75EF0" w:rsidRDefault="00AE33F6" w:rsidP="00E75EF0">
            <w:pPr>
              <w:jc w:val="both"/>
              <w:rPr>
                <w:b/>
                <w:bCs/>
              </w:rPr>
            </w:pPr>
            <w:r w:rsidRPr="00AE33F6">
              <w:rPr>
                <w:b/>
              </w:rPr>
              <w:t> Ligne</w:t>
            </w:r>
          </w:p>
        </w:tc>
        <w:tc>
          <w:tcPr>
            <w:tcW w:w="4345" w:type="dxa"/>
          </w:tcPr>
          <w:p w14:paraId="56314D4A" w14:textId="77777777" w:rsidR="00AE33F6" w:rsidRPr="00E75EF0" w:rsidRDefault="00AE33F6" w:rsidP="00273AB3">
            <w:pPr>
              <w:rPr>
                <w:b/>
                <w:bCs/>
              </w:rPr>
            </w:pPr>
            <w:r w:rsidRPr="00AE33F6">
              <w:rPr>
                <w:b/>
              </w:rPr>
              <w:t>Libellé</w:t>
            </w:r>
          </w:p>
        </w:tc>
        <w:tc>
          <w:tcPr>
            <w:tcW w:w="3969" w:type="dxa"/>
            <w:noWrap/>
            <w:hideMark/>
          </w:tcPr>
          <w:p w14:paraId="3C6EEE98" w14:textId="77777777" w:rsidR="00AE33F6" w:rsidRPr="00E75EF0" w:rsidRDefault="00AE33F6" w:rsidP="00273AB3">
            <w:pPr>
              <w:rPr>
                <w:b/>
                <w:bCs/>
              </w:rPr>
            </w:pPr>
            <w:r w:rsidRPr="00CC48A1">
              <w:rPr>
                <w:b/>
                <w:bCs/>
              </w:rPr>
              <w:t xml:space="preserve">Comptes du </w:t>
            </w:r>
            <w:proofErr w:type="gramStart"/>
            <w:r w:rsidRPr="00CC48A1">
              <w:rPr>
                <w:b/>
                <w:bCs/>
              </w:rPr>
              <w:t>plan  comptable</w:t>
            </w:r>
            <w:proofErr w:type="gramEnd"/>
            <w:r>
              <w:rPr>
                <w:b/>
                <w:bCs/>
              </w:rPr>
              <w:t xml:space="preserve"> (</w:t>
            </w:r>
            <w:proofErr w:type="spellStart"/>
            <w:r>
              <w:rPr>
                <w:b/>
                <w:bCs/>
              </w:rPr>
              <w:t>CdA</w:t>
            </w:r>
            <w:proofErr w:type="spellEnd"/>
            <w:r>
              <w:rPr>
                <w:b/>
                <w:bCs/>
              </w:rPr>
              <w:t>)</w:t>
            </w:r>
          </w:p>
        </w:tc>
      </w:tr>
      <w:tr w:rsidR="00AE33F6" w:rsidRPr="00E75EF0" w14:paraId="7A632E31" w14:textId="77777777" w:rsidTr="00AE33F6">
        <w:tc>
          <w:tcPr>
            <w:tcW w:w="1008" w:type="dxa"/>
          </w:tcPr>
          <w:p w14:paraId="295F8706" w14:textId="77777777" w:rsidR="00AE33F6" w:rsidRPr="00E75EF0" w:rsidRDefault="00AE33F6" w:rsidP="00E75EF0">
            <w:pPr>
              <w:jc w:val="both"/>
              <w:rPr>
                <w:b/>
                <w:bCs/>
              </w:rPr>
            </w:pPr>
            <w:r w:rsidRPr="00E75EF0">
              <w:t> </w:t>
            </w:r>
          </w:p>
        </w:tc>
        <w:tc>
          <w:tcPr>
            <w:tcW w:w="4345" w:type="dxa"/>
          </w:tcPr>
          <w:p w14:paraId="50CBB164" w14:textId="77777777" w:rsidR="00AE33F6" w:rsidRPr="00E75EF0" w:rsidRDefault="00AE33F6" w:rsidP="00273AB3">
            <w:pPr>
              <w:rPr>
                <w:b/>
                <w:bCs/>
              </w:rPr>
            </w:pPr>
            <w:r w:rsidRPr="00E75EF0">
              <w:rPr>
                <w:bCs/>
              </w:rPr>
              <w:t>Primes nettes</w:t>
            </w:r>
          </w:p>
        </w:tc>
        <w:tc>
          <w:tcPr>
            <w:tcW w:w="3969" w:type="dxa"/>
            <w:noWrap/>
            <w:hideMark/>
          </w:tcPr>
          <w:p w14:paraId="31613CB8" w14:textId="77777777" w:rsidR="00AE33F6" w:rsidRPr="00E75EF0" w:rsidRDefault="00AE33F6" w:rsidP="00273AB3">
            <w:pPr>
              <w:rPr>
                <w:b/>
                <w:bCs/>
              </w:rPr>
            </w:pPr>
            <w:r w:rsidRPr="00E75EF0">
              <w:rPr>
                <w:b/>
                <w:bCs/>
              </w:rPr>
              <w:t> </w:t>
            </w:r>
          </w:p>
        </w:tc>
      </w:tr>
      <w:tr w:rsidR="00AE33F6" w:rsidRPr="00E75EF0" w14:paraId="091B0AB2" w14:textId="77777777" w:rsidTr="00AE33F6">
        <w:tc>
          <w:tcPr>
            <w:tcW w:w="1008" w:type="dxa"/>
          </w:tcPr>
          <w:p w14:paraId="49EFF55A" w14:textId="77777777" w:rsidR="00AE33F6" w:rsidRPr="00E75EF0" w:rsidRDefault="00AE33F6" w:rsidP="00E75EF0">
            <w:pPr>
              <w:jc w:val="both"/>
              <w:rPr>
                <w:b/>
                <w:bCs/>
              </w:rPr>
            </w:pPr>
            <w:r w:rsidRPr="00E75EF0">
              <w:t>R0010</w:t>
            </w:r>
          </w:p>
        </w:tc>
        <w:tc>
          <w:tcPr>
            <w:tcW w:w="4345" w:type="dxa"/>
          </w:tcPr>
          <w:p w14:paraId="15A458BC" w14:textId="77777777" w:rsidR="00AE33F6" w:rsidRPr="00E75EF0" w:rsidRDefault="00AE33F6" w:rsidP="00273AB3">
            <w:pPr>
              <w:rPr>
                <w:b/>
                <w:bCs/>
              </w:rPr>
            </w:pPr>
            <w:r w:rsidRPr="00E75EF0">
              <w:t>Primes et accessoires émis</w:t>
            </w:r>
          </w:p>
        </w:tc>
        <w:tc>
          <w:tcPr>
            <w:tcW w:w="3969" w:type="dxa"/>
            <w:noWrap/>
            <w:hideMark/>
          </w:tcPr>
          <w:p w14:paraId="5CECF25F" w14:textId="77777777" w:rsidR="00AE33F6" w:rsidRPr="00AE33F6" w:rsidRDefault="00AE33F6" w:rsidP="00273AB3">
            <w:pPr>
              <w:rPr>
                <w:bCs/>
              </w:rPr>
            </w:pPr>
            <w:r w:rsidRPr="00AE33F6">
              <w:rPr>
                <w:bCs/>
              </w:rPr>
              <w:t>7020</w:t>
            </w:r>
          </w:p>
        </w:tc>
      </w:tr>
      <w:tr w:rsidR="00AE33F6" w:rsidRPr="00E75EF0" w14:paraId="277AC6F8" w14:textId="77777777" w:rsidTr="00AE33F6">
        <w:tc>
          <w:tcPr>
            <w:tcW w:w="1008" w:type="dxa"/>
          </w:tcPr>
          <w:p w14:paraId="6D75FC85" w14:textId="77777777" w:rsidR="00AE33F6" w:rsidRPr="00E75EF0" w:rsidRDefault="00AE33F6" w:rsidP="00E75EF0">
            <w:pPr>
              <w:jc w:val="both"/>
              <w:rPr>
                <w:b/>
                <w:bCs/>
              </w:rPr>
            </w:pPr>
            <w:r w:rsidRPr="00E75EF0">
              <w:t>R0020</w:t>
            </w:r>
          </w:p>
        </w:tc>
        <w:tc>
          <w:tcPr>
            <w:tcW w:w="4345" w:type="dxa"/>
          </w:tcPr>
          <w:p w14:paraId="62655A73" w14:textId="77777777" w:rsidR="00AE33F6" w:rsidRPr="00E75EF0" w:rsidRDefault="00AE33F6" w:rsidP="00273AB3">
            <w:pPr>
              <w:rPr>
                <w:b/>
                <w:bCs/>
              </w:rPr>
            </w:pPr>
            <w:r w:rsidRPr="00E75EF0">
              <w:t>Charges d'annulations</w:t>
            </w:r>
          </w:p>
        </w:tc>
        <w:tc>
          <w:tcPr>
            <w:tcW w:w="3969" w:type="dxa"/>
            <w:noWrap/>
            <w:hideMark/>
          </w:tcPr>
          <w:p w14:paraId="654BC96A" w14:textId="77777777" w:rsidR="00AE33F6" w:rsidRPr="00AE33F6" w:rsidRDefault="00AE33F6" w:rsidP="00273AB3">
            <w:pPr>
              <w:rPr>
                <w:bCs/>
              </w:rPr>
            </w:pPr>
            <w:r w:rsidRPr="00AE33F6">
              <w:rPr>
                <w:bCs/>
              </w:rPr>
              <w:t>7022</w:t>
            </w:r>
          </w:p>
        </w:tc>
      </w:tr>
      <w:tr w:rsidR="00AE33F6" w:rsidRPr="00E75EF0" w14:paraId="60161008" w14:textId="77777777" w:rsidTr="00AE33F6">
        <w:tc>
          <w:tcPr>
            <w:tcW w:w="1008" w:type="dxa"/>
          </w:tcPr>
          <w:p w14:paraId="2C2FDB4E" w14:textId="77777777" w:rsidR="00AE33F6" w:rsidRPr="00E75EF0" w:rsidRDefault="00AE33F6" w:rsidP="00E75EF0">
            <w:pPr>
              <w:jc w:val="both"/>
              <w:rPr>
                <w:b/>
                <w:bCs/>
              </w:rPr>
            </w:pPr>
            <w:r w:rsidRPr="00E75EF0">
              <w:t>R0030</w:t>
            </w:r>
          </w:p>
        </w:tc>
        <w:tc>
          <w:tcPr>
            <w:tcW w:w="4345" w:type="dxa"/>
          </w:tcPr>
          <w:p w14:paraId="42FD168D" w14:textId="77777777" w:rsidR="00AE33F6" w:rsidRPr="00E75EF0" w:rsidRDefault="00AE33F6" w:rsidP="00273AB3">
            <w:pPr>
              <w:rPr>
                <w:b/>
                <w:bCs/>
              </w:rPr>
            </w:pPr>
            <w:r w:rsidRPr="00E75EF0">
              <w:t>Ristournes</w:t>
            </w:r>
          </w:p>
        </w:tc>
        <w:tc>
          <w:tcPr>
            <w:tcW w:w="3969" w:type="dxa"/>
            <w:noWrap/>
            <w:hideMark/>
          </w:tcPr>
          <w:p w14:paraId="0257098D" w14:textId="77777777" w:rsidR="00AE33F6" w:rsidRPr="00AE33F6" w:rsidRDefault="00AE33F6" w:rsidP="00273AB3">
            <w:pPr>
              <w:rPr>
                <w:bCs/>
              </w:rPr>
            </w:pPr>
            <w:r w:rsidRPr="00AE33F6">
              <w:rPr>
                <w:bCs/>
              </w:rPr>
              <w:t>7023 moins 63297</w:t>
            </w:r>
          </w:p>
        </w:tc>
      </w:tr>
      <w:tr w:rsidR="00AE33F6" w:rsidRPr="00E75EF0" w14:paraId="35FAC4AB" w14:textId="77777777" w:rsidTr="00AE33F6">
        <w:tc>
          <w:tcPr>
            <w:tcW w:w="1008" w:type="dxa"/>
          </w:tcPr>
          <w:p w14:paraId="4971EA62" w14:textId="77777777" w:rsidR="00AE33F6" w:rsidRPr="00E75EF0" w:rsidRDefault="00AE33F6" w:rsidP="00E75EF0">
            <w:pPr>
              <w:jc w:val="both"/>
              <w:rPr>
                <w:b/>
                <w:bCs/>
              </w:rPr>
            </w:pPr>
            <w:r w:rsidRPr="00E75EF0">
              <w:t>R0040</w:t>
            </w:r>
          </w:p>
        </w:tc>
        <w:tc>
          <w:tcPr>
            <w:tcW w:w="4345" w:type="dxa"/>
          </w:tcPr>
          <w:p w14:paraId="32399C87" w14:textId="77777777"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14:paraId="6736A23C" w14:textId="77777777" w:rsidR="00AE33F6" w:rsidRPr="00AE33F6" w:rsidRDefault="00AE33F6" w:rsidP="00273AB3">
            <w:pPr>
              <w:rPr>
                <w:bCs/>
              </w:rPr>
            </w:pPr>
            <w:r w:rsidRPr="00AE33F6">
              <w:rPr>
                <w:bCs/>
              </w:rPr>
              <w:t>400 moins 401 (clôture)</w:t>
            </w:r>
          </w:p>
        </w:tc>
      </w:tr>
      <w:tr w:rsidR="00AE33F6" w:rsidRPr="00E75EF0" w14:paraId="546FC8E7" w14:textId="77777777" w:rsidTr="00AE33F6">
        <w:tc>
          <w:tcPr>
            <w:tcW w:w="1008" w:type="dxa"/>
          </w:tcPr>
          <w:p w14:paraId="7057AB09" w14:textId="77777777" w:rsidR="00AE33F6" w:rsidRPr="00E75EF0" w:rsidRDefault="00AE33F6" w:rsidP="00E75EF0">
            <w:pPr>
              <w:jc w:val="both"/>
              <w:rPr>
                <w:b/>
                <w:bCs/>
              </w:rPr>
            </w:pPr>
            <w:r w:rsidRPr="00E75EF0">
              <w:t>R0050</w:t>
            </w:r>
          </w:p>
        </w:tc>
        <w:tc>
          <w:tcPr>
            <w:tcW w:w="4345" w:type="dxa"/>
          </w:tcPr>
          <w:p w14:paraId="6E496D15" w14:textId="77777777"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14:paraId="11EA9F5D" w14:textId="77777777" w:rsidR="00AE33F6" w:rsidRDefault="00AE33F6" w:rsidP="00273AB3">
            <w:pPr>
              <w:rPr>
                <w:bCs/>
              </w:rPr>
            </w:pPr>
            <w:r w:rsidRPr="00AE33F6">
              <w:rPr>
                <w:bCs/>
              </w:rPr>
              <w:t>400 moins 401 (ouverture)</w:t>
            </w:r>
          </w:p>
          <w:p w14:paraId="70F07971" w14:textId="77777777"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14:paraId="68695D7C" w14:textId="77777777" w:rsidTr="00AE33F6">
        <w:tc>
          <w:tcPr>
            <w:tcW w:w="1008" w:type="dxa"/>
          </w:tcPr>
          <w:p w14:paraId="5F7B32A3" w14:textId="77777777" w:rsidR="00AE33F6" w:rsidRPr="00E75EF0" w:rsidRDefault="00AE33F6" w:rsidP="00E75EF0">
            <w:pPr>
              <w:jc w:val="both"/>
              <w:rPr>
                <w:b/>
                <w:bCs/>
              </w:rPr>
            </w:pPr>
            <w:r w:rsidRPr="00E75EF0">
              <w:t> </w:t>
            </w:r>
          </w:p>
        </w:tc>
        <w:tc>
          <w:tcPr>
            <w:tcW w:w="4345" w:type="dxa"/>
          </w:tcPr>
          <w:p w14:paraId="14528690" w14:textId="77777777" w:rsidR="00AE33F6" w:rsidRPr="00E75EF0" w:rsidRDefault="00AE33F6" w:rsidP="00273AB3">
            <w:pPr>
              <w:rPr>
                <w:b/>
                <w:bCs/>
              </w:rPr>
            </w:pPr>
            <w:r w:rsidRPr="001836D8">
              <w:rPr>
                <w:b/>
                <w:bCs/>
              </w:rPr>
              <w:t>Variation de provision pour primes non acquises</w:t>
            </w:r>
          </w:p>
        </w:tc>
        <w:tc>
          <w:tcPr>
            <w:tcW w:w="3969" w:type="dxa"/>
            <w:noWrap/>
            <w:hideMark/>
          </w:tcPr>
          <w:p w14:paraId="3D00F2A4" w14:textId="77777777" w:rsidR="00AE33F6" w:rsidRPr="00AE33F6" w:rsidRDefault="00AE33F6" w:rsidP="00273AB3">
            <w:pPr>
              <w:rPr>
                <w:bCs/>
              </w:rPr>
            </w:pPr>
            <w:r w:rsidRPr="00AE33F6">
              <w:rPr>
                <w:bCs/>
              </w:rPr>
              <w:t> </w:t>
            </w:r>
          </w:p>
        </w:tc>
      </w:tr>
      <w:tr w:rsidR="00AE33F6" w:rsidRPr="00E75EF0" w14:paraId="0444DEF2" w14:textId="77777777" w:rsidTr="00AE33F6">
        <w:tc>
          <w:tcPr>
            <w:tcW w:w="1008" w:type="dxa"/>
          </w:tcPr>
          <w:p w14:paraId="2D344B12" w14:textId="77777777" w:rsidR="00AE33F6" w:rsidRPr="00E75EF0" w:rsidRDefault="00AE33F6" w:rsidP="00E75EF0">
            <w:pPr>
              <w:jc w:val="both"/>
              <w:rPr>
                <w:b/>
                <w:bCs/>
              </w:rPr>
            </w:pPr>
            <w:r w:rsidRPr="00E75EF0">
              <w:t>R0070</w:t>
            </w:r>
          </w:p>
        </w:tc>
        <w:tc>
          <w:tcPr>
            <w:tcW w:w="4345" w:type="dxa"/>
          </w:tcPr>
          <w:p w14:paraId="4A30B007" w14:textId="77777777"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14:paraId="48DDE91D" w14:textId="77777777" w:rsidR="00AE33F6" w:rsidRPr="00AE33F6" w:rsidRDefault="00AE33F6" w:rsidP="00273AB3">
            <w:pPr>
              <w:rPr>
                <w:bCs/>
              </w:rPr>
            </w:pPr>
            <w:r w:rsidRPr="00AE33F6">
              <w:rPr>
                <w:bCs/>
              </w:rPr>
              <w:t>31 (clôture)</w:t>
            </w:r>
          </w:p>
        </w:tc>
      </w:tr>
      <w:tr w:rsidR="00AE33F6" w:rsidRPr="00E75EF0" w14:paraId="32DA3E6E" w14:textId="77777777" w:rsidTr="00AE33F6">
        <w:tc>
          <w:tcPr>
            <w:tcW w:w="1008" w:type="dxa"/>
          </w:tcPr>
          <w:p w14:paraId="6129A27C" w14:textId="77777777" w:rsidR="00AE33F6" w:rsidRPr="00E75EF0" w:rsidRDefault="00AE33F6" w:rsidP="00E75EF0">
            <w:pPr>
              <w:jc w:val="both"/>
              <w:rPr>
                <w:b/>
                <w:bCs/>
              </w:rPr>
            </w:pPr>
            <w:r w:rsidRPr="00E75EF0">
              <w:t>R0080</w:t>
            </w:r>
          </w:p>
        </w:tc>
        <w:tc>
          <w:tcPr>
            <w:tcW w:w="4345" w:type="dxa"/>
          </w:tcPr>
          <w:p w14:paraId="154B4E35" w14:textId="77777777"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14:paraId="050414F5" w14:textId="77777777" w:rsidR="00AE33F6" w:rsidRDefault="00AE33F6" w:rsidP="00273AB3">
            <w:pPr>
              <w:rPr>
                <w:bCs/>
              </w:rPr>
            </w:pPr>
            <w:r w:rsidRPr="00AE33F6">
              <w:rPr>
                <w:bCs/>
              </w:rPr>
              <w:t>31 (ouverture)</w:t>
            </w:r>
          </w:p>
          <w:p w14:paraId="08A4BC58" w14:textId="77777777"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14:paraId="72770A6F" w14:textId="77777777" w:rsidTr="00AE33F6">
        <w:tc>
          <w:tcPr>
            <w:tcW w:w="1008" w:type="dxa"/>
          </w:tcPr>
          <w:p w14:paraId="7999E038" w14:textId="77777777" w:rsidR="00AE33F6" w:rsidRPr="00E75EF0" w:rsidRDefault="00AE33F6" w:rsidP="00E75EF0">
            <w:pPr>
              <w:jc w:val="both"/>
              <w:rPr>
                <w:b/>
              </w:rPr>
            </w:pPr>
            <w:r w:rsidRPr="00E75EF0">
              <w:t> </w:t>
            </w:r>
          </w:p>
        </w:tc>
        <w:tc>
          <w:tcPr>
            <w:tcW w:w="4345" w:type="dxa"/>
          </w:tcPr>
          <w:p w14:paraId="1F3BB184" w14:textId="77777777" w:rsidR="00AE33F6" w:rsidRPr="00E75EF0" w:rsidRDefault="00AE33F6" w:rsidP="00273AB3">
            <w:pPr>
              <w:rPr>
                <w:b/>
              </w:rPr>
            </w:pPr>
            <w:r w:rsidRPr="001836D8">
              <w:rPr>
                <w:b/>
                <w:bCs/>
              </w:rPr>
              <w:t>Charge des prestations</w:t>
            </w:r>
          </w:p>
        </w:tc>
        <w:tc>
          <w:tcPr>
            <w:tcW w:w="3969" w:type="dxa"/>
            <w:noWrap/>
            <w:hideMark/>
          </w:tcPr>
          <w:p w14:paraId="5015E174" w14:textId="77777777" w:rsidR="00AE33F6" w:rsidRPr="00AE33F6" w:rsidRDefault="00AE33F6" w:rsidP="00273AB3">
            <w:r w:rsidRPr="00AE33F6">
              <w:t> </w:t>
            </w:r>
          </w:p>
        </w:tc>
      </w:tr>
      <w:tr w:rsidR="00AE33F6" w:rsidRPr="00E75EF0" w14:paraId="0D2CFF7C" w14:textId="77777777" w:rsidTr="00AE33F6">
        <w:tc>
          <w:tcPr>
            <w:tcW w:w="1008" w:type="dxa"/>
          </w:tcPr>
          <w:p w14:paraId="5BD848B9" w14:textId="77777777" w:rsidR="00AE33F6" w:rsidRPr="00E75EF0" w:rsidRDefault="00AE33F6" w:rsidP="00E75EF0">
            <w:pPr>
              <w:jc w:val="both"/>
              <w:rPr>
                <w:b/>
                <w:bCs/>
              </w:rPr>
            </w:pPr>
            <w:r w:rsidRPr="00E75EF0">
              <w:t>R0110</w:t>
            </w:r>
          </w:p>
        </w:tc>
        <w:tc>
          <w:tcPr>
            <w:tcW w:w="4345" w:type="dxa"/>
          </w:tcPr>
          <w:p w14:paraId="136AB98D" w14:textId="77777777" w:rsidR="00AE33F6" w:rsidRPr="00E75EF0" w:rsidRDefault="00AE33F6" w:rsidP="00273AB3">
            <w:pPr>
              <w:rPr>
                <w:b/>
                <w:bCs/>
              </w:rPr>
            </w:pPr>
            <w:r w:rsidRPr="00E75EF0">
              <w:t>Sinistres payes</w:t>
            </w:r>
          </w:p>
        </w:tc>
        <w:tc>
          <w:tcPr>
            <w:tcW w:w="3969" w:type="dxa"/>
            <w:noWrap/>
            <w:hideMark/>
          </w:tcPr>
          <w:p w14:paraId="005D0F9F" w14:textId="77777777" w:rsidR="00AE33F6" w:rsidRPr="00AE33F6" w:rsidRDefault="00AE33F6" w:rsidP="00273AB3">
            <w:pPr>
              <w:rPr>
                <w:bCs/>
              </w:rPr>
            </w:pPr>
            <w:r w:rsidRPr="00AE33F6">
              <w:rPr>
                <w:bCs/>
              </w:rPr>
              <w:t>6020</w:t>
            </w:r>
          </w:p>
        </w:tc>
      </w:tr>
      <w:tr w:rsidR="00AE33F6" w:rsidRPr="00E75EF0" w14:paraId="0FDD0333" w14:textId="77777777" w:rsidTr="00AE33F6">
        <w:tc>
          <w:tcPr>
            <w:tcW w:w="1008" w:type="dxa"/>
          </w:tcPr>
          <w:p w14:paraId="1251FEC9" w14:textId="77777777" w:rsidR="00AE33F6" w:rsidRPr="00E75EF0" w:rsidRDefault="00AE33F6" w:rsidP="00E75EF0">
            <w:pPr>
              <w:jc w:val="both"/>
              <w:rPr>
                <w:b/>
                <w:bCs/>
              </w:rPr>
            </w:pPr>
            <w:r w:rsidRPr="00E75EF0">
              <w:t>R0120</w:t>
            </w:r>
          </w:p>
        </w:tc>
        <w:tc>
          <w:tcPr>
            <w:tcW w:w="4345" w:type="dxa"/>
          </w:tcPr>
          <w:p w14:paraId="6EA8127D" w14:textId="77777777"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14:paraId="40DA402E" w14:textId="77777777" w:rsidR="00AE33F6" w:rsidRPr="00AE33F6" w:rsidRDefault="00AE33F6" w:rsidP="00273AB3">
            <w:pPr>
              <w:rPr>
                <w:bCs/>
              </w:rPr>
            </w:pPr>
            <w:r w:rsidRPr="00AE33F6">
              <w:rPr>
                <w:bCs/>
              </w:rPr>
              <w:t>6021</w:t>
            </w:r>
          </w:p>
        </w:tc>
      </w:tr>
      <w:tr w:rsidR="00AE33F6" w:rsidRPr="00E75EF0" w14:paraId="693F03B0" w14:textId="77777777" w:rsidTr="00AE33F6">
        <w:tc>
          <w:tcPr>
            <w:tcW w:w="1008" w:type="dxa"/>
          </w:tcPr>
          <w:p w14:paraId="2CD070E1" w14:textId="77777777" w:rsidR="00AE33F6" w:rsidRPr="00E75EF0" w:rsidRDefault="00AE33F6" w:rsidP="00E75EF0">
            <w:pPr>
              <w:jc w:val="both"/>
              <w:rPr>
                <w:b/>
                <w:bCs/>
              </w:rPr>
            </w:pPr>
            <w:r w:rsidRPr="00E75EF0">
              <w:t>R0130</w:t>
            </w:r>
          </w:p>
        </w:tc>
        <w:tc>
          <w:tcPr>
            <w:tcW w:w="4345" w:type="dxa"/>
          </w:tcPr>
          <w:p w14:paraId="538727CD" w14:textId="77777777" w:rsidR="00AE33F6" w:rsidRPr="00E75EF0" w:rsidRDefault="00AE33F6" w:rsidP="00273AB3">
            <w:pPr>
              <w:rPr>
                <w:b/>
                <w:bCs/>
              </w:rPr>
            </w:pPr>
            <w:r w:rsidRPr="00E75EF0">
              <w:t>Recours encaisses</w:t>
            </w:r>
          </w:p>
        </w:tc>
        <w:tc>
          <w:tcPr>
            <w:tcW w:w="3969" w:type="dxa"/>
            <w:noWrap/>
            <w:hideMark/>
          </w:tcPr>
          <w:p w14:paraId="030EC8EE" w14:textId="77777777" w:rsidR="00AE33F6" w:rsidRPr="00AE33F6" w:rsidRDefault="00AE33F6" w:rsidP="00273AB3">
            <w:pPr>
              <w:rPr>
                <w:bCs/>
              </w:rPr>
            </w:pPr>
            <w:r w:rsidRPr="00AE33F6">
              <w:rPr>
                <w:bCs/>
              </w:rPr>
              <w:t>6023</w:t>
            </w:r>
          </w:p>
        </w:tc>
      </w:tr>
      <w:tr w:rsidR="00AE33F6" w:rsidRPr="00E75EF0" w14:paraId="15C37700" w14:textId="77777777" w:rsidTr="00AE33F6">
        <w:tc>
          <w:tcPr>
            <w:tcW w:w="1008" w:type="dxa"/>
          </w:tcPr>
          <w:p w14:paraId="317D5DBE" w14:textId="77777777" w:rsidR="00AE33F6" w:rsidRPr="00E75EF0" w:rsidRDefault="00AE33F6" w:rsidP="00E75EF0">
            <w:pPr>
              <w:jc w:val="both"/>
              <w:rPr>
                <w:b/>
                <w:bCs/>
              </w:rPr>
            </w:pPr>
            <w:r w:rsidRPr="00E75EF0">
              <w:t>R0140</w:t>
            </w:r>
          </w:p>
        </w:tc>
        <w:tc>
          <w:tcPr>
            <w:tcW w:w="4345" w:type="dxa"/>
          </w:tcPr>
          <w:p w14:paraId="31821498" w14:textId="77777777" w:rsidR="00AE33F6" w:rsidRPr="00E75EF0" w:rsidRDefault="00AE33F6" w:rsidP="00273AB3">
            <w:pPr>
              <w:rPr>
                <w:b/>
                <w:bCs/>
              </w:rPr>
            </w:pPr>
            <w:r w:rsidRPr="00E75EF0">
              <w:t>Frais de gestion des sinistres</w:t>
            </w:r>
          </w:p>
        </w:tc>
        <w:tc>
          <w:tcPr>
            <w:tcW w:w="3969" w:type="dxa"/>
            <w:noWrap/>
            <w:hideMark/>
          </w:tcPr>
          <w:p w14:paraId="665CEB80" w14:textId="77777777"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14:paraId="2B1F81D9" w14:textId="77777777" w:rsidTr="00AE33F6">
        <w:tc>
          <w:tcPr>
            <w:tcW w:w="1008" w:type="dxa"/>
          </w:tcPr>
          <w:p w14:paraId="06B90B41" w14:textId="77777777" w:rsidR="00AE33F6" w:rsidRPr="00E75EF0" w:rsidRDefault="00AE33F6" w:rsidP="00E75EF0">
            <w:pPr>
              <w:jc w:val="both"/>
              <w:rPr>
                <w:b/>
                <w:bCs/>
              </w:rPr>
            </w:pPr>
            <w:r w:rsidRPr="00E75EF0">
              <w:t>R0150</w:t>
            </w:r>
          </w:p>
        </w:tc>
        <w:tc>
          <w:tcPr>
            <w:tcW w:w="4345" w:type="dxa"/>
          </w:tcPr>
          <w:p w14:paraId="03F15E56" w14:textId="77777777" w:rsidR="00AE33F6" w:rsidRPr="00E75EF0" w:rsidRDefault="00AE33F6" w:rsidP="00273AB3">
            <w:pPr>
              <w:rPr>
                <w:b/>
                <w:bCs/>
              </w:rPr>
            </w:pPr>
            <w:r w:rsidRPr="00E75EF0">
              <w:t>Provisions pour sinistres clôture</w:t>
            </w:r>
          </w:p>
        </w:tc>
        <w:tc>
          <w:tcPr>
            <w:tcW w:w="3969" w:type="dxa"/>
            <w:noWrap/>
            <w:hideMark/>
          </w:tcPr>
          <w:p w14:paraId="5DBCB2AD" w14:textId="77777777" w:rsidR="00AE33F6" w:rsidRPr="00AE33F6" w:rsidRDefault="00AE33F6" w:rsidP="00273AB3">
            <w:pPr>
              <w:rPr>
                <w:bCs/>
              </w:rPr>
            </w:pPr>
            <w:r w:rsidRPr="00AE33F6">
              <w:rPr>
                <w:bCs/>
              </w:rPr>
              <w:t>332 (clôture)</w:t>
            </w:r>
          </w:p>
        </w:tc>
      </w:tr>
      <w:tr w:rsidR="00AE33F6" w:rsidRPr="00E75EF0" w14:paraId="47DF354C" w14:textId="77777777" w:rsidTr="00AE33F6">
        <w:tc>
          <w:tcPr>
            <w:tcW w:w="1008" w:type="dxa"/>
          </w:tcPr>
          <w:p w14:paraId="72C523FE" w14:textId="77777777" w:rsidR="00AE33F6" w:rsidRPr="00E75EF0" w:rsidRDefault="00AE33F6" w:rsidP="00E75EF0">
            <w:pPr>
              <w:jc w:val="both"/>
              <w:rPr>
                <w:b/>
                <w:bCs/>
              </w:rPr>
            </w:pPr>
            <w:r w:rsidRPr="00E75EF0">
              <w:t>R0160</w:t>
            </w:r>
          </w:p>
        </w:tc>
        <w:tc>
          <w:tcPr>
            <w:tcW w:w="4345" w:type="dxa"/>
          </w:tcPr>
          <w:p w14:paraId="1002B007" w14:textId="77777777" w:rsidR="00AE33F6" w:rsidRPr="00E75EF0" w:rsidRDefault="00AE33F6" w:rsidP="00273AB3">
            <w:pPr>
              <w:rPr>
                <w:b/>
                <w:bCs/>
              </w:rPr>
            </w:pPr>
            <w:r w:rsidRPr="00E75EF0">
              <w:t>Provisions pour sinistres ouverture</w:t>
            </w:r>
          </w:p>
        </w:tc>
        <w:tc>
          <w:tcPr>
            <w:tcW w:w="3969" w:type="dxa"/>
            <w:noWrap/>
            <w:hideMark/>
          </w:tcPr>
          <w:p w14:paraId="5227AD9F" w14:textId="77777777" w:rsidR="00AE33F6" w:rsidRDefault="00AE33F6" w:rsidP="00273AB3">
            <w:pPr>
              <w:rPr>
                <w:bCs/>
              </w:rPr>
            </w:pPr>
            <w:r w:rsidRPr="00AE33F6">
              <w:rPr>
                <w:bCs/>
              </w:rPr>
              <w:t>332 (ouverture)</w:t>
            </w:r>
          </w:p>
          <w:p w14:paraId="573C85A0" w14:textId="77777777"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14:paraId="7CB843CA" w14:textId="77777777" w:rsidTr="00AE33F6">
        <w:tc>
          <w:tcPr>
            <w:tcW w:w="1008" w:type="dxa"/>
          </w:tcPr>
          <w:p w14:paraId="590C8D35" w14:textId="77777777" w:rsidR="00AE33F6" w:rsidRPr="00E75EF0" w:rsidRDefault="00AE33F6" w:rsidP="00E75EF0">
            <w:pPr>
              <w:jc w:val="both"/>
              <w:rPr>
                <w:b/>
                <w:bCs/>
              </w:rPr>
            </w:pPr>
            <w:r w:rsidRPr="00E75EF0">
              <w:t>R0170</w:t>
            </w:r>
          </w:p>
        </w:tc>
        <w:tc>
          <w:tcPr>
            <w:tcW w:w="4345" w:type="dxa"/>
          </w:tcPr>
          <w:p w14:paraId="519219F9"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14:paraId="6CFB38A0" w14:textId="77777777" w:rsidR="000E6BEB" w:rsidRPr="00AE33F6" w:rsidRDefault="00AE33F6" w:rsidP="000E6BEB">
            <w:pPr>
              <w:rPr>
                <w:bCs/>
              </w:rPr>
            </w:pPr>
            <w:r w:rsidRPr="00AE33F6">
              <w:rPr>
                <w:bCs/>
              </w:rPr>
              <w:t>333 (clôture)</w:t>
            </w:r>
          </w:p>
        </w:tc>
      </w:tr>
      <w:tr w:rsidR="00AE33F6" w:rsidRPr="00E75EF0" w14:paraId="25FC5092" w14:textId="77777777" w:rsidTr="00AE33F6">
        <w:tc>
          <w:tcPr>
            <w:tcW w:w="1008" w:type="dxa"/>
          </w:tcPr>
          <w:p w14:paraId="440D8B5A" w14:textId="77777777" w:rsidR="00AE33F6" w:rsidRPr="00E75EF0" w:rsidRDefault="00AE33F6" w:rsidP="00E75EF0">
            <w:pPr>
              <w:jc w:val="both"/>
              <w:rPr>
                <w:b/>
                <w:bCs/>
              </w:rPr>
            </w:pPr>
            <w:r w:rsidRPr="00E75EF0">
              <w:t>R0180</w:t>
            </w:r>
          </w:p>
        </w:tc>
        <w:tc>
          <w:tcPr>
            <w:tcW w:w="4345" w:type="dxa"/>
          </w:tcPr>
          <w:p w14:paraId="56A7D5FC"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14:paraId="7FC8F9A9" w14:textId="77777777" w:rsidR="00AE33F6" w:rsidRDefault="00AE33F6" w:rsidP="00273AB3">
            <w:pPr>
              <w:rPr>
                <w:bCs/>
              </w:rPr>
            </w:pPr>
            <w:r w:rsidRPr="00AE33F6">
              <w:rPr>
                <w:bCs/>
              </w:rPr>
              <w:t>333 (ouverture)</w:t>
            </w:r>
          </w:p>
          <w:p w14:paraId="5C1ED5C8" w14:textId="77777777"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14:paraId="3F18DD8D" w14:textId="77777777" w:rsidTr="00AE33F6">
        <w:tc>
          <w:tcPr>
            <w:tcW w:w="1008" w:type="dxa"/>
          </w:tcPr>
          <w:p w14:paraId="5BABAEA1" w14:textId="77777777" w:rsidR="00AE33F6" w:rsidRPr="00E75EF0" w:rsidRDefault="00AE33F6" w:rsidP="00E75EF0">
            <w:pPr>
              <w:jc w:val="both"/>
              <w:rPr>
                <w:b/>
                <w:bCs/>
              </w:rPr>
            </w:pPr>
            <w:r w:rsidRPr="00E75EF0">
              <w:t>R0190</w:t>
            </w:r>
          </w:p>
        </w:tc>
        <w:tc>
          <w:tcPr>
            <w:tcW w:w="4345" w:type="dxa"/>
          </w:tcPr>
          <w:p w14:paraId="64573C2A" w14:textId="77777777" w:rsidR="00AE33F6" w:rsidRPr="00E75EF0" w:rsidRDefault="00AE33F6" w:rsidP="00273AB3">
            <w:pPr>
              <w:rPr>
                <w:b/>
                <w:bCs/>
              </w:rPr>
            </w:pPr>
            <w:r w:rsidRPr="00E75EF0">
              <w:t>Provisions pour égalisation clôture</w:t>
            </w:r>
          </w:p>
        </w:tc>
        <w:tc>
          <w:tcPr>
            <w:tcW w:w="3969" w:type="dxa"/>
            <w:noWrap/>
            <w:hideMark/>
          </w:tcPr>
          <w:p w14:paraId="01AC03C2" w14:textId="77777777" w:rsidR="00AE33F6" w:rsidRPr="00AE33F6" w:rsidRDefault="00AE33F6" w:rsidP="00273AB3">
            <w:pPr>
              <w:rPr>
                <w:bCs/>
              </w:rPr>
            </w:pPr>
            <w:r w:rsidRPr="00AE33F6">
              <w:rPr>
                <w:bCs/>
              </w:rPr>
              <w:t xml:space="preserve">36 </w:t>
            </w:r>
            <w:r w:rsidR="00C571F0">
              <w:rPr>
                <w:bCs/>
              </w:rPr>
              <w:t xml:space="preserve">– </w:t>
            </w:r>
            <w:proofErr w:type="gramStart"/>
            <w:r w:rsidR="00C571F0">
              <w:rPr>
                <w:bCs/>
              </w:rPr>
              <w:t>non vie</w:t>
            </w:r>
            <w:proofErr w:type="gramEnd"/>
            <w:r w:rsidR="00C571F0">
              <w:rPr>
                <w:bCs/>
              </w:rPr>
              <w:t xml:space="preserve"> </w:t>
            </w:r>
            <w:r w:rsidRPr="00AE33F6">
              <w:rPr>
                <w:bCs/>
              </w:rPr>
              <w:t>(clôture)</w:t>
            </w:r>
          </w:p>
        </w:tc>
      </w:tr>
      <w:tr w:rsidR="00AE33F6" w:rsidRPr="00E75EF0" w14:paraId="6331F865" w14:textId="77777777" w:rsidTr="00AE33F6">
        <w:tc>
          <w:tcPr>
            <w:tcW w:w="1008" w:type="dxa"/>
          </w:tcPr>
          <w:p w14:paraId="37F84D48" w14:textId="77777777" w:rsidR="00AE33F6" w:rsidRPr="00E75EF0" w:rsidRDefault="00AE33F6" w:rsidP="00E75EF0">
            <w:pPr>
              <w:jc w:val="both"/>
              <w:rPr>
                <w:b/>
                <w:bCs/>
              </w:rPr>
            </w:pPr>
            <w:r w:rsidRPr="00E75EF0">
              <w:t>R0200</w:t>
            </w:r>
          </w:p>
        </w:tc>
        <w:tc>
          <w:tcPr>
            <w:tcW w:w="4345" w:type="dxa"/>
          </w:tcPr>
          <w:p w14:paraId="4BB99294" w14:textId="77777777" w:rsidR="00AE33F6" w:rsidRPr="00E75EF0" w:rsidRDefault="00AE33F6" w:rsidP="00273AB3">
            <w:pPr>
              <w:rPr>
                <w:b/>
                <w:bCs/>
              </w:rPr>
            </w:pPr>
            <w:r w:rsidRPr="00E75EF0">
              <w:t>Provisions pour égalisation ouverture</w:t>
            </w:r>
          </w:p>
        </w:tc>
        <w:tc>
          <w:tcPr>
            <w:tcW w:w="3969" w:type="dxa"/>
            <w:noWrap/>
            <w:hideMark/>
          </w:tcPr>
          <w:p w14:paraId="29392649" w14:textId="77777777" w:rsidR="00AE33F6" w:rsidRDefault="00AE33F6" w:rsidP="00273AB3">
            <w:pPr>
              <w:rPr>
                <w:bCs/>
              </w:rPr>
            </w:pPr>
            <w:r w:rsidRPr="00AE33F6">
              <w:rPr>
                <w:bCs/>
              </w:rPr>
              <w:t xml:space="preserve">36 </w:t>
            </w:r>
            <w:r w:rsidR="00C571F0">
              <w:rPr>
                <w:bCs/>
              </w:rPr>
              <w:t xml:space="preserve">– </w:t>
            </w:r>
            <w:proofErr w:type="gramStart"/>
            <w:r w:rsidR="00C571F0">
              <w:rPr>
                <w:bCs/>
              </w:rPr>
              <w:t>non vie</w:t>
            </w:r>
            <w:proofErr w:type="gramEnd"/>
            <w:r w:rsidR="00C571F0">
              <w:rPr>
                <w:bCs/>
              </w:rPr>
              <w:t xml:space="preserve"> </w:t>
            </w:r>
            <w:r w:rsidRPr="00AE33F6">
              <w:rPr>
                <w:bCs/>
              </w:rPr>
              <w:t>(ouverture)</w:t>
            </w:r>
          </w:p>
          <w:p w14:paraId="107E954A" w14:textId="77777777"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14:paraId="6C99DB29" w14:textId="77777777" w:rsidTr="00AE33F6">
        <w:tc>
          <w:tcPr>
            <w:tcW w:w="1008" w:type="dxa"/>
          </w:tcPr>
          <w:p w14:paraId="0F132398" w14:textId="77777777" w:rsidR="00AE33F6" w:rsidRPr="00E75EF0" w:rsidRDefault="00AE33F6" w:rsidP="00E75EF0">
            <w:pPr>
              <w:jc w:val="both"/>
              <w:rPr>
                <w:b/>
                <w:bCs/>
              </w:rPr>
            </w:pPr>
            <w:r w:rsidRPr="00E75EF0">
              <w:t>R0210</w:t>
            </w:r>
          </w:p>
        </w:tc>
        <w:tc>
          <w:tcPr>
            <w:tcW w:w="4345" w:type="dxa"/>
          </w:tcPr>
          <w:p w14:paraId="6C493D15" w14:textId="77777777" w:rsidR="00AE33F6" w:rsidRPr="00E75EF0" w:rsidRDefault="00AE33F6" w:rsidP="00273AB3">
            <w:pPr>
              <w:rPr>
                <w:b/>
                <w:bCs/>
              </w:rPr>
            </w:pPr>
            <w:r w:rsidRPr="00E75EF0">
              <w:t>Autres provisions techniques clôture</w:t>
            </w:r>
          </w:p>
        </w:tc>
        <w:tc>
          <w:tcPr>
            <w:tcW w:w="3969" w:type="dxa"/>
            <w:noWrap/>
            <w:hideMark/>
          </w:tcPr>
          <w:p w14:paraId="50B937AD" w14:textId="77777777" w:rsidR="00AE33F6" w:rsidRPr="00AE33F6" w:rsidRDefault="00AE33F6" w:rsidP="00273AB3">
            <w:pPr>
              <w:rPr>
                <w:bCs/>
              </w:rPr>
            </w:pPr>
            <w:r w:rsidRPr="00AE33F6">
              <w:rPr>
                <w:bCs/>
              </w:rPr>
              <w:t>372 (clôture)</w:t>
            </w:r>
          </w:p>
        </w:tc>
      </w:tr>
      <w:tr w:rsidR="00AE33F6" w:rsidRPr="00E75EF0" w14:paraId="55FB0189" w14:textId="77777777" w:rsidTr="00AE33F6">
        <w:tc>
          <w:tcPr>
            <w:tcW w:w="1008" w:type="dxa"/>
          </w:tcPr>
          <w:p w14:paraId="6579A2A3" w14:textId="77777777" w:rsidR="00AE33F6" w:rsidRPr="00E75EF0" w:rsidRDefault="00AE33F6" w:rsidP="00E75EF0">
            <w:pPr>
              <w:jc w:val="both"/>
              <w:rPr>
                <w:b/>
                <w:bCs/>
              </w:rPr>
            </w:pPr>
            <w:r w:rsidRPr="00E75EF0">
              <w:t>R0220</w:t>
            </w:r>
          </w:p>
        </w:tc>
        <w:tc>
          <w:tcPr>
            <w:tcW w:w="4345" w:type="dxa"/>
          </w:tcPr>
          <w:p w14:paraId="0661330A" w14:textId="77777777"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14:paraId="59EFC8B8" w14:textId="77777777" w:rsidR="00AE33F6" w:rsidRDefault="00AE33F6" w:rsidP="00273AB3">
            <w:pPr>
              <w:rPr>
                <w:bCs/>
              </w:rPr>
            </w:pPr>
            <w:r w:rsidRPr="00AE33F6">
              <w:rPr>
                <w:bCs/>
              </w:rPr>
              <w:t>372 (ouverture)</w:t>
            </w:r>
          </w:p>
          <w:p w14:paraId="5EF41CA0" w14:textId="77777777"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14:paraId="7CCD532C" w14:textId="77777777" w:rsidTr="00AE33F6">
        <w:tc>
          <w:tcPr>
            <w:tcW w:w="1008" w:type="dxa"/>
          </w:tcPr>
          <w:p w14:paraId="1976D5B0" w14:textId="77777777" w:rsidR="00AE33F6" w:rsidRPr="00E75EF0" w:rsidRDefault="00AE33F6" w:rsidP="00E75EF0">
            <w:pPr>
              <w:jc w:val="both"/>
              <w:rPr>
                <w:b/>
                <w:bCs/>
              </w:rPr>
            </w:pPr>
            <w:r w:rsidRPr="00E75EF0">
              <w:t>R0230</w:t>
            </w:r>
          </w:p>
        </w:tc>
        <w:tc>
          <w:tcPr>
            <w:tcW w:w="4345" w:type="dxa"/>
          </w:tcPr>
          <w:p w14:paraId="7EF09082" w14:textId="77777777"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14:paraId="6DE4C7AE" w14:textId="77777777"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14:paraId="269271DA" w14:textId="77777777" w:rsidTr="00AE33F6">
        <w:tc>
          <w:tcPr>
            <w:tcW w:w="1008" w:type="dxa"/>
          </w:tcPr>
          <w:p w14:paraId="6BFCADA7" w14:textId="77777777" w:rsidR="00AE33F6" w:rsidRPr="00E75EF0" w:rsidRDefault="00AE33F6" w:rsidP="00E75EF0">
            <w:pPr>
              <w:jc w:val="both"/>
              <w:rPr>
                <w:b/>
                <w:bCs/>
              </w:rPr>
            </w:pPr>
            <w:r w:rsidRPr="00E75EF0">
              <w:t>R0240</w:t>
            </w:r>
          </w:p>
        </w:tc>
        <w:tc>
          <w:tcPr>
            <w:tcW w:w="4345" w:type="dxa"/>
          </w:tcPr>
          <w:p w14:paraId="579EC472" w14:textId="77777777" w:rsidR="00AE33F6" w:rsidRPr="00E75EF0" w:rsidRDefault="00AE33F6" w:rsidP="00273AB3">
            <w:pPr>
              <w:rPr>
                <w:b/>
                <w:bCs/>
              </w:rPr>
            </w:pPr>
            <w:r w:rsidRPr="00E75EF0">
              <w:t>Participation aux bénéfices incorporées exercice</w:t>
            </w:r>
          </w:p>
        </w:tc>
        <w:tc>
          <w:tcPr>
            <w:tcW w:w="3969" w:type="dxa"/>
            <w:noWrap/>
            <w:hideMark/>
          </w:tcPr>
          <w:p w14:paraId="00E32F19" w14:textId="77777777"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14:paraId="4309ADAE" w14:textId="77777777" w:rsidTr="00AE33F6">
        <w:tc>
          <w:tcPr>
            <w:tcW w:w="1008" w:type="dxa"/>
          </w:tcPr>
          <w:p w14:paraId="5B2692A2" w14:textId="77777777" w:rsidR="00AE33F6" w:rsidRPr="00E75EF0" w:rsidRDefault="00AE33F6" w:rsidP="00E75EF0">
            <w:pPr>
              <w:jc w:val="both"/>
              <w:rPr>
                <w:b/>
                <w:bCs/>
              </w:rPr>
            </w:pPr>
            <w:r w:rsidRPr="00E75EF0">
              <w:t>R0250</w:t>
            </w:r>
          </w:p>
        </w:tc>
        <w:tc>
          <w:tcPr>
            <w:tcW w:w="4345" w:type="dxa"/>
          </w:tcPr>
          <w:p w14:paraId="71D43F68" w14:textId="77777777" w:rsidR="00AE33F6" w:rsidRPr="00E75EF0" w:rsidRDefault="00AE33F6" w:rsidP="00273AB3">
            <w:pPr>
              <w:rPr>
                <w:b/>
                <w:bCs/>
              </w:rPr>
            </w:pPr>
            <w:r w:rsidRPr="00E75EF0">
              <w:t>Capitaux constitutifs de rente (sinistres)</w:t>
            </w:r>
          </w:p>
        </w:tc>
        <w:tc>
          <w:tcPr>
            <w:tcW w:w="3969" w:type="dxa"/>
            <w:noWrap/>
            <w:hideMark/>
          </w:tcPr>
          <w:p w14:paraId="7691662C" w14:textId="77777777" w:rsidR="00AE33F6" w:rsidRPr="00AE33F6" w:rsidRDefault="00AE33F6" w:rsidP="00273AB3">
            <w:pPr>
              <w:rPr>
                <w:bCs/>
              </w:rPr>
            </w:pPr>
            <w:r w:rsidRPr="00AE33F6">
              <w:rPr>
                <w:bCs/>
              </w:rPr>
              <w:t> </w:t>
            </w:r>
          </w:p>
        </w:tc>
      </w:tr>
      <w:tr w:rsidR="00AE33F6" w:rsidRPr="00E75EF0" w14:paraId="3532BCFD" w14:textId="77777777" w:rsidTr="00AE33F6">
        <w:tc>
          <w:tcPr>
            <w:tcW w:w="1008" w:type="dxa"/>
          </w:tcPr>
          <w:p w14:paraId="6558C440" w14:textId="77777777" w:rsidR="00AE33F6" w:rsidRPr="00E75EF0" w:rsidRDefault="00AE33F6" w:rsidP="00E75EF0">
            <w:pPr>
              <w:jc w:val="both"/>
              <w:rPr>
                <w:b/>
                <w:bCs/>
              </w:rPr>
            </w:pPr>
            <w:r w:rsidRPr="00E75EF0">
              <w:t>R0260</w:t>
            </w:r>
          </w:p>
        </w:tc>
        <w:tc>
          <w:tcPr>
            <w:tcW w:w="4345" w:type="dxa"/>
          </w:tcPr>
          <w:p w14:paraId="196DB580" w14:textId="77777777" w:rsidR="00AE33F6" w:rsidRPr="00E75EF0" w:rsidRDefault="00AE33F6" w:rsidP="00273AB3">
            <w:pPr>
              <w:rPr>
                <w:b/>
                <w:bCs/>
              </w:rPr>
            </w:pPr>
            <w:r w:rsidRPr="00E75EF0">
              <w:t>Capitaux constitutifs de rente (provisions de rentes)</w:t>
            </w:r>
          </w:p>
        </w:tc>
        <w:tc>
          <w:tcPr>
            <w:tcW w:w="3969" w:type="dxa"/>
            <w:noWrap/>
            <w:hideMark/>
          </w:tcPr>
          <w:p w14:paraId="20D8B8B5" w14:textId="77777777" w:rsidR="00AE33F6" w:rsidRPr="00AE33F6" w:rsidRDefault="00AE33F6" w:rsidP="00273AB3">
            <w:pPr>
              <w:rPr>
                <w:bCs/>
              </w:rPr>
            </w:pPr>
            <w:r w:rsidRPr="00AE33F6">
              <w:rPr>
                <w:bCs/>
              </w:rPr>
              <w:t> </w:t>
            </w:r>
          </w:p>
        </w:tc>
      </w:tr>
      <w:tr w:rsidR="00AE33F6" w:rsidRPr="00E75EF0" w14:paraId="2163F910" w14:textId="77777777" w:rsidTr="00AE33F6">
        <w:tc>
          <w:tcPr>
            <w:tcW w:w="1008" w:type="dxa"/>
          </w:tcPr>
          <w:p w14:paraId="76890974" w14:textId="77777777" w:rsidR="00AE33F6" w:rsidRPr="00E75EF0" w:rsidRDefault="00AE33F6" w:rsidP="00E75EF0">
            <w:pPr>
              <w:jc w:val="both"/>
              <w:rPr>
                <w:b/>
                <w:bCs/>
              </w:rPr>
            </w:pPr>
            <w:r w:rsidRPr="00E75EF0">
              <w:t> </w:t>
            </w:r>
          </w:p>
        </w:tc>
        <w:tc>
          <w:tcPr>
            <w:tcW w:w="4345" w:type="dxa"/>
          </w:tcPr>
          <w:p w14:paraId="023C954A" w14:textId="77777777" w:rsidR="00AE33F6" w:rsidRPr="00E75EF0" w:rsidRDefault="00AE33F6" w:rsidP="00273AB3">
            <w:pPr>
              <w:rPr>
                <w:b/>
                <w:bCs/>
              </w:rPr>
            </w:pPr>
            <w:r w:rsidRPr="001836D8">
              <w:rPr>
                <w:b/>
                <w:bCs/>
              </w:rPr>
              <w:t>Charges d'acquisition et gestion nettes</w:t>
            </w:r>
          </w:p>
        </w:tc>
        <w:tc>
          <w:tcPr>
            <w:tcW w:w="3969" w:type="dxa"/>
            <w:noWrap/>
            <w:hideMark/>
          </w:tcPr>
          <w:p w14:paraId="6937EBF5" w14:textId="77777777" w:rsidR="00AE33F6" w:rsidRPr="00AE33F6" w:rsidRDefault="00AE33F6" w:rsidP="00273AB3">
            <w:pPr>
              <w:rPr>
                <w:bCs/>
              </w:rPr>
            </w:pPr>
            <w:r w:rsidRPr="00AE33F6">
              <w:rPr>
                <w:bCs/>
              </w:rPr>
              <w:t> </w:t>
            </w:r>
          </w:p>
        </w:tc>
      </w:tr>
      <w:tr w:rsidR="00AE33F6" w:rsidRPr="00E75EF0" w14:paraId="6336AED3" w14:textId="77777777" w:rsidTr="00AE33F6">
        <w:tc>
          <w:tcPr>
            <w:tcW w:w="1008" w:type="dxa"/>
          </w:tcPr>
          <w:p w14:paraId="1356AA3D" w14:textId="77777777" w:rsidR="00AE33F6" w:rsidRPr="00E75EF0" w:rsidRDefault="00AE33F6" w:rsidP="00E75EF0">
            <w:pPr>
              <w:jc w:val="both"/>
              <w:rPr>
                <w:b/>
                <w:bCs/>
              </w:rPr>
            </w:pPr>
            <w:r w:rsidRPr="00E75EF0">
              <w:lastRenderedPageBreak/>
              <w:t>R0290</w:t>
            </w:r>
          </w:p>
        </w:tc>
        <w:tc>
          <w:tcPr>
            <w:tcW w:w="4345" w:type="dxa"/>
          </w:tcPr>
          <w:p w14:paraId="7ECDAE50" w14:textId="77777777" w:rsidR="00AE33F6" w:rsidRPr="00E75EF0" w:rsidRDefault="00AE33F6" w:rsidP="00273AB3">
            <w:pPr>
              <w:rPr>
                <w:b/>
                <w:bCs/>
              </w:rPr>
            </w:pPr>
            <w:r w:rsidRPr="00E75EF0">
              <w:t>Frais d'acquisition</w:t>
            </w:r>
          </w:p>
        </w:tc>
        <w:tc>
          <w:tcPr>
            <w:tcW w:w="3969" w:type="dxa"/>
            <w:noWrap/>
            <w:hideMark/>
          </w:tcPr>
          <w:p w14:paraId="33A53032" w14:textId="77777777" w:rsidR="00AE33F6" w:rsidRPr="00AE33F6" w:rsidRDefault="00AE33F6" w:rsidP="00273AB3">
            <w:pPr>
              <w:rPr>
                <w:bCs/>
              </w:rPr>
            </w:pPr>
            <w:r w:rsidRPr="00AE33F6">
              <w:rPr>
                <w:bCs/>
              </w:rPr>
              <w:t>6420</w:t>
            </w:r>
          </w:p>
        </w:tc>
      </w:tr>
      <w:tr w:rsidR="00AE33F6" w:rsidRPr="00E75EF0" w14:paraId="100B5289" w14:textId="77777777" w:rsidTr="00AE33F6">
        <w:tc>
          <w:tcPr>
            <w:tcW w:w="1008" w:type="dxa"/>
          </w:tcPr>
          <w:p w14:paraId="43DDCB7D" w14:textId="77777777" w:rsidR="00AE33F6" w:rsidRPr="00E75EF0" w:rsidRDefault="00AE33F6" w:rsidP="00E75EF0">
            <w:pPr>
              <w:jc w:val="both"/>
              <w:rPr>
                <w:b/>
                <w:bCs/>
              </w:rPr>
            </w:pPr>
            <w:r w:rsidRPr="00E75EF0">
              <w:t>R0300</w:t>
            </w:r>
          </w:p>
        </w:tc>
        <w:tc>
          <w:tcPr>
            <w:tcW w:w="4345" w:type="dxa"/>
          </w:tcPr>
          <w:p w14:paraId="2ED45766" w14:textId="77777777"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14:paraId="2329A77E" w14:textId="77777777" w:rsidR="00AE33F6" w:rsidRPr="00AE33F6" w:rsidRDefault="00AE33F6" w:rsidP="00273AB3">
            <w:pPr>
              <w:rPr>
                <w:bCs/>
              </w:rPr>
            </w:pPr>
            <w:r w:rsidRPr="00AE33F6">
              <w:rPr>
                <w:bCs/>
              </w:rPr>
              <w:t>6422</w:t>
            </w:r>
          </w:p>
        </w:tc>
      </w:tr>
      <w:tr w:rsidR="00AE33F6" w:rsidRPr="00E75EF0" w14:paraId="39AAC8FC" w14:textId="77777777" w:rsidTr="00AE33F6">
        <w:tc>
          <w:tcPr>
            <w:tcW w:w="1008" w:type="dxa"/>
          </w:tcPr>
          <w:p w14:paraId="1D6A095E" w14:textId="77777777" w:rsidR="00AE33F6" w:rsidRPr="00E75EF0" w:rsidRDefault="00AE33F6" w:rsidP="00E75EF0">
            <w:pPr>
              <w:jc w:val="both"/>
              <w:rPr>
                <w:b/>
                <w:bCs/>
              </w:rPr>
            </w:pPr>
            <w:r w:rsidRPr="00E75EF0">
              <w:t>R0310</w:t>
            </w:r>
          </w:p>
        </w:tc>
        <w:tc>
          <w:tcPr>
            <w:tcW w:w="4345" w:type="dxa"/>
          </w:tcPr>
          <w:p w14:paraId="07F62C73" w14:textId="77777777"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14:paraId="0A13EE54" w14:textId="77777777" w:rsidR="00AE33F6" w:rsidRPr="00AE33F6" w:rsidRDefault="00AE33F6" w:rsidP="00273AB3">
            <w:pPr>
              <w:rPr>
                <w:bCs/>
              </w:rPr>
            </w:pPr>
            <w:r w:rsidRPr="00AE33F6">
              <w:rPr>
                <w:bCs/>
              </w:rPr>
              <w:t>645 moins 722/ 742</w:t>
            </w:r>
          </w:p>
        </w:tc>
      </w:tr>
      <w:tr w:rsidR="00AE33F6" w:rsidRPr="00E75EF0" w14:paraId="521F3358" w14:textId="77777777" w:rsidTr="00AE33F6">
        <w:tc>
          <w:tcPr>
            <w:tcW w:w="1008" w:type="dxa"/>
          </w:tcPr>
          <w:p w14:paraId="67ED356D" w14:textId="77777777" w:rsidR="00AE33F6" w:rsidRPr="00E75EF0" w:rsidRDefault="00AE33F6" w:rsidP="00E75EF0">
            <w:pPr>
              <w:jc w:val="both"/>
              <w:rPr>
                <w:b/>
                <w:bCs/>
              </w:rPr>
            </w:pPr>
            <w:r w:rsidRPr="00E75EF0">
              <w:t>R0320</w:t>
            </w:r>
          </w:p>
        </w:tc>
        <w:tc>
          <w:tcPr>
            <w:tcW w:w="4345" w:type="dxa"/>
          </w:tcPr>
          <w:p w14:paraId="12277430" w14:textId="77777777" w:rsidR="00AE33F6" w:rsidRPr="00E75EF0" w:rsidRDefault="00AE33F6" w:rsidP="00273AB3">
            <w:pPr>
              <w:rPr>
                <w:b/>
                <w:bCs/>
              </w:rPr>
            </w:pPr>
            <w:r w:rsidRPr="00E75EF0">
              <w:t>Subventions d'exploitation reçues</w:t>
            </w:r>
          </w:p>
        </w:tc>
        <w:tc>
          <w:tcPr>
            <w:tcW w:w="3969" w:type="dxa"/>
            <w:noWrap/>
            <w:hideMark/>
          </w:tcPr>
          <w:p w14:paraId="0EA103E5" w14:textId="77777777" w:rsidR="00AE33F6" w:rsidRPr="00AE33F6" w:rsidRDefault="00AE33F6" w:rsidP="00273AB3">
            <w:pPr>
              <w:rPr>
                <w:bCs/>
              </w:rPr>
            </w:pPr>
            <w:r w:rsidRPr="00AE33F6">
              <w:rPr>
                <w:bCs/>
              </w:rPr>
              <w:t>732</w:t>
            </w:r>
          </w:p>
        </w:tc>
      </w:tr>
      <w:tr w:rsidR="00AE33F6" w:rsidRPr="00E75EF0" w14:paraId="31458AE8" w14:textId="77777777" w:rsidTr="00AE33F6">
        <w:tc>
          <w:tcPr>
            <w:tcW w:w="1008" w:type="dxa"/>
          </w:tcPr>
          <w:p w14:paraId="120197EE" w14:textId="77777777" w:rsidR="00AE33F6" w:rsidRPr="00E75EF0" w:rsidRDefault="00AE33F6" w:rsidP="00E75EF0">
            <w:pPr>
              <w:jc w:val="both"/>
              <w:rPr>
                <w:b/>
                <w:bCs/>
              </w:rPr>
            </w:pPr>
            <w:r w:rsidRPr="00E75EF0">
              <w:t> </w:t>
            </w:r>
          </w:p>
        </w:tc>
        <w:tc>
          <w:tcPr>
            <w:tcW w:w="4345" w:type="dxa"/>
          </w:tcPr>
          <w:p w14:paraId="622E3A95" w14:textId="77777777" w:rsidR="00AE33F6" w:rsidRPr="00E75EF0" w:rsidRDefault="00AE33F6" w:rsidP="00273AB3">
            <w:pPr>
              <w:rPr>
                <w:b/>
                <w:bCs/>
              </w:rPr>
            </w:pPr>
            <w:r w:rsidRPr="001836D8">
              <w:rPr>
                <w:b/>
                <w:bCs/>
              </w:rPr>
              <w:t>Solde financier</w:t>
            </w:r>
          </w:p>
        </w:tc>
        <w:tc>
          <w:tcPr>
            <w:tcW w:w="3969" w:type="dxa"/>
            <w:noWrap/>
            <w:hideMark/>
          </w:tcPr>
          <w:p w14:paraId="228A5E04" w14:textId="77777777" w:rsidR="00AE33F6" w:rsidRPr="00AE33F6" w:rsidRDefault="00AE33F6" w:rsidP="00273AB3">
            <w:pPr>
              <w:rPr>
                <w:bCs/>
              </w:rPr>
            </w:pPr>
            <w:r w:rsidRPr="00AE33F6">
              <w:rPr>
                <w:bCs/>
              </w:rPr>
              <w:t> </w:t>
            </w:r>
          </w:p>
        </w:tc>
      </w:tr>
      <w:tr w:rsidR="00AE33F6" w:rsidRPr="00E75EF0" w14:paraId="39121B15" w14:textId="77777777" w:rsidTr="00AE33F6">
        <w:tc>
          <w:tcPr>
            <w:tcW w:w="1008" w:type="dxa"/>
          </w:tcPr>
          <w:p w14:paraId="53EEBCBF" w14:textId="77777777" w:rsidR="00AE33F6" w:rsidRPr="00E75EF0" w:rsidRDefault="00AE33F6" w:rsidP="00E75EF0">
            <w:pPr>
              <w:jc w:val="both"/>
              <w:rPr>
                <w:b/>
                <w:bCs/>
              </w:rPr>
            </w:pPr>
            <w:r w:rsidRPr="00E75EF0">
              <w:t>R0340</w:t>
            </w:r>
          </w:p>
        </w:tc>
        <w:tc>
          <w:tcPr>
            <w:tcW w:w="4345" w:type="dxa"/>
          </w:tcPr>
          <w:p w14:paraId="08CBDCC2" w14:textId="77777777" w:rsidR="00AE33F6" w:rsidRPr="00E75EF0" w:rsidRDefault="00AE33F6" w:rsidP="00273AB3">
            <w:pPr>
              <w:rPr>
                <w:b/>
                <w:bCs/>
              </w:rPr>
            </w:pPr>
            <w:r w:rsidRPr="00E75EF0">
              <w:t>Produits des placements alloues</w:t>
            </w:r>
          </w:p>
        </w:tc>
        <w:tc>
          <w:tcPr>
            <w:tcW w:w="3969" w:type="dxa"/>
            <w:noWrap/>
            <w:hideMark/>
          </w:tcPr>
          <w:p w14:paraId="0FE0AB23" w14:textId="77777777" w:rsidR="00AE33F6" w:rsidRPr="00AE33F6" w:rsidRDefault="00AE33F6" w:rsidP="00273AB3">
            <w:pPr>
              <w:rPr>
                <w:bCs/>
              </w:rPr>
            </w:pPr>
            <w:r w:rsidRPr="00AE33F6">
              <w:rPr>
                <w:bCs/>
              </w:rPr>
              <w:t>7920</w:t>
            </w:r>
          </w:p>
        </w:tc>
      </w:tr>
      <w:tr w:rsidR="00273AB3" w:rsidRPr="00E75EF0" w14:paraId="3E8E1B69" w14:textId="77777777" w:rsidTr="00273AB3">
        <w:tc>
          <w:tcPr>
            <w:tcW w:w="1008" w:type="dxa"/>
          </w:tcPr>
          <w:p w14:paraId="06A5C568" w14:textId="77777777" w:rsidR="00273AB3" w:rsidRPr="00E75EF0" w:rsidRDefault="00273AB3" w:rsidP="00E75EF0">
            <w:pPr>
              <w:jc w:val="both"/>
              <w:rPr>
                <w:b/>
                <w:bCs/>
              </w:rPr>
            </w:pPr>
            <w:r w:rsidRPr="00E75EF0">
              <w:t>R0350</w:t>
            </w:r>
          </w:p>
        </w:tc>
        <w:tc>
          <w:tcPr>
            <w:tcW w:w="4345" w:type="dxa"/>
          </w:tcPr>
          <w:p w14:paraId="2092D2EB" w14:textId="77777777"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14:paraId="3BB23453" w14:textId="77777777" w:rsidR="00273AB3" w:rsidRPr="00AE33F6" w:rsidRDefault="00273AB3" w:rsidP="00273AB3">
            <w:pPr>
              <w:rPr>
                <w:bCs/>
              </w:rPr>
            </w:pPr>
            <w:r>
              <w:rPr>
                <w:bCs/>
              </w:rPr>
              <w:t>Détail de la ligne R0340</w:t>
            </w:r>
          </w:p>
        </w:tc>
      </w:tr>
      <w:tr w:rsidR="00273AB3" w:rsidRPr="00E75EF0" w14:paraId="09DB496E" w14:textId="77777777" w:rsidTr="00AE33F6">
        <w:tc>
          <w:tcPr>
            <w:tcW w:w="1008" w:type="dxa"/>
          </w:tcPr>
          <w:p w14:paraId="6CBE5B04" w14:textId="77777777" w:rsidR="00273AB3" w:rsidRPr="00E75EF0" w:rsidRDefault="00273AB3" w:rsidP="00E75EF0">
            <w:pPr>
              <w:jc w:val="both"/>
              <w:rPr>
                <w:b/>
                <w:bCs/>
              </w:rPr>
            </w:pPr>
            <w:r w:rsidRPr="00E75EF0">
              <w:t>R0360</w:t>
            </w:r>
          </w:p>
        </w:tc>
        <w:tc>
          <w:tcPr>
            <w:tcW w:w="4345" w:type="dxa"/>
          </w:tcPr>
          <w:p w14:paraId="5DB69A6B" w14:textId="77777777" w:rsidR="00273AB3" w:rsidRPr="00273AB3" w:rsidRDefault="00273AB3" w:rsidP="00273AB3">
            <w:pPr>
              <w:ind w:left="284"/>
            </w:pPr>
            <w:r w:rsidRPr="00E75EF0">
              <w:t>Dont profits et pertes provenant de la réalisation de placements</w:t>
            </w:r>
          </w:p>
        </w:tc>
        <w:tc>
          <w:tcPr>
            <w:tcW w:w="3969" w:type="dxa"/>
            <w:vMerge/>
            <w:noWrap/>
            <w:hideMark/>
          </w:tcPr>
          <w:p w14:paraId="414EDF5A" w14:textId="77777777" w:rsidR="00273AB3" w:rsidRPr="00AE33F6" w:rsidRDefault="00273AB3" w:rsidP="00273AB3">
            <w:pPr>
              <w:rPr>
                <w:bCs/>
              </w:rPr>
            </w:pPr>
          </w:p>
        </w:tc>
      </w:tr>
      <w:tr w:rsidR="00273AB3" w:rsidRPr="00E75EF0" w14:paraId="29F9A637" w14:textId="77777777" w:rsidTr="00AE33F6">
        <w:tc>
          <w:tcPr>
            <w:tcW w:w="1008" w:type="dxa"/>
          </w:tcPr>
          <w:p w14:paraId="3C9CAA3F" w14:textId="77777777" w:rsidR="00273AB3" w:rsidRPr="00E75EF0" w:rsidRDefault="00273AB3" w:rsidP="00E75EF0">
            <w:pPr>
              <w:jc w:val="both"/>
              <w:rPr>
                <w:b/>
                <w:bCs/>
              </w:rPr>
            </w:pPr>
            <w:r w:rsidRPr="00E75EF0">
              <w:t>R0370</w:t>
            </w:r>
          </w:p>
        </w:tc>
        <w:tc>
          <w:tcPr>
            <w:tcW w:w="4345" w:type="dxa"/>
          </w:tcPr>
          <w:p w14:paraId="613C0FF2" w14:textId="77777777" w:rsidR="00273AB3" w:rsidRPr="00273AB3" w:rsidRDefault="00273AB3" w:rsidP="00273AB3">
            <w:pPr>
              <w:ind w:left="284"/>
            </w:pPr>
            <w:r w:rsidRPr="00E75EF0">
              <w:t>Dont charges des placements alloues</w:t>
            </w:r>
          </w:p>
        </w:tc>
        <w:tc>
          <w:tcPr>
            <w:tcW w:w="3969" w:type="dxa"/>
            <w:vMerge/>
            <w:noWrap/>
            <w:hideMark/>
          </w:tcPr>
          <w:p w14:paraId="583CA7AE" w14:textId="77777777" w:rsidR="00273AB3" w:rsidRPr="00AE33F6" w:rsidRDefault="00273AB3" w:rsidP="00273AB3">
            <w:pPr>
              <w:rPr>
                <w:bCs/>
              </w:rPr>
            </w:pPr>
          </w:p>
        </w:tc>
      </w:tr>
      <w:tr w:rsidR="00273AB3" w:rsidRPr="00E75EF0" w14:paraId="7625AD0C" w14:textId="77777777" w:rsidTr="00AE33F6">
        <w:tc>
          <w:tcPr>
            <w:tcW w:w="1008" w:type="dxa"/>
          </w:tcPr>
          <w:p w14:paraId="696A43F3" w14:textId="77777777" w:rsidR="00273AB3" w:rsidRPr="00E75EF0" w:rsidRDefault="00273AB3" w:rsidP="00E75EF0">
            <w:pPr>
              <w:jc w:val="both"/>
              <w:rPr>
                <w:b/>
                <w:bCs/>
              </w:rPr>
            </w:pPr>
            <w:r w:rsidRPr="00E75EF0">
              <w:t>R0380</w:t>
            </w:r>
          </w:p>
        </w:tc>
        <w:tc>
          <w:tcPr>
            <w:tcW w:w="4345" w:type="dxa"/>
          </w:tcPr>
          <w:p w14:paraId="2CBDB56B" w14:textId="77777777" w:rsidR="00273AB3" w:rsidRPr="00273AB3" w:rsidRDefault="00273AB3" w:rsidP="00273AB3">
            <w:pPr>
              <w:ind w:left="284"/>
            </w:pPr>
            <w:r w:rsidRPr="00E75EF0">
              <w:t xml:space="preserve">Dont frais externes et internes de </w:t>
            </w:r>
            <w:proofErr w:type="gramStart"/>
            <w:r w:rsidRPr="00E75EF0">
              <w:t>gestion  alloues</w:t>
            </w:r>
            <w:proofErr w:type="gramEnd"/>
          </w:p>
        </w:tc>
        <w:tc>
          <w:tcPr>
            <w:tcW w:w="3969" w:type="dxa"/>
            <w:vMerge/>
            <w:noWrap/>
            <w:hideMark/>
          </w:tcPr>
          <w:p w14:paraId="04E5922E" w14:textId="77777777" w:rsidR="00273AB3" w:rsidRPr="00AE33F6" w:rsidRDefault="00273AB3" w:rsidP="00273AB3">
            <w:pPr>
              <w:rPr>
                <w:bCs/>
              </w:rPr>
            </w:pPr>
          </w:p>
        </w:tc>
      </w:tr>
      <w:tr w:rsidR="00AE33F6" w:rsidRPr="00E75EF0" w14:paraId="46AF6E48" w14:textId="77777777" w:rsidTr="00AE33F6">
        <w:tc>
          <w:tcPr>
            <w:tcW w:w="1008" w:type="dxa"/>
          </w:tcPr>
          <w:p w14:paraId="1E6CAA5C" w14:textId="77777777" w:rsidR="00AE33F6" w:rsidRPr="00E75EF0" w:rsidRDefault="00AE33F6" w:rsidP="00E75EF0">
            <w:pPr>
              <w:jc w:val="both"/>
              <w:rPr>
                <w:b/>
                <w:bCs/>
              </w:rPr>
            </w:pPr>
            <w:r w:rsidRPr="00E75EF0">
              <w:t> </w:t>
            </w:r>
          </w:p>
        </w:tc>
        <w:tc>
          <w:tcPr>
            <w:tcW w:w="4345" w:type="dxa"/>
          </w:tcPr>
          <w:p w14:paraId="49D04EC8" w14:textId="77777777" w:rsidR="00AE33F6" w:rsidRPr="00E75EF0" w:rsidRDefault="00AE33F6" w:rsidP="00273AB3">
            <w:pPr>
              <w:rPr>
                <w:b/>
                <w:bCs/>
              </w:rPr>
            </w:pPr>
            <w:r w:rsidRPr="001836D8">
              <w:rPr>
                <w:b/>
                <w:bCs/>
              </w:rPr>
              <w:t>Participation aux résultats</w:t>
            </w:r>
          </w:p>
        </w:tc>
        <w:tc>
          <w:tcPr>
            <w:tcW w:w="3969" w:type="dxa"/>
            <w:noWrap/>
            <w:hideMark/>
          </w:tcPr>
          <w:p w14:paraId="576B33CF" w14:textId="77777777" w:rsidR="00AE33F6" w:rsidRPr="00AE33F6" w:rsidRDefault="00AE33F6" w:rsidP="00273AB3">
            <w:pPr>
              <w:rPr>
                <w:bCs/>
              </w:rPr>
            </w:pPr>
            <w:r w:rsidRPr="00AE33F6">
              <w:rPr>
                <w:bCs/>
              </w:rPr>
              <w:t> </w:t>
            </w:r>
          </w:p>
        </w:tc>
      </w:tr>
      <w:tr w:rsidR="00AE33F6" w:rsidRPr="00E75EF0" w14:paraId="76F12D73" w14:textId="77777777" w:rsidTr="00AE33F6">
        <w:tc>
          <w:tcPr>
            <w:tcW w:w="1008" w:type="dxa"/>
          </w:tcPr>
          <w:p w14:paraId="53269114" w14:textId="77777777" w:rsidR="00AE33F6" w:rsidRPr="00E75EF0" w:rsidRDefault="00AE33F6" w:rsidP="00E75EF0">
            <w:pPr>
              <w:jc w:val="both"/>
              <w:rPr>
                <w:b/>
                <w:bCs/>
              </w:rPr>
            </w:pPr>
            <w:r w:rsidRPr="00E75EF0">
              <w:t>R0400</w:t>
            </w:r>
          </w:p>
        </w:tc>
        <w:tc>
          <w:tcPr>
            <w:tcW w:w="4345" w:type="dxa"/>
          </w:tcPr>
          <w:p w14:paraId="09988CB4" w14:textId="77777777"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14:paraId="3C5A801A" w14:textId="77777777" w:rsidR="00AE33F6" w:rsidRPr="00AE33F6" w:rsidRDefault="00AE33F6" w:rsidP="00C571F0">
            <w:pPr>
              <w:rPr>
                <w:bCs/>
              </w:rPr>
            </w:pPr>
            <w:r w:rsidRPr="00AE33F6">
              <w:rPr>
                <w:bCs/>
              </w:rPr>
              <w:t>6320</w:t>
            </w:r>
            <w:r w:rsidR="00C571F0">
              <w:rPr>
                <w:bCs/>
              </w:rPr>
              <w:t xml:space="preserve">, </w:t>
            </w:r>
            <w:r w:rsidRPr="00AE33F6">
              <w:rPr>
                <w:bCs/>
              </w:rPr>
              <w:t>6321 moins s</w:t>
            </w:r>
            <w:r w:rsidR="00C571F0">
              <w:rPr>
                <w:bCs/>
              </w:rPr>
              <w:t>ou</w:t>
            </w:r>
            <w:r w:rsidRPr="00AE33F6">
              <w:rPr>
                <w:bCs/>
              </w:rPr>
              <w:t>s</w:t>
            </w:r>
            <w:r w:rsidR="00C571F0">
              <w:rPr>
                <w:bCs/>
              </w:rPr>
              <w:t>-</w:t>
            </w:r>
            <w:r w:rsidRPr="00AE33F6">
              <w:rPr>
                <w:bCs/>
              </w:rPr>
              <w:t xml:space="preserve">comptes </w:t>
            </w:r>
            <w:r w:rsidR="00C571F0">
              <w:rPr>
                <w:bCs/>
              </w:rPr>
              <w:t xml:space="preserve">correspondants du </w:t>
            </w:r>
            <w:r w:rsidRPr="00AE33F6">
              <w:rPr>
                <w:bCs/>
              </w:rPr>
              <w:t>6392</w:t>
            </w:r>
          </w:p>
        </w:tc>
      </w:tr>
      <w:tr w:rsidR="00AE33F6" w:rsidRPr="00E75EF0" w14:paraId="07D71EA1" w14:textId="77777777" w:rsidTr="00AE33F6">
        <w:tc>
          <w:tcPr>
            <w:tcW w:w="1008" w:type="dxa"/>
          </w:tcPr>
          <w:p w14:paraId="1D6983F9" w14:textId="77777777" w:rsidR="00AE33F6" w:rsidRPr="00E75EF0" w:rsidRDefault="00AE33F6" w:rsidP="00E75EF0">
            <w:pPr>
              <w:jc w:val="both"/>
              <w:rPr>
                <w:b/>
                <w:bCs/>
              </w:rPr>
            </w:pPr>
            <w:r w:rsidRPr="00E75EF0">
              <w:t>R0410</w:t>
            </w:r>
          </w:p>
        </w:tc>
        <w:tc>
          <w:tcPr>
            <w:tcW w:w="4345" w:type="dxa"/>
          </w:tcPr>
          <w:p w14:paraId="73F8B036" w14:textId="77777777" w:rsidR="00AE33F6" w:rsidRPr="00E75EF0" w:rsidRDefault="00AE33F6" w:rsidP="00273AB3">
            <w:pPr>
              <w:rPr>
                <w:b/>
                <w:bCs/>
              </w:rPr>
            </w:pPr>
            <w:r w:rsidRPr="00E75EF0">
              <w:t>Participation aux bénéfices directement incorporée</w:t>
            </w:r>
          </w:p>
        </w:tc>
        <w:tc>
          <w:tcPr>
            <w:tcW w:w="3969" w:type="dxa"/>
            <w:hideMark/>
          </w:tcPr>
          <w:p w14:paraId="268CEFC5" w14:textId="77777777"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14:paraId="076E3431" w14:textId="77777777" w:rsidTr="00AE33F6">
        <w:tc>
          <w:tcPr>
            <w:tcW w:w="1008" w:type="dxa"/>
          </w:tcPr>
          <w:p w14:paraId="62BEB398" w14:textId="77777777" w:rsidR="00AE33F6" w:rsidRPr="00E75EF0" w:rsidRDefault="00AE33F6" w:rsidP="00E75EF0">
            <w:pPr>
              <w:jc w:val="both"/>
              <w:rPr>
                <w:b/>
                <w:bCs/>
              </w:rPr>
            </w:pPr>
            <w:r w:rsidRPr="00E75EF0">
              <w:t>R0420</w:t>
            </w:r>
          </w:p>
        </w:tc>
        <w:tc>
          <w:tcPr>
            <w:tcW w:w="4345" w:type="dxa"/>
          </w:tcPr>
          <w:p w14:paraId="48FCB565" w14:textId="77777777"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14:paraId="21C7C21A" w14:textId="77777777" w:rsidR="00AE33F6" w:rsidRPr="00AE33F6" w:rsidRDefault="00AE33F6" w:rsidP="00273AB3">
            <w:pPr>
              <w:rPr>
                <w:bCs/>
              </w:rPr>
            </w:pPr>
            <w:r w:rsidRPr="00AE33F6">
              <w:rPr>
                <w:bCs/>
              </w:rPr>
              <w:t>6326</w:t>
            </w:r>
          </w:p>
        </w:tc>
      </w:tr>
      <w:tr w:rsidR="00AE33F6" w:rsidRPr="00E75EF0" w14:paraId="6D443D34" w14:textId="77777777" w:rsidTr="00AE33F6">
        <w:tc>
          <w:tcPr>
            <w:tcW w:w="1008" w:type="dxa"/>
          </w:tcPr>
          <w:p w14:paraId="29D4FFFD" w14:textId="77777777" w:rsidR="00AE33F6" w:rsidRPr="00E75EF0" w:rsidRDefault="00AE33F6" w:rsidP="00E75EF0">
            <w:pPr>
              <w:jc w:val="both"/>
              <w:rPr>
                <w:b/>
                <w:bCs/>
              </w:rPr>
            </w:pPr>
            <w:r w:rsidRPr="00E75EF0">
              <w:t> </w:t>
            </w:r>
          </w:p>
        </w:tc>
        <w:tc>
          <w:tcPr>
            <w:tcW w:w="4345" w:type="dxa"/>
          </w:tcPr>
          <w:p w14:paraId="6B6D4B9F" w14:textId="77777777" w:rsidR="00AE33F6" w:rsidRPr="00E75EF0" w:rsidRDefault="00AE33F6" w:rsidP="00273AB3">
            <w:pPr>
              <w:rPr>
                <w:b/>
                <w:bCs/>
              </w:rPr>
            </w:pPr>
            <w:r w:rsidRPr="001836D8">
              <w:rPr>
                <w:b/>
                <w:bCs/>
              </w:rPr>
              <w:t>Solde de réassurance</w:t>
            </w:r>
          </w:p>
        </w:tc>
        <w:tc>
          <w:tcPr>
            <w:tcW w:w="3969" w:type="dxa"/>
            <w:hideMark/>
          </w:tcPr>
          <w:p w14:paraId="5AFB143D" w14:textId="77777777" w:rsidR="00AE33F6" w:rsidRPr="00AE33F6" w:rsidRDefault="00AE33F6" w:rsidP="00273AB3">
            <w:pPr>
              <w:rPr>
                <w:bCs/>
              </w:rPr>
            </w:pPr>
            <w:r w:rsidRPr="00AE33F6">
              <w:rPr>
                <w:bCs/>
              </w:rPr>
              <w:t> </w:t>
            </w:r>
          </w:p>
        </w:tc>
      </w:tr>
      <w:tr w:rsidR="00AE33F6" w:rsidRPr="00E75EF0" w14:paraId="3FF60CBC" w14:textId="77777777" w:rsidTr="00AE33F6">
        <w:tc>
          <w:tcPr>
            <w:tcW w:w="1008" w:type="dxa"/>
          </w:tcPr>
          <w:p w14:paraId="6DECD3F2" w14:textId="77777777" w:rsidR="00AE33F6" w:rsidRPr="00E75EF0" w:rsidRDefault="00AE33F6" w:rsidP="00E75EF0">
            <w:pPr>
              <w:jc w:val="both"/>
              <w:rPr>
                <w:b/>
                <w:bCs/>
              </w:rPr>
            </w:pPr>
            <w:r w:rsidRPr="00E75EF0">
              <w:t>R0440</w:t>
            </w:r>
          </w:p>
        </w:tc>
        <w:tc>
          <w:tcPr>
            <w:tcW w:w="4345" w:type="dxa"/>
          </w:tcPr>
          <w:p w14:paraId="318BE606" w14:textId="77777777" w:rsidR="00AE33F6" w:rsidRPr="00E75EF0" w:rsidRDefault="00AE33F6" w:rsidP="00273AB3">
            <w:pPr>
              <w:rPr>
                <w:b/>
                <w:bCs/>
              </w:rPr>
            </w:pPr>
            <w:r w:rsidRPr="00E75EF0">
              <w:t>Primes cédées aux réassureurs</w:t>
            </w:r>
          </w:p>
        </w:tc>
        <w:tc>
          <w:tcPr>
            <w:tcW w:w="3969" w:type="dxa"/>
            <w:hideMark/>
          </w:tcPr>
          <w:p w14:paraId="5F043870" w14:textId="77777777" w:rsidR="00AE33F6" w:rsidRPr="00AE33F6" w:rsidRDefault="00AE33F6" w:rsidP="00C571F0">
            <w:pPr>
              <w:rPr>
                <w:bCs/>
              </w:rPr>
            </w:pPr>
            <w:r w:rsidRPr="00AE33F6">
              <w:rPr>
                <w:bCs/>
              </w:rPr>
              <w:t xml:space="preserve">7082 moins sous-compte du </w:t>
            </w:r>
            <w:r w:rsidRPr="00AE33F6">
              <w:rPr>
                <w:bCs/>
              </w:rPr>
              <w:br/>
              <w:t>compte 6392 corresp</w:t>
            </w:r>
            <w:r w:rsidR="00C571F0">
              <w:rPr>
                <w:bCs/>
              </w:rPr>
              <w:t>ondant</w:t>
            </w:r>
            <w:r w:rsidRPr="00AE33F6">
              <w:rPr>
                <w:bCs/>
              </w:rPr>
              <w:t xml:space="preserve"> au compte 63297</w:t>
            </w:r>
          </w:p>
        </w:tc>
      </w:tr>
      <w:tr w:rsidR="00AE33F6" w:rsidRPr="00E75EF0" w14:paraId="56FE9694" w14:textId="77777777" w:rsidTr="00AE33F6">
        <w:tc>
          <w:tcPr>
            <w:tcW w:w="1008" w:type="dxa"/>
          </w:tcPr>
          <w:p w14:paraId="5D535F4A" w14:textId="77777777" w:rsidR="00AE33F6" w:rsidRPr="00E75EF0" w:rsidRDefault="00AE33F6" w:rsidP="00E75EF0">
            <w:pPr>
              <w:jc w:val="both"/>
              <w:rPr>
                <w:b/>
                <w:bCs/>
              </w:rPr>
            </w:pPr>
            <w:r w:rsidRPr="00E75EF0">
              <w:t>R0450</w:t>
            </w:r>
          </w:p>
        </w:tc>
        <w:tc>
          <w:tcPr>
            <w:tcW w:w="4345" w:type="dxa"/>
          </w:tcPr>
          <w:p w14:paraId="627B6F4D"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14:paraId="3469B983" w14:textId="77777777" w:rsidR="00AE33F6" w:rsidRPr="00AE33F6" w:rsidRDefault="00AE33F6" w:rsidP="00273AB3">
            <w:pPr>
              <w:rPr>
                <w:bCs/>
              </w:rPr>
            </w:pPr>
            <w:r w:rsidRPr="00AE33F6">
              <w:rPr>
                <w:bCs/>
              </w:rPr>
              <w:t>6092 sauf sous-compte correspondant au compte 6024</w:t>
            </w:r>
          </w:p>
        </w:tc>
      </w:tr>
      <w:tr w:rsidR="00AE33F6" w:rsidRPr="00E75EF0" w14:paraId="453C5C33" w14:textId="77777777" w:rsidTr="00AE33F6">
        <w:tc>
          <w:tcPr>
            <w:tcW w:w="1008" w:type="dxa"/>
          </w:tcPr>
          <w:p w14:paraId="7FE38A3F" w14:textId="77777777" w:rsidR="00AE33F6" w:rsidRPr="00E75EF0" w:rsidRDefault="00AE33F6" w:rsidP="00E75EF0">
            <w:pPr>
              <w:jc w:val="both"/>
              <w:rPr>
                <w:b/>
                <w:bCs/>
              </w:rPr>
            </w:pPr>
            <w:r w:rsidRPr="00E75EF0">
              <w:t>R0460</w:t>
            </w:r>
          </w:p>
        </w:tc>
        <w:tc>
          <w:tcPr>
            <w:tcW w:w="4345" w:type="dxa"/>
          </w:tcPr>
          <w:p w14:paraId="573B94F6"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14:paraId="23CE87CC" w14:textId="77777777" w:rsidR="00AE33F6" w:rsidRPr="00AE33F6" w:rsidRDefault="00AE33F6" w:rsidP="00273AB3">
            <w:pPr>
              <w:rPr>
                <w:bCs/>
              </w:rPr>
            </w:pPr>
            <w:r w:rsidRPr="00AE33F6">
              <w:rPr>
                <w:bCs/>
              </w:rPr>
              <w:t xml:space="preserve"> 39 sauf 395 (clôture)</w:t>
            </w:r>
          </w:p>
        </w:tc>
      </w:tr>
      <w:tr w:rsidR="00AE33F6" w:rsidRPr="00E75EF0" w14:paraId="733F3A5E" w14:textId="77777777" w:rsidTr="00AE33F6">
        <w:tc>
          <w:tcPr>
            <w:tcW w:w="1008" w:type="dxa"/>
          </w:tcPr>
          <w:p w14:paraId="37A9E81F" w14:textId="77777777" w:rsidR="00AE33F6" w:rsidRPr="00E75EF0" w:rsidRDefault="00AE33F6" w:rsidP="00E75EF0">
            <w:pPr>
              <w:jc w:val="both"/>
              <w:rPr>
                <w:b/>
                <w:bCs/>
              </w:rPr>
            </w:pPr>
            <w:r w:rsidRPr="00E75EF0">
              <w:t>R0470</w:t>
            </w:r>
          </w:p>
        </w:tc>
        <w:tc>
          <w:tcPr>
            <w:tcW w:w="4345" w:type="dxa"/>
          </w:tcPr>
          <w:p w14:paraId="0C3AADB4"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14:paraId="42268DF5" w14:textId="77777777" w:rsidR="00AE33F6" w:rsidRDefault="00AE33F6" w:rsidP="00273AB3">
            <w:pPr>
              <w:rPr>
                <w:bCs/>
              </w:rPr>
            </w:pPr>
            <w:r w:rsidRPr="00AE33F6">
              <w:rPr>
                <w:bCs/>
              </w:rPr>
              <w:t xml:space="preserve"> 39 sauf 395 (ouverture)</w:t>
            </w:r>
          </w:p>
          <w:p w14:paraId="5C20D95A" w14:textId="77777777"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14:paraId="4F718B9B" w14:textId="77777777" w:rsidTr="00AE33F6">
        <w:tc>
          <w:tcPr>
            <w:tcW w:w="1008" w:type="dxa"/>
          </w:tcPr>
          <w:p w14:paraId="5BAF1ED5" w14:textId="77777777" w:rsidR="00AE33F6" w:rsidRPr="00E75EF0" w:rsidRDefault="00AE33F6" w:rsidP="00E75EF0">
            <w:pPr>
              <w:jc w:val="both"/>
              <w:rPr>
                <w:b/>
                <w:bCs/>
              </w:rPr>
            </w:pPr>
            <w:r w:rsidRPr="00E75EF0">
              <w:t>R0490</w:t>
            </w:r>
          </w:p>
        </w:tc>
        <w:tc>
          <w:tcPr>
            <w:tcW w:w="4345" w:type="dxa"/>
          </w:tcPr>
          <w:p w14:paraId="683EC6CA" w14:textId="77777777"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w:t>
            </w:r>
            <w:proofErr w:type="gramStart"/>
            <w:r w:rsidRPr="00E75EF0">
              <w:t xml:space="preserve">dans </w:t>
            </w:r>
            <w:r w:rsidR="00112002">
              <w:t xml:space="preserve"> résultat</w:t>
            </w:r>
            <w:proofErr w:type="gramEnd"/>
          </w:p>
        </w:tc>
        <w:tc>
          <w:tcPr>
            <w:tcW w:w="3969" w:type="dxa"/>
            <w:hideMark/>
          </w:tcPr>
          <w:p w14:paraId="4B5D256C" w14:textId="77777777" w:rsidR="00AE33F6" w:rsidRPr="00AE33F6" w:rsidRDefault="00112002" w:rsidP="00112002">
            <w:pPr>
              <w:rPr>
                <w:bCs/>
              </w:rPr>
            </w:pPr>
            <w:r>
              <w:rPr>
                <w:bCs/>
              </w:rPr>
              <w:t>S</w:t>
            </w:r>
            <w:r w:rsidRPr="00AE33F6">
              <w:rPr>
                <w:bCs/>
              </w:rPr>
              <w:t xml:space="preserve">ous-comptes des 6092, 6192 et 62912 </w:t>
            </w:r>
            <w:proofErr w:type="gramStart"/>
            <w:r w:rsidRPr="00AE33F6">
              <w:rPr>
                <w:bCs/>
              </w:rPr>
              <w:t>corresp</w:t>
            </w:r>
            <w:r>
              <w:rPr>
                <w:bCs/>
              </w:rPr>
              <w:t>ondant</w:t>
            </w:r>
            <w:proofErr w:type="gramEnd"/>
            <w:r>
              <w:rPr>
                <w:bCs/>
              </w:rPr>
              <w:t xml:space="preserve"> </w:t>
            </w:r>
            <w:r w:rsidRPr="00AE33F6">
              <w:rPr>
                <w:bCs/>
              </w:rPr>
              <w:t>aux 6024, 6124 et 62124</w:t>
            </w:r>
            <w:r>
              <w:rPr>
                <w:bCs/>
              </w:rPr>
              <w:t xml:space="preserve"> ; </w:t>
            </w:r>
            <w:r w:rsidR="00C571F0">
              <w:rPr>
                <w:bCs/>
              </w:rPr>
              <w:t>S</w:t>
            </w:r>
            <w:r w:rsidR="00AE33F6" w:rsidRPr="00AE33F6">
              <w:rPr>
                <w:bCs/>
              </w:rPr>
              <w:t>ous-comptes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14:paraId="46FB798E" w14:textId="77777777" w:rsidTr="00AE33F6">
        <w:tc>
          <w:tcPr>
            <w:tcW w:w="1008" w:type="dxa"/>
          </w:tcPr>
          <w:p w14:paraId="52059E50" w14:textId="77777777" w:rsidR="00AE33F6" w:rsidRPr="00E75EF0" w:rsidRDefault="00AE33F6" w:rsidP="00E75EF0">
            <w:pPr>
              <w:jc w:val="both"/>
              <w:rPr>
                <w:b/>
                <w:bCs/>
              </w:rPr>
            </w:pPr>
            <w:r w:rsidRPr="00E75EF0">
              <w:t>R0500</w:t>
            </w:r>
          </w:p>
        </w:tc>
        <w:tc>
          <w:tcPr>
            <w:tcW w:w="4345" w:type="dxa"/>
          </w:tcPr>
          <w:p w14:paraId="3C973735" w14:textId="77777777" w:rsidR="00AE33F6" w:rsidRPr="00E75EF0" w:rsidRDefault="00AE33F6" w:rsidP="00273AB3">
            <w:pPr>
              <w:rPr>
                <w:b/>
                <w:bCs/>
              </w:rPr>
            </w:pPr>
            <w:r w:rsidRPr="00E75EF0">
              <w:t>Commissions reçues des réassureurs</w:t>
            </w:r>
          </w:p>
        </w:tc>
        <w:tc>
          <w:tcPr>
            <w:tcW w:w="3969" w:type="dxa"/>
            <w:hideMark/>
          </w:tcPr>
          <w:p w14:paraId="102DC56C" w14:textId="77777777" w:rsidR="00AE33F6" w:rsidRPr="00AE33F6" w:rsidRDefault="00AE33F6" w:rsidP="00273AB3">
            <w:pPr>
              <w:rPr>
                <w:bCs/>
              </w:rPr>
            </w:pPr>
            <w:r w:rsidRPr="00AE33F6">
              <w:rPr>
                <w:bCs/>
              </w:rPr>
              <w:t>6492</w:t>
            </w:r>
          </w:p>
        </w:tc>
      </w:tr>
      <w:tr w:rsidR="00AE33F6" w:rsidRPr="00E75EF0" w14:paraId="25ED9F11" w14:textId="77777777" w:rsidTr="00AE33F6">
        <w:tc>
          <w:tcPr>
            <w:tcW w:w="1008" w:type="dxa"/>
          </w:tcPr>
          <w:p w14:paraId="387314B4" w14:textId="77777777" w:rsidR="00AE33F6" w:rsidRPr="00E75EF0" w:rsidRDefault="00AE33F6" w:rsidP="00E75EF0">
            <w:pPr>
              <w:jc w:val="both"/>
              <w:rPr>
                <w:b/>
                <w:bCs/>
              </w:rPr>
            </w:pPr>
            <w:r w:rsidRPr="00E75EF0">
              <w:t> </w:t>
            </w:r>
          </w:p>
        </w:tc>
        <w:tc>
          <w:tcPr>
            <w:tcW w:w="4345" w:type="dxa"/>
          </w:tcPr>
          <w:p w14:paraId="31EE083F" w14:textId="77777777" w:rsidR="00AE33F6" w:rsidRPr="00846C41" w:rsidRDefault="00AE33F6" w:rsidP="00273AB3">
            <w:pPr>
              <w:rPr>
                <w:b/>
                <w:bCs/>
              </w:rPr>
            </w:pPr>
            <w:r w:rsidRPr="00846C41">
              <w:rPr>
                <w:b/>
                <w:bCs/>
              </w:rPr>
              <w:t>Hors-compte</w:t>
            </w:r>
          </w:p>
        </w:tc>
        <w:tc>
          <w:tcPr>
            <w:tcW w:w="3969" w:type="dxa"/>
            <w:noWrap/>
            <w:hideMark/>
          </w:tcPr>
          <w:p w14:paraId="13BF1DF9" w14:textId="77777777" w:rsidR="00AE33F6" w:rsidRPr="00AE33F6" w:rsidRDefault="00AE33F6" w:rsidP="00273AB3">
            <w:pPr>
              <w:rPr>
                <w:bCs/>
              </w:rPr>
            </w:pPr>
            <w:r w:rsidRPr="00AE33F6">
              <w:rPr>
                <w:bCs/>
              </w:rPr>
              <w:t> </w:t>
            </w:r>
          </w:p>
        </w:tc>
      </w:tr>
      <w:tr w:rsidR="00AE33F6" w:rsidRPr="00E75EF0" w14:paraId="6C641E1D" w14:textId="77777777" w:rsidTr="00AE33F6">
        <w:tc>
          <w:tcPr>
            <w:tcW w:w="1008" w:type="dxa"/>
          </w:tcPr>
          <w:p w14:paraId="27FC1F33" w14:textId="77777777" w:rsidR="00AE33F6" w:rsidRPr="00E75EF0" w:rsidRDefault="00AE33F6" w:rsidP="00E75EF0">
            <w:pPr>
              <w:jc w:val="both"/>
              <w:rPr>
                <w:b/>
                <w:bCs/>
              </w:rPr>
            </w:pPr>
            <w:r w:rsidRPr="00E75EF0">
              <w:t>R0530</w:t>
            </w:r>
          </w:p>
        </w:tc>
        <w:tc>
          <w:tcPr>
            <w:tcW w:w="4345" w:type="dxa"/>
          </w:tcPr>
          <w:p w14:paraId="0E45C112" w14:textId="77777777"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14:paraId="250C8557" w14:textId="77777777" w:rsidR="00AE33F6" w:rsidRPr="00AE33F6" w:rsidRDefault="00AE33F6" w:rsidP="00273AB3">
            <w:pPr>
              <w:rPr>
                <w:bCs/>
              </w:rPr>
            </w:pPr>
            <w:r w:rsidRPr="00AE33F6">
              <w:rPr>
                <w:bCs/>
              </w:rPr>
              <w:t>35 (clôture)</w:t>
            </w:r>
          </w:p>
        </w:tc>
      </w:tr>
      <w:tr w:rsidR="00AE33F6" w:rsidRPr="00E75EF0" w14:paraId="2F4249CF" w14:textId="77777777" w:rsidTr="00AE33F6">
        <w:tc>
          <w:tcPr>
            <w:tcW w:w="1008" w:type="dxa"/>
          </w:tcPr>
          <w:p w14:paraId="57E431A0" w14:textId="77777777" w:rsidR="00AE33F6" w:rsidRPr="00E75EF0" w:rsidRDefault="00AE33F6" w:rsidP="00E75EF0">
            <w:pPr>
              <w:jc w:val="both"/>
              <w:rPr>
                <w:b/>
                <w:bCs/>
              </w:rPr>
            </w:pPr>
            <w:r w:rsidRPr="00E75EF0">
              <w:t>R0540</w:t>
            </w:r>
          </w:p>
        </w:tc>
        <w:tc>
          <w:tcPr>
            <w:tcW w:w="4345" w:type="dxa"/>
          </w:tcPr>
          <w:p w14:paraId="6850A0F6" w14:textId="77777777"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14:paraId="783BF566" w14:textId="77777777" w:rsidR="00BF0FE5" w:rsidRPr="00AE33F6" w:rsidRDefault="00AE33F6" w:rsidP="006D5F8C">
            <w:pPr>
              <w:rPr>
                <w:bCs/>
              </w:rPr>
            </w:pPr>
            <w:r w:rsidRPr="00AE33F6">
              <w:rPr>
                <w:bCs/>
              </w:rPr>
              <w:t>35 (ouverture)</w:t>
            </w:r>
          </w:p>
        </w:tc>
      </w:tr>
      <w:tr w:rsidR="00AE33F6" w:rsidRPr="00E75EF0" w14:paraId="561AC0A5" w14:textId="77777777" w:rsidTr="00AE33F6">
        <w:tc>
          <w:tcPr>
            <w:tcW w:w="1008" w:type="dxa"/>
          </w:tcPr>
          <w:p w14:paraId="1D165880" w14:textId="77777777" w:rsidR="00AE33F6" w:rsidRPr="00E75EF0" w:rsidRDefault="00AE33F6" w:rsidP="00E75EF0">
            <w:pPr>
              <w:jc w:val="both"/>
              <w:rPr>
                <w:b/>
                <w:bCs/>
              </w:rPr>
            </w:pPr>
            <w:r w:rsidRPr="00E75EF0">
              <w:t>R0550</w:t>
            </w:r>
          </w:p>
        </w:tc>
        <w:tc>
          <w:tcPr>
            <w:tcW w:w="4345" w:type="dxa"/>
          </w:tcPr>
          <w:p w14:paraId="7D4DF938"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14:paraId="335EC790" w14:textId="77777777" w:rsidR="00AE33F6" w:rsidRPr="00AE33F6" w:rsidRDefault="00AE33F6" w:rsidP="00273AB3">
            <w:pPr>
              <w:rPr>
                <w:bCs/>
              </w:rPr>
            </w:pPr>
            <w:r w:rsidRPr="00AE33F6">
              <w:rPr>
                <w:bCs/>
              </w:rPr>
              <w:t>395 (clôture)</w:t>
            </w:r>
          </w:p>
        </w:tc>
      </w:tr>
      <w:tr w:rsidR="00AE33F6" w:rsidRPr="00E75EF0" w14:paraId="3B8624C1" w14:textId="77777777" w:rsidTr="00AE33F6">
        <w:tc>
          <w:tcPr>
            <w:tcW w:w="1008" w:type="dxa"/>
          </w:tcPr>
          <w:p w14:paraId="5B5D51E8" w14:textId="77777777" w:rsidR="00AE33F6" w:rsidRPr="00E75EF0" w:rsidRDefault="00AE33F6" w:rsidP="00E75EF0">
            <w:pPr>
              <w:jc w:val="both"/>
              <w:rPr>
                <w:b/>
                <w:bCs/>
              </w:rPr>
            </w:pPr>
            <w:r w:rsidRPr="00E75EF0">
              <w:t>R0560</w:t>
            </w:r>
          </w:p>
        </w:tc>
        <w:tc>
          <w:tcPr>
            <w:tcW w:w="4345" w:type="dxa"/>
          </w:tcPr>
          <w:p w14:paraId="261C1490"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14:paraId="1E4DA5A4" w14:textId="77777777" w:rsidR="00AE33F6" w:rsidRDefault="00AE33F6" w:rsidP="00273AB3">
            <w:pPr>
              <w:rPr>
                <w:bCs/>
              </w:rPr>
            </w:pPr>
            <w:r w:rsidRPr="00AE33F6">
              <w:rPr>
                <w:bCs/>
              </w:rPr>
              <w:t>395 (ouverture)</w:t>
            </w:r>
          </w:p>
          <w:p w14:paraId="23D84970" w14:textId="77777777" w:rsidR="00613DFF" w:rsidRPr="00AE33F6" w:rsidRDefault="00613DFF" w:rsidP="00273AB3">
            <w:pPr>
              <w:rPr>
                <w:bCs/>
              </w:rPr>
            </w:pPr>
          </w:p>
        </w:tc>
      </w:tr>
      <w:tr w:rsidR="00AE33F6" w:rsidRPr="00E75EF0" w14:paraId="19E2C443" w14:textId="77777777" w:rsidTr="00AE33F6">
        <w:tc>
          <w:tcPr>
            <w:tcW w:w="1008" w:type="dxa"/>
          </w:tcPr>
          <w:p w14:paraId="243CDC80" w14:textId="77777777" w:rsidR="00AE33F6" w:rsidRPr="00E75EF0" w:rsidRDefault="00AE33F6" w:rsidP="00E75EF0">
            <w:pPr>
              <w:jc w:val="both"/>
              <w:rPr>
                <w:b/>
                <w:bCs/>
              </w:rPr>
            </w:pPr>
            <w:r w:rsidRPr="00E75EF0">
              <w:t>R0570</w:t>
            </w:r>
          </w:p>
        </w:tc>
        <w:tc>
          <w:tcPr>
            <w:tcW w:w="4345" w:type="dxa"/>
          </w:tcPr>
          <w:p w14:paraId="4DE3F2EA" w14:textId="77777777"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14:paraId="3CEAE1BC" w14:textId="77777777" w:rsidR="00AE33F6" w:rsidRPr="00AE33F6" w:rsidRDefault="00AE33F6" w:rsidP="00273AB3">
            <w:pPr>
              <w:rPr>
                <w:bCs/>
              </w:rPr>
            </w:pPr>
            <w:r w:rsidRPr="00AE33F6">
              <w:rPr>
                <w:bCs/>
              </w:rPr>
              <w:t>3720 (clôture)</w:t>
            </w:r>
          </w:p>
        </w:tc>
      </w:tr>
      <w:tr w:rsidR="00AE33F6" w:rsidRPr="00E75EF0" w14:paraId="1E603C02" w14:textId="77777777" w:rsidTr="00AE33F6">
        <w:tc>
          <w:tcPr>
            <w:tcW w:w="1008" w:type="dxa"/>
          </w:tcPr>
          <w:p w14:paraId="2B900573" w14:textId="77777777" w:rsidR="00AE33F6" w:rsidRPr="00E75EF0" w:rsidRDefault="00AE33F6" w:rsidP="00E75EF0">
            <w:pPr>
              <w:jc w:val="both"/>
              <w:rPr>
                <w:b/>
                <w:bCs/>
              </w:rPr>
            </w:pPr>
            <w:r w:rsidRPr="00E75EF0">
              <w:t>R0580</w:t>
            </w:r>
          </w:p>
        </w:tc>
        <w:tc>
          <w:tcPr>
            <w:tcW w:w="4345" w:type="dxa"/>
          </w:tcPr>
          <w:p w14:paraId="4F2DCEB7" w14:textId="77777777"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14:paraId="2B601654" w14:textId="77777777" w:rsidR="00AE33F6" w:rsidRDefault="00AE33F6" w:rsidP="00273AB3">
            <w:pPr>
              <w:rPr>
                <w:bCs/>
              </w:rPr>
            </w:pPr>
            <w:r w:rsidRPr="00AE33F6">
              <w:rPr>
                <w:bCs/>
              </w:rPr>
              <w:t>3720 (ouverture)</w:t>
            </w:r>
          </w:p>
          <w:p w14:paraId="204551CF" w14:textId="77777777"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14:paraId="17593FC5" w14:textId="77777777" w:rsidTr="00AE33F6">
        <w:tc>
          <w:tcPr>
            <w:tcW w:w="1008" w:type="dxa"/>
          </w:tcPr>
          <w:p w14:paraId="6CEAC8FA" w14:textId="77777777" w:rsidR="00AE33F6" w:rsidRPr="00E75EF0" w:rsidRDefault="00AE33F6" w:rsidP="00E75EF0">
            <w:pPr>
              <w:jc w:val="both"/>
              <w:rPr>
                <w:b/>
                <w:bCs/>
              </w:rPr>
            </w:pPr>
            <w:r w:rsidRPr="00E75EF0">
              <w:t>R0590</w:t>
            </w:r>
          </w:p>
        </w:tc>
        <w:tc>
          <w:tcPr>
            <w:tcW w:w="4345" w:type="dxa"/>
          </w:tcPr>
          <w:p w14:paraId="062D1E21" w14:textId="77777777"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14:paraId="0BE97C7B" w14:textId="77777777" w:rsidR="00AE33F6" w:rsidRPr="00AE33F6" w:rsidRDefault="00AE33F6" w:rsidP="00273AB3">
            <w:pPr>
              <w:rPr>
                <w:bCs/>
              </w:rPr>
            </w:pPr>
            <w:r w:rsidRPr="00AE33F6">
              <w:rPr>
                <w:bCs/>
              </w:rPr>
              <w:t>3721 (clôture)</w:t>
            </w:r>
          </w:p>
        </w:tc>
      </w:tr>
      <w:tr w:rsidR="00AE33F6" w:rsidRPr="00E75EF0" w14:paraId="379217EC" w14:textId="77777777" w:rsidTr="00AE33F6">
        <w:tc>
          <w:tcPr>
            <w:tcW w:w="1008" w:type="dxa"/>
          </w:tcPr>
          <w:p w14:paraId="55F02E2C" w14:textId="77777777" w:rsidR="00AE33F6" w:rsidRPr="00E75EF0" w:rsidRDefault="00AE33F6" w:rsidP="00E75EF0">
            <w:pPr>
              <w:jc w:val="both"/>
              <w:rPr>
                <w:b/>
                <w:bCs/>
              </w:rPr>
            </w:pPr>
            <w:r w:rsidRPr="00E75EF0">
              <w:t>R0600</w:t>
            </w:r>
          </w:p>
        </w:tc>
        <w:tc>
          <w:tcPr>
            <w:tcW w:w="4345" w:type="dxa"/>
          </w:tcPr>
          <w:p w14:paraId="7A28445E" w14:textId="77777777"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14:paraId="75D3CA0C" w14:textId="77777777" w:rsidR="00AE33F6" w:rsidRDefault="00AE33F6" w:rsidP="00273AB3">
            <w:pPr>
              <w:rPr>
                <w:bCs/>
              </w:rPr>
            </w:pPr>
            <w:r w:rsidRPr="00AE33F6">
              <w:rPr>
                <w:bCs/>
              </w:rPr>
              <w:t>3721 (ouverture)</w:t>
            </w:r>
          </w:p>
          <w:p w14:paraId="58FB30F5" w14:textId="77777777"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14:paraId="7D63E48F" w14:textId="77777777" w:rsidTr="00AE33F6">
        <w:tc>
          <w:tcPr>
            <w:tcW w:w="1008" w:type="dxa"/>
          </w:tcPr>
          <w:p w14:paraId="7AAC884E" w14:textId="77777777" w:rsidR="00AE33F6" w:rsidRPr="00E75EF0" w:rsidRDefault="00AE33F6" w:rsidP="00E75EF0">
            <w:pPr>
              <w:jc w:val="both"/>
              <w:rPr>
                <w:b/>
                <w:bCs/>
              </w:rPr>
            </w:pPr>
            <w:r w:rsidRPr="00E75EF0">
              <w:t>R0610</w:t>
            </w:r>
          </w:p>
        </w:tc>
        <w:tc>
          <w:tcPr>
            <w:tcW w:w="4345" w:type="dxa"/>
          </w:tcPr>
          <w:p w14:paraId="47F614CB" w14:textId="77777777" w:rsidR="00AE33F6" w:rsidRPr="00E75EF0" w:rsidRDefault="00AE33F6" w:rsidP="00273AB3">
            <w:pPr>
              <w:rPr>
                <w:b/>
                <w:bCs/>
              </w:rPr>
            </w:pPr>
            <w:r w:rsidRPr="00E75EF0">
              <w:t>Prov</w:t>
            </w:r>
            <w:r w:rsidR="00846C41">
              <w:t>ision</w:t>
            </w:r>
            <w:r w:rsidRPr="00E75EF0">
              <w:t xml:space="preserve">. </w:t>
            </w:r>
            <w:proofErr w:type="gramStart"/>
            <w:r w:rsidRPr="00E75EF0">
              <w:t>pour</w:t>
            </w:r>
            <w:proofErr w:type="gramEnd"/>
            <w:r w:rsidRPr="00E75EF0">
              <w:t xml:space="preserve"> risques en cours clôture</w:t>
            </w:r>
          </w:p>
        </w:tc>
        <w:tc>
          <w:tcPr>
            <w:tcW w:w="3969" w:type="dxa"/>
            <w:noWrap/>
            <w:hideMark/>
          </w:tcPr>
          <w:p w14:paraId="46887E59" w14:textId="77777777" w:rsidR="00AE33F6" w:rsidRPr="00AE33F6" w:rsidRDefault="00AE33F6" w:rsidP="00273AB3">
            <w:pPr>
              <w:rPr>
                <w:bCs/>
              </w:rPr>
            </w:pPr>
            <w:r w:rsidRPr="00AE33F6">
              <w:rPr>
                <w:bCs/>
              </w:rPr>
              <w:t>3722 (clôture)</w:t>
            </w:r>
          </w:p>
        </w:tc>
      </w:tr>
      <w:tr w:rsidR="00AE33F6" w:rsidRPr="00E75EF0" w14:paraId="554A7AD1" w14:textId="77777777" w:rsidTr="00AE33F6">
        <w:tc>
          <w:tcPr>
            <w:tcW w:w="1008" w:type="dxa"/>
          </w:tcPr>
          <w:p w14:paraId="7C44460B" w14:textId="77777777" w:rsidR="00AE33F6" w:rsidRPr="00E75EF0" w:rsidRDefault="00AE33F6" w:rsidP="00E75EF0">
            <w:pPr>
              <w:jc w:val="both"/>
              <w:rPr>
                <w:b/>
                <w:bCs/>
              </w:rPr>
            </w:pPr>
            <w:r w:rsidRPr="00E75EF0">
              <w:lastRenderedPageBreak/>
              <w:t>R0620</w:t>
            </w:r>
          </w:p>
        </w:tc>
        <w:tc>
          <w:tcPr>
            <w:tcW w:w="4345" w:type="dxa"/>
          </w:tcPr>
          <w:p w14:paraId="62401D30" w14:textId="77777777"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14:paraId="50ACAAC1" w14:textId="77777777" w:rsidR="00AE33F6" w:rsidRDefault="00AE33F6" w:rsidP="00273AB3">
            <w:pPr>
              <w:rPr>
                <w:bCs/>
              </w:rPr>
            </w:pPr>
            <w:r w:rsidRPr="00AE33F6">
              <w:rPr>
                <w:bCs/>
              </w:rPr>
              <w:t>3722 (ouverture)</w:t>
            </w:r>
          </w:p>
          <w:p w14:paraId="0B1F92AC" w14:textId="77777777"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14:paraId="1E5B6185" w14:textId="77777777" w:rsidTr="00AE33F6">
        <w:tc>
          <w:tcPr>
            <w:tcW w:w="1008" w:type="dxa"/>
          </w:tcPr>
          <w:p w14:paraId="255695D2" w14:textId="77777777" w:rsidR="00AE33F6" w:rsidRPr="00E75EF0" w:rsidRDefault="00AE33F6" w:rsidP="00E75EF0">
            <w:pPr>
              <w:jc w:val="both"/>
              <w:rPr>
                <w:b/>
                <w:bCs/>
              </w:rPr>
            </w:pPr>
            <w:r w:rsidRPr="00E75EF0">
              <w:t>R0630</w:t>
            </w:r>
          </w:p>
        </w:tc>
        <w:tc>
          <w:tcPr>
            <w:tcW w:w="4345" w:type="dxa"/>
          </w:tcPr>
          <w:p w14:paraId="05BE505E" w14:textId="77777777"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14:paraId="711DC6AA" w14:textId="77777777" w:rsidR="00AE33F6" w:rsidRPr="00AE33F6" w:rsidRDefault="00AE33F6" w:rsidP="00273AB3">
            <w:pPr>
              <w:rPr>
                <w:bCs/>
              </w:rPr>
            </w:pPr>
            <w:r w:rsidRPr="00AE33F6">
              <w:rPr>
                <w:bCs/>
              </w:rPr>
              <w:t>3723 (clôture)</w:t>
            </w:r>
          </w:p>
        </w:tc>
      </w:tr>
      <w:tr w:rsidR="00AE33F6" w:rsidRPr="00E75EF0" w14:paraId="6BD11908" w14:textId="77777777" w:rsidTr="00AE33F6">
        <w:tc>
          <w:tcPr>
            <w:tcW w:w="1008" w:type="dxa"/>
          </w:tcPr>
          <w:p w14:paraId="32B8E53D" w14:textId="77777777" w:rsidR="00AE33F6" w:rsidRPr="00E75EF0" w:rsidRDefault="00AE33F6" w:rsidP="00E75EF0">
            <w:pPr>
              <w:jc w:val="both"/>
              <w:rPr>
                <w:b/>
                <w:bCs/>
              </w:rPr>
            </w:pPr>
            <w:r w:rsidRPr="00E75EF0">
              <w:t>R0640</w:t>
            </w:r>
          </w:p>
        </w:tc>
        <w:tc>
          <w:tcPr>
            <w:tcW w:w="4345" w:type="dxa"/>
          </w:tcPr>
          <w:p w14:paraId="7A3F184B" w14:textId="77777777"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14:paraId="6193EBDB" w14:textId="77777777" w:rsidR="00AE33F6" w:rsidRDefault="00AE33F6" w:rsidP="00273AB3">
            <w:pPr>
              <w:rPr>
                <w:bCs/>
              </w:rPr>
            </w:pPr>
            <w:r w:rsidRPr="00AE33F6">
              <w:rPr>
                <w:bCs/>
              </w:rPr>
              <w:t>3723 (ouverture)</w:t>
            </w:r>
          </w:p>
          <w:p w14:paraId="02CC1F15" w14:textId="77777777" w:rsidR="00613DFF" w:rsidRPr="00AE33F6" w:rsidRDefault="00613DFF" w:rsidP="00613DFF">
            <w:pPr>
              <w:rPr>
                <w:bCs/>
              </w:rPr>
            </w:pPr>
            <w:r>
              <w:rPr>
                <w:bCs/>
              </w:rPr>
              <w:t>La différence entre la clôture (R0630) et l’ouverture (R0640) doit correspondre à la variation enregistrée dans les sous comptes 62128</w:t>
            </w:r>
          </w:p>
        </w:tc>
      </w:tr>
    </w:tbl>
    <w:p w14:paraId="4FBA2EC9" w14:textId="77777777" w:rsidR="00E876E6" w:rsidRPr="006255CA" w:rsidRDefault="00E876E6" w:rsidP="00E876E6">
      <w:pPr>
        <w:jc w:val="both"/>
        <w:rPr>
          <w:rFonts w:ascii="Times New Roman" w:hAnsi="Times New Roman" w:cs="Times New Roman"/>
          <w:b/>
        </w:rPr>
      </w:pPr>
    </w:p>
    <w:p w14:paraId="34A1AE8F" w14:textId="77777777" w:rsidR="00FB41B6" w:rsidRPr="006255CA" w:rsidRDefault="00FB41B6">
      <w:pPr>
        <w:rPr>
          <w:rFonts w:ascii="Times New Roman" w:hAnsi="Times New Roman" w:cs="Times New Roman"/>
        </w:rPr>
      </w:pPr>
      <w:r w:rsidRPr="006255CA">
        <w:rPr>
          <w:rFonts w:ascii="Times New Roman" w:hAnsi="Times New Roman" w:cs="Times New Roman"/>
        </w:rPr>
        <w:br w:type="page"/>
      </w:r>
    </w:p>
    <w:p w14:paraId="39B2801D" w14:textId="77777777" w:rsidR="00F27F4D" w:rsidRDefault="00F27F4D" w:rsidP="00D74FC6">
      <w:pPr>
        <w:pStyle w:val="Titre2"/>
      </w:pPr>
      <w:r w:rsidRPr="006255CA">
        <w:lastRenderedPageBreak/>
        <w:t>Compte de résultat par catégorie ministérielle relative à la non-vie</w:t>
      </w:r>
      <w:r w:rsidR="00857059">
        <w:t xml:space="preserve"> (FR.13.03 et FR.13.06)</w:t>
      </w:r>
    </w:p>
    <w:p w14:paraId="0FE99C0C" w14:textId="77777777"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14:paraId="69A8DB42" w14:textId="77777777" w:rsidTr="00AE33F6">
        <w:tc>
          <w:tcPr>
            <w:tcW w:w="817" w:type="dxa"/>
          </w:tcPr>
          <w:p w14:paraId="10144517" w14:textId="77777777" w:rsidR="00C95095" w:rsidRPr="00E75EF0" w:rsidRDefault="00C95095" w:rsidP="00E75EF0">
            <w:pPr>
              <w:jc w:val="both"/>
            </w:pPr>
            <w:r w:rsidRPr="00EB7885">
              <w:rPr>
                <w:b/>
              </w:rPr>
              <w:t> Ligne</w:t>
            </w:r>
          </w:p>
        </w:tc>
        <w:tc>
          <w:tcPr>
            <w:tcW w:w="4253" w:type="dxa"/>
          </w:tcPr>
          <w:p w14:paraId="74AB36D4" w14:textId="77777777" w:rsidR="00C95095" w:rsidRPr="00E75EF0" w:rsidRDefault="00C95095" w:rsidP="003948C2">
            <w:pPr>
              <w:rPr>
                <w:b/>
                <w:bCs/>
              </w:rPr>
            </w:pPr>
            <w:r w:rsidRPr="00EB7885">
              <w:rPr>
                <w:b/>
              </w:rPr>
              <w:t>Intitulé</w:t>
            </w:r>
          </w:p>
        </w:tc>
        <w:tc>
          <w:tcPr>
            <w:tcW w:w="4252" w:type="dxa"/>
          </w:tcPr>
          <w:p w14:paraId="67635B0C" w14:textId="77777777" w:rsidR="00C95095" w:rsidRDefault="00C95095" w:rsidP="00E75EF0">
            <w:pPr>
              <w:jc w:val="both"/>
            </w:pPr>
            <w:r w:rsidRPr="00CC48A1">
              <w:rPr>
                <w:b/>
                <w:bCs/>
              </w:rPr>
              <w:t xml:space="preserve">Comptes du </w:t>
            </w:r>
            <w:proofErr w:type="gramStart"/>
            <w:r w:rsidRPr="00CC48A1">
              <w:rPr>
                <w:b/>
                <w:bCs/>
              </w:rPr>
              <w:t>plan  comptable</w:t>
            </w:r>
            <w:proofErr w:type="gramEnd"/>
            <w:r>
              <w:rPr>
                <w:b/>
                <w:bCs/>
              </w:rPr>
              <w:t xml:space="preserve"> (</w:t>
            </w:r>
            <w:proofErr w:type="spellStart"/>
            <w:r>
              <w:rPr>
                <w:b/>
                <w:bCs/>
              </w:rPr>
              <w:t>CdA</w:t>
            </w:r>
            <w:proofErr w:type="spellEnd"/>
            <w:r>
              <w:rPr>
                <w:b/>
                <w:bCs/>
              </w:rPr>
              <w:t>)</w:t>
            </w:r>
          </w:p>
        </w:tc>
      </w:tr>
      <w:tr w:rsidR="00C95095" w:rsidRPr="00E75EF0" w14:paraId="730321C8" w14:textId="77777777" w:rsidTr="00AE33F6">
        <w:tc>
          <w:tcPr>
            <w:tcW w:w="817" w:type="dxa"/>
          </w:tcPr>
          <w:p w14:paraId="0DF07581" w14:textId="77777777" w:rsidR="00C95095" w:rsidRPr="00E75EF0" w:rsidRDefault="00C95095" w:rsidP="00F3220F">
            <w:pPr>
              <w:jc w:val="both"/>
            </w:pPr>
          </w:p>
        </w:tc>
        <w:tc>
          <w:tcPr>
            <w:tcW w:w="4253" w:type="dxa"/>
            <w:noWrap/>
          </w:tcPr>
          <w:p w14:paraId="5CD8995F" w14:textId="77777777" w:rsidR="00C95095" w:rsidRPr="00F3220F" w:rsidRDefault="00C95095" w:rsidP="003948C2">
            <w:pPr>
              <w:rPr>
                <w:b/>
              </w:rPr>
            </w:pPr>
            <w:r w:rsidRPr="00F3220F">
              <w:rPr>
                <w:b/>
              </w:rPr>
              <w:t>Primes nettes</w:t>
            </w:r>
          </w:p>
        </w:tc>
        <w:tc>
          <w:tcPr>
            <w:tcW w:w="4252" w:type="dxa"/>
          </w:tcPr>
          <w:p w14:paraId="7C80C499" w14:textId="77777777" w:rsidR="00C95095" w:rsidRPr="00EB7885" w:rsidRDefault="00C95095" w:rsidP="003948C2">
            <w:pPr>
              <w:rPr>
                <w:bCs/>
              </w:rPr>
            </w:pPr>
          </w:p>
        </w:tc>
      </w:tr>
      <w:tr w:rsidR="00C95095" w:rsidRPr="00E75EF0" w14:paraId="2FAD7CE4" w14:textId="77777777" w:rsidTr="00AE33F6">
        <w:tc>
          <w:tcPr>
            <w:tcW w:w="817" w:type="dxa"/>
          </w:tcPr>
          <w:p w14:paraId="5A33EDC4" w14:textId="77777777" w:rsidR="00C95095" w:rsidRPr="00E75EF0" w:rsidRDefault="00C95095" w:rsidP="00F3220F">
            <w:pPr>
              <w:jc w:val="both"/>
            </w:pPr>
            <w:r w:rsidRPr="00E75EF0">
              <w:t>R0010</w:t>
            </w:r>
          </w:p>
        </w:tc>
        <w:tc>
          <w:tcPr>
            <w:tcW w:w="4253" w:type="dxa"/>
            <w:noWrap/>
            <w:hideMark/>
          </w:tcPr>
          <w:p w14:paraId="153558A4" w14:textId="77777777" w:rsidR="00C95095" w:rsidRPr="00E75EF0" w:rsidRDefault="00C95095" w:rsidP="003948C2">
            <w:r w:rsidRPr="00E75EF0">
              <w:t>Primes et accessoires émis</w:t>
            </w:r>
          </w:p>
        </w:tc>
        <w:tc>
          <w:tcPr>
            <w:tcW w:w="4252" w:type="dxa"/>
          </w:tcPr>
          <w:p w14:paraId="3A96364A" w14:textId="77777777" w:rsidR="00C95095" w:rsidRPr="00EB7885" w:rsidRDefault="00C95095" w:rsidP="003948C2">
            <w:r w:rsidRPr="00EB7885">
              <w:rPr>
                <w:bCs/>
              </w:rPr>
              <w:t>7020</w:t>
            </w:r>
          </w:p>
        </w:tc>
      </w:tr>
      <w:tr w:rsidR="00C95095" w:rsidRPr="00E75EF0" w14:paraId="438A0910" w14:textId="77777777" w:rsidTr="00AE33F6">
        <w:tc>
          <w:tcPr>
            <w:tcW w:w="817" w:type="dxa"/>
          </w:tcPr>
          <w:p w14:paraId="2D9CFFA9" w14:textId="77777777" w:rsidR="00C95095" w:rsidRPr="00E75EF0" w:rsidRDefault="00C95095" w:rsidP="00F3220F">
            <w:pPr>
              <w:jc w:val="both"/>
            </w:pPr>
            <w:r w:rsidRPr="00E75EF0">
              <w:t>R0020</w:t>
            </w:r>
          </w:p>
        </w:tc>
        <w:tc>
          <w:tcPr>
            <w:tcW w:w="4253" w:type="dxa"/>
            <w:noWrap/>
            <w:hideMark/>
          </w:tcPr>
          <w:p w14:paraId="7B08BF26" w14:textId="77777777" w:rsidR="00C95095" w:rsidRPr="00E75EF0" w:rsidRDefault="00C95095" w:rsidP="003948C2">
            <w:r w:rsidRPr="00E75EF0">
              <w:t>Charges d'annulations</w:t>
            </w:r>
          </w:p>
        </w:tc>
        <w:tc>
          <w:tcPr>
            <w:tcW w:w="4252" w:type="dxa"/>
          </w:tcPr>
          <w:p w14:paraId="1999FCF5" w14:textId="77777777" w:rsidR="00C95095" w:rsidRPr="00EB7885" w:rsidRDefault="00C95095" w:rsidP="003948C2">
            <w:r w:rsidRPr="00EB7885">
              <w:rPr>
                <w:bCs/>
              </w:rPr>
              <w:t>7022</w:t>
            </w:r>
          </w:p>
        </w:tc>
      </w:tr>
      <w:tr w:rsidR="00C95095" w:rsidRPr="00E75EF0" w14:paraId="46D2A9A0" w14:textId="77777777" w:rsidTr="00AE33F6">
        <w:tc>
          <w:tcPr>
            <w:tcW w:w="817" w:type="dxa"/>
          </w:tcPr>
          <w:p w14:paraId="218A7E49" w14:textId="77777777" w:rsidR="00C95095" w:rsidRPr="00E75EF0" w:rsidRDefault="00C95095" w:rsidP="00F3220F">
            <w:pPr>
              <w:jc w:val="both"/>
            </w:pPr>
            <w:r w:rsidRPr="00E75EF0">
              <w:t>R0030</w:t>
            </w:r>
          </w:p>
        </w:tc>
        <w:tc>
          <w:tcPr>
            <w:tcW w:w="4253" w:type="dxa"/>
            <w:noWrap/>
            <w:hideMark/>
          </w:tcPr>
          <w:p w14:paraId="591B7755" w14:textId="77777777" w:rsidR="00C95095" w:rsidRPr="00E75EF0" w:rsidRDefault="00C95095" w:rsidP="003948C2">
            <w:r w:rsidRPr="00E75EF0">
              <w:t>Ristournes</w:t>
            </w:r>
          </w:p>
        </w:tc>
        <w:tc>
          <w:tcPr>
            <w:tcW w:w="4252" w:type="dxa"/>
          </w:tcPr>
          <w:p w14:paraId="0DBDD64B" w14:textId="77777777" w:rsidR="00C95095" w:rsidRPr="00EB7885" w:rsidRDefault="00C95095" w:rsidP="003948C2">
            <w:r w:rsidRPr="00EB7885">
              <w:rPr>
                <w:bCs/>
              </w:rPr>
              <w:t>7023</w:t>
            </w:r>
            <w:r>
              <w:rPr>
                <w:bCs/>
              </w:rPr>
              <w:t>,</w:t>
            </w:r>
            <w:r w:rsidRPr="00EB7885">
              <w:rPr>
                <w:bCs/>
              </w:rPr>
              <w:t xml:space="preserve"> 63297</w:t>
            </w:r>
          </w:p>
        </w:tc>
      </w:tr>
      <w:tr w:rsidR="00C95095" w:rsidRPr="00E75EF0" w14:paraId="7F882DA3" w14:textId="77777777" w:rsidTr="00AE33F6">
        <w:tc>
          <w:tcPr>
            <w:tcW w:w="817" w:type="dxa"/>
          </w:tcPr>
          <w:p w14:paraId="1AC249AD" w14:textId="77777777" w:rsidR="00C95095" w:rsidRPr="00E75EF0" w:rsidRDefault="00C95095" w:rsidP="00F3220F">
            <w:pPr>
              <w:jc w:val="both"/>
            </w:pPr>
            <w:r w:rsidRPr="00E75EF0">
              <w:t>R0040</w:t>
            </w:r>
          </w:p>
        </w:tc>
        <w:tc>
          <w:tcPr>
            <w:tcW w:w="4253" w:type="dxa"/>
            <w:noWrap/>
            <w:hideMark/>
          </w:tcPr>
          <w:p w14:paraId="2A913090" w14:textId="77777777" w:rsidR="00C95095" w:rsidRPr="00E75EF0" w:rsidRDefault="00C95095" w:rsidP="00273AB3">
            <w:r w:rsidRPr="00E75EF0">
              <w:t xml:space="preserve">Primes </w:t>
            </w:r>
            <w:r w:rsidR="00273AB3">
              <w:t>à</w:t>
            </w:r>
            <w:r w:rsidRPr="00E75EF0">
              <w:t xml:space="preserve"> émettre nettes clôture</w:t>
            </w:r>
          </w:p>
        </w:tc>
        <w:tc>
          <w:tcPr>
            <w:tcW w:w="4252" w:type="dxa"/>
          </w:tcPr>
          <w:p w14:paraId="1F00DF6D" w14:textId="77777777"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14:paraId="18A4CD17" w14:textId="77777777" w:rsidTr="00AE33F6">
        <w:tc>
          <w:tcPr>
            <w:tcW w:w="817" w:type="dxa"/>
          </w:tcPr>
          <w:p w14:paraId="264BCCA3" w14:textId="77777777" w:rsidR="00C95095" w:rsidRPr="00E75EF0" w:rsidRDefault="00C95095" w:rsidP="00F3220F">
            <w:pPr>
              <w:jc w:val="both"/>
            </w:pPr>
            <w:r w:rsidRPr="00E75EF0">
              <w:t>R0050</w:t>
            </w:r>
          </w:p>
        </w:tc>
        <w:tc>
          <w:tcPr>
            <w:tcW w:w="4253" w:type="dxa"/>
            <w:noWrap/>
            <w:hideMark/>
          </w:tcPr>
          <w:p w14:paraId="44F65DF5" w14:textId="77777777" w:rsidR="00C95095" w:rsidRPr="00E75EF0" w:rsidRDefault="00C95095" w:rsidP="003948C2">
            <w:r w:rsidRPr="00E75EF0">
              <w:t xml:space="preserve">Primes </w:t>
            </w:r>
            <w:r>
              <w:t>à</w:t>
            </w:r>
            <w:r w:rsidRPr="00E75EF0">
              <w:t xml:space="preserve"> émettre nettes ouverture</w:t>
            </w:r>
          </w:p>
        </w:tc>
        <w:tc>
          <w:tcPr>
            <w:tcW w:w="4252" w:type="dxa"/>
          </w:tcPr>
          <w:p w14:paraId="3A7F6A8D" w14:textId="77777777" w:rsidR="00C95095" w:rsidRDefault="00C95095" w:rsidP="003948C2">
            <w:pPr>
              <w:rPr>
                <w:bCs/>
              </w:rPr>
            </w:pPr>
            <w:r w:rsidRPr="00EB7885">
              <w:rPr>
                <w:bCs/>
              </w:rPr>
              <w:t>400</w:t>
            </w:r>
            <w:r w:rsidR="00A93F12">
              <w:rPr>
                <w:bCs/>
              </w:rPr>
              <w:t xml:space="preserve"> moins</w:t>
            </w:r>
            <w:r w:rsidRPr="00EB7885">
              <w:rPr>
                <w:bCs/>
              </w:rPr>
              <w:t xml:space="preserve"> 401 (ouverture)</w:t>
            </w:r>
          </w:p>
          <w:p w14:paraId="4527884D" w14:textId="77777777" w:rsidR="00017EDA" w:rsidRPr="00EB7885" w:rsidRDefault="00017EDA" w:rsidP="003948C2">
            <w:r>
              <w:rPr>
                <w:bCs/>
              </w:rPr>
              <w:t>La différence entre la clôture (R0040) et l’ouverture (R0050) doit correspondre à la variation enregistrée dans le compte 7024</w:t>
            </w:r>
          </w:p>
        </w:tc>
      </w:tr>
      <w:tr w:rsidR="00C95095" w:rsidRPr="00E75EF0" w14:paraId="5F8DB0C8" w14:textId="77777777" w:rsidTr="00AE33F6">
        <w:tc>
          <w:tcPr>
            <w:tcW w:w="817" w:type="dxa"/>
          </w:tcPr>
          <w:p w14:paraId="055C9A0A" w14:textId="77777777" w:rsidR="00C95095" w:rsidRPr="00E75EF0" w:rsidRDefault="00C95095" w:rsidP="00F3220F">
            <w:pPr>
              <w:jc w:val="both"/>
              <w:rPr>
                <w:b/>
                <w:bCs/>
              </w:rPr>
            </w:pPr>
            <w:r w:rsidRPr="00E75EF0">
              <w:t> </w:t>
            </w:r>
          </w:p>
        </w:tc>
        <w:tc>
          <w:tcPr>
            <w:tcW w:w="4253" w:type="dxa"/>
            <w:hideMark/>
          </w:tcPr>
          <w:p w14:paraId="4C8E2B54" w14:textId="77777777" w:rsidR="00C95095" w:rsidRPr="00E75EF0" w:rsidRDefault="00C95095" w:rsidP="003948C2">
            <w:pPr>
              <w:rPr>
                <w:b/>
                <w:bCs/>
              </w:rPr>
            </w:pPr>
            <w:r w:rsidRPr="00E75EF0">
              <w:rPr>
                <w:b/>
                <w:bCs/>
              </w:rPr>
              <w:t>Variation de provision pour primes non acquises</w:t>
            </w:r>
          </w:p>
        </w:tc>
        <w:tc>
          <w:tcPr>
            <w:tcW w:w="4252" w:type="dxa"/>
          </w:tcPr>
          <w:p w14:paraId="05210A1D" w14:textId="77777777" w:rsidR="00C95095" w:rsidRPr="00EB7885" w:rsidRDefault="00C95095" w:rsidP="003948C2">
            <w:r w:rsidRPr="00EB7885">
              <w:rPr>
                <w:bCs/>
              </w:rPr>
              <w:t> </w:t>
            </w:r>
          </w:p>
        </w:tc>
      </w:tr>
      <w:tr w:rsidR="00C95095" w:rsidRPr="00E75EF0" w14:paraId="2321B4CD" w14:textId="77777777" w:rsidTr="00AE33F6">
        <w:tc>
          <w:tcPr>
            <w:tcW w:w="817" w:type="dxa"/>
          </w:tcPr>
          <w:p w14:paraId="59C3D5FA" w14:textId="77777777" w:rsidR="00C95095" w:rsidRPr="00E75EF0" w:rsidRDefault="00C95095" w:rsidP="00F3220F">
            <w:pPr>
              <w:jc w:val="both"/>
            </w:pPr>
            <w:r w:rsidRPr="00E75EF0">
              <w:t>R0070</w:t>
            </w:r>
          </w:p>
        </w:tc>
        <w:tc>
          <w:tcPr>
            <w:tcW w:w="4253" w:type="dxa"/>
            <w:noWrap/>
            <w:hideMark/>
          </w:tcPr>
          <w:p w14:paraId="48F4B22F" w14:textId="77777777" w:rsidR="00C95095" w:rsidRPr="00E75EF0" w:rsidRDefault="00C95095" w:rsidP="003948C2">
            <w:r w:rsidRPr="00E75EF0">
              <w:t>Prov</w:t>
            </w:r>
            <w:r>
              <w:t>ision pour</w:t>
            </w:r>
            <w:r w:rsidRPr="00E75EF0">
              <w:t xml:space="preserve"> primes non acquises clôture</w:t>
            </w:r>
          </w:p>
        </w:tc>
        <w:tc>
          <w:tcPr>
            <w:tcW w:w="4252" w:type="dxa"/>
          </w:tcPr>
          <w:p w14:paraId="6E649129" w14:textId="77777777" w:rsidR="00C95095" w:rsidRPr="00BF00C9" w:rsidRDefault="00C95095" w:rsidP="003948C2">
            <w:r w:rsidRPr="00BF00C9">
              <w:rPr>
                <w:bCs/>
              </w:rPr>
              <w:t>312 (clôture)</w:t>
            </w:r>
          </w:p>
        </w:tc>
      </w:tr>
      <w:tr w:rsidR="00C95095" w:rsidRPr="00E75EF0" w14:paraId="4BC3A1BB" w14:textId="77777777" w:rsidTr="00AE33F6">
        <w:tc>
          <w:tcPr>
            <w:tcW w:w="817" w:type="dxa"/>
          </w:tcPr>
          <w:p w14:paraId="5F21ED52" w14:textId="77777777" w:rsidR="00C95095" w:rsidRPr="00E75EF0" w:rsidRDefault="00C95095" w:rsidP="00F3220F">
            <w:pPr>
              <w:jc w:val="both"/>
            </w:pPr>
            <w:r w:rsidRPr="00E75EF0">
              <w:t>R0080</w:t>
            </w:r>
          </w:p>
        </w:tc>
        <w:tc>
          <w:tcPr>
            <w:tcW w:w="4253" w:type="dxa"/>
            <w:noWrap/>
            <w:hideMark/>
          </w:tcPr>
          <w:p w14:paraId="339A3C41" w14:textId="77777777" w:rsidR="00C95095" w:rsidRPr="00E75EF0" w:rsidRDefault="00C95095" w:rsidP="003948C2">
            <w:r w:rsidRPr="00E75EF0">
              <w:t>Prov</w:t>
            </w:r>
            <w:r>
              <w:t>ision pour</w:t>
            </w:r>
            <w:r w:rsidRPr="00E75EF0">
              <w:t xml:space="preserve"> primes non acquises ouverture</w:t>
            </w:r>
          </w:p>
        </w:tc>
        <w:tc>
          <w:tcPr>
            <w:tcW w:w="4252" w:type="dxa"/>
          </w:tcPr>
          <w:p w14:paraId="3F065ECF" w14:textId="77777777" w:rsidR="00C95095" w:rsidRDefault="00C95095" w:rsidP="003948C2">
            <w:pPr>
              <w:rPr>
                <w:bCs/>
              </w:rPr>
            </w:pPr>
            <w:r w:rsidRPr="00BF00C9">
              <w:rPr>
                <w:bCs/>
              </w:rPr>
              <w:t>312 (ouverture)</w:t>
            </w:r>
          </w:p>
          <w:p w14:paraId="726FF2D4" w14:textId="77777777"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14:paraId="53CAC533" w14:textId="77777777" w:rsidTr="00AE33F6">
        <w:tc>
          <w:tcPr>
            <w:tcW w:w="817" w:type="dxa"/>
          </w:tcPr>
          <w:p w14:paraId="2B20605F" w14:textId="77777777" w:rsidR="00C95095" w:rsidRPr="00E75EF0" w:rsidRDefault="00C95095" w:rsidP="00F3220F">
            <w:pPr>
              <w:jc w:val="both"/>
              <w:rPr>
                <w:b/>
                <w:bCs/>
              </w:rPr>
            </w:pPr>
            <w:r w:rsidRPr="00E75EF0">
              <w:t> </w:t>
            </w:r>
          </w:p>
        </w:tc>
        <w:tc>
          <w:tcPr>
            <w:tcW w:w="4253" w:type="dxa"/>
            <w:noWrap/>
            <w:hideMark/>
          </w:tcPr>
          <w:p w14:paraId="141DE366" w14:textId="77777777" w:rsidR="00C95095" w:rsidRPr="00E75EF0" w:rsidRDefault="00C95095" w:rsidP="003948C2">
            <w:pPr>
              <w:rPr>
                <w:b/>
                <w:bCs/>
              </w:rPr>
            </w:pPr>
            <w:r w:rsidRPr="00E75EF0">
              <w:rPr>
                <w:b/>
                <w:bCs/>
              </w:rPr>
              <w:t>Charge des prestations</w:t>
            </w:r>
          </w:p>
        </w:tc>
        <w:tc>
          <w:tcPr>
            <w:tcW w:w="4252" w:type="dxa"/>
          </w:tcPr>
          <w:p w14:paraId="59A96D16" w14:textId="77777777" w:rsidR="00C95095" w:rsidRPr="00EB7885" w:rsidRDefault="00C95095" w:rsidP="003948C2">
            <w:r w:rsidRPr="00EB7885">
              <w:t> </w:t>
            </w:r>
          </w:p>
        </w:tc>
      </w:tr>
      <w:tr w:rsidR="00C95095" w:rsidRPr="00E75EF0" w14:paraId="0C295009" w14:textId="77777777" w:rsidTr="00AE33F6">
        <w:tc>
          <w:tcPr>
            <w:tcW w:w="817" w:type="dxa"/>
          </w:tcPr>
          <w:p w14:paraId="24FC180F" w14:textId="77777777" w:rsidR="00C95095" w:rsidRPr="00E75EF0" w:rsidRDefault="00C95095" w:rsidP="00F3220F">
            <w:pPr>
              <w:jc w:val="both"/>
            </w:pPr>
            <w:r w:rsidRPr="00E75EF0">
              <w:t>R0110</w:t>
            </w:r>
          </w:p>
        </w:tc>
        <w:tc>
          <w:tcPr>
            <w:tcW w:w="4253" w:type="dxa"/>
            <w:noWrap/>
            <w:hideMark/>
          </w:tcPr>
          <w:p w14:paraId="7633CBD1" w14:textId="77777777" w:rsidR="00C95095" w:rsidRPr="00E75EF0" w:rsidRDefault="00C95095" w:rsidP="003948C2">
            <w:r w:rsidRPr="00E75EF0">
              <w:t>Sinistres payes</w:t>
            </w:r>
          </w:p>
        </w:tc>
        <w:tc>
          <w:tcPr>
            <w:tcW w:w="4252" w:type="dxa"/>
          </w:tcPr>
          <w:p w14:paraId="3C1EFEFF" w14:textId="77777777" w:rsidR="00C95095" w:rsidRPr="00EB7885" w:rsidRDefault="00C95095" w:rsidP="003948C2">
            <w:r w:rsidRPr="00EB7885">
              <w:rPr>
                <w:bCs/>
              </w:rPr>
              <w:t>6020</w:t>
            </w:r>
          </w:p>
        </w:tc>
      </w:tr>
      <w:tr w:rsidR="00C95095" w:rsidRPr="00E75EF0" w14:paraId="7216A490" w14:textId="77777777" w:rsidTr="00AE33F6">
        <w:tc>
          <w:tcPr>
            <w:tcW w:w="817" w:type="dxa"/>
          </w:tcPr>
          <w:p w14:paraId="27F0231E" w14:textId="77777777" w:rsidR="00C95095" w:rsidRPr="00E75EF0" w:rsidRDefault="00C95095" w:rsidP="00F3220F">
            <w:pPr>
              <w:jc w:val="both"/>
            </w:pPr>
            <w:r w:rsidRPr="00E75EF0">
              <w:t>R0120</w:t>
            </w:r>
          </w:p>
        </w:tc>
        <w:tc>
          <w:tcPr>
            <w:tcW w:w="4253" w:type="dxa"/>
            <w:noWrap/>
            <w:hideMark/>
          </w:tcPr>
          <w:p w14:paraId="427FF211" w14:textId="77777777"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14:paraId="41764A8C" w14:textId="77777777" w:rsidR="00C95095" w:rsidRPr="00EB7885" w:rsidRDefault="00C95095" w:rsidP="003948C2">
            <w:r w:rsidRPr="00EB7885">
              <w:rPr>
                <w:bCs/>
              </w:rPr>
              <w:t>6021</w:t>
            </w:r>
          </w:p>
        </w:tc>
      </w:tr>
      <w:tr w:rsidR="00C95095" w:rsidRPr="00E75EF0" w14:paraId="1C35E48A" w14:textId="77777777" w:rsidTr="00AE33F6">
        <w:tc>
          <w:tcPr>
            <w:tcW w:w="817" w:type="dxa"/>
          </w:tcPr>
          <w:p w14:paraId="69B421FE" w14:textId="77777777" w:rsidR="00C95095" w:rsidRPr="00E75EF0" w:rsidRDefault="00C95095" w:rsidP="00F3220F">
            <w:pPr>
              <w:jc w:val="both"/>
            </w:pPr>
            <w:r w:rsidRPr="00E75EF0">
              <w:t>R0130</w:t>
            </w:r>
          </w:p>
        </w:tc>
        <w:tc>
          <w:tcPr>
            <w:tcW w:w="4253" w:type="dxa"/>
            <w:noWrap/>
            <w:hideMark/>
          </w:tcPr>
          <w:p w14:paraId="3E890CE0" w14:textId="77777777" w:rsidR="00C95095" w:rsidRPr="00E75EF0" w:rsidRDefault="00C95095" w:rsidP="003948C2">
            <w:r w:rsidRPr="00E75EF0">
              <w:t>Recours encaisses</w:t>
            </w:r>
          </w:p>
        </w:tc>
        <w:tc>
          <w:tcPr>
            <w:tcW w:w="4252" w:type="dxa"/>
          </w:tcPr>
          <w:p w14:paraId="2ABFD407" w14:textId="77777777" w:rsidR="00C95095" w:rsidRPr="00EB7885" w:rsidRDefault="00C95095" w:rsidP="003948C2">
            <w:r w:rsidRPr="00EB7885">
              <w:rPr>
                <w:bCs/>
              </w:rPr>
              <w:t>6023</w:t>
            </w:r>
          </w:p>
        </w:tc>
      </w:tr>
      <w:tr w:rsidR="00C95095" w:rsidRPr="00E75EF0" w14:paraId="01E47814" w14:textId="77777777" w:rsidTr="00AE33F6">
        <w:tc>
          <w:tcPr>
            <w:tcW w:w="817" w:type="dxa"/>
          </w:tcPr>
          <w:p w14:paraId="5A8D4D5C" w14:textId="77777777" w:rsidR="00C95095" w:rsidRPr="00E75EF0" w:rsidRDefault="00C95095" w:rsidP="00F3220F">
            <w:pPr>
              <w:jc w:val="both"/>
            </w:pPr>
            <w:r w:rsidRPr="00E75EF0">
              <w:t>R0140</w:t>
            </w:r>
          </w:p>
        </w:tc>
        <w:tc>
          <w:tcPr>
            <w:tcW w:w="4253" w:type="dxa"/>
            <w:noWrap/>
            <w:hideMark/>
          </w:tcPr>
          <w:p w14:paraId="79DDAA58" w14:textId="77777777" w:rsidR="00C95095" w:rsidRPr="00E75EF0" w:rsidRDefault="00C95095" w:rsidP="003948C2">
            <w:r w:rsidRPr="00E75EF0">
              <w:t>Frais de gestion des sinistres</w:t>
            </w:r>
          </w:p>
        </w:tc>
        <w:tc>
          <w:tcPr>
            <w:tcW w:w="4252" w:type="dxa"/>
          </w:tcPr>
          <w:p w14:paraId="47DCEFB3" w14:textId="77777777" w:rsidR="00C95095" w:rsidRPr="00EB7885" w:rsidRDefault="00C95095" w:rsidP="003948C2">
            <w:r w:rsidRPr="00EB7885">
              <w:rPr>
                <w:bCs/>
              </w:rPr>
              <w:t>6025</w:t>
            </w:r>
            <w:r>
              <w:rPr>
                <w:bCs/>
              </w:rPr>
              <w:t>,</w:t>
            </w:r>
            <w:r w:rsidRPr="00EB7885">
              <w:rPr>
                <w:bCs/>
              </w:rPr>
              <w:t xml:space="preserve"> 6028</w:t>
            </w:r>
          </w:p>
        </w:tc>
      </w:tr>
      <w:tr w:rsidR="00C95095" w:rsidRPr="00E75EF0" w14:paraId="282DFEF0" w14:textId="77777777" w:rsidTr="00AE33F6">
        <w:tc>
          <w:tcPr>
            <w:tcW w:w="817" w:type="dxa"/>
          </w:tcPr>
          <w:p w14:paraId="34DF46C5" w14:textId="77777777" w:rsidR="00C95095" w:rsidRPr="00E75EF0" w:rsidRDefault="00C95095" w:rsidP="00F3220F">
            <w:pPr>
              <w:jc w:val="both"/>
            </w:pPr>
            <w:r w:rsidRPr="00E75EF0">
              <w:t>R0150</w:t>
            </w:r>
          </w:p>
        </w:tc>
        <w:tc>
          <w:tcPr>
            <w:tcW w:w="4253" w:type="dxa"/>
            <w:noWrap/>
            <w:hideMark/>
          </w:tcPr>
          <w:p w14:paraId="74AAD38D" w14:textId="77777777" w:rsidR="00C95095" w:rsidRPr="00E75EF0" w:rsidRDefault="00C95095" w:rsidP="003948C2">
            <w:r w:rsidRPr="00E75EF0">
              <w:t>Provisions pour sinistres clôture</w:t>
            </w:r>
          </w:p>
        </w:tc>
        <w:tc>
          <w:tcPr>
            <w:tcW w:w="4252" w:type="dxa"/>
          </w:tcPr>
          <w:p w14:paraId="5882ACDA" w14:textId="77777777" w:rsidR="00C95095" w:rsidRPr="00EB7885" w:rsidRDefault="00C95095" w:rsidP="003948C2">
            <w:r w:rsidRPr="00EB7885">
              <w:rPr>
                <w:bCs/>
              </w:rPr>
              <w:t>332 (clôture)</w:t>
            </w:r>
          </w:p>
        </w:tc>
      </w:tr>
      <w:tr w:rsidR="00C95095" w:rsidRPr="00E75EF0" w14:paraId="6AA43507" w14:textId="77777777" w:rsidTr="00AE33F6">
        <w:tc>
          <w:tcPr>
            <w:tcW w:w="817" w:type="dxa"/>
          </w:tcPr>
          <w:p w14:paraId="079A0B91" w14:textId="77777777" w:rsidR="00C95095" w:rsidRPr="00E75EF0" w:rsidRDefault="00C95095" w:rsidP="00F3220F">
            <w:pPr>
              <w:jc w:val="both"/>
            </w:pPr>
            <w:r w:rsidRPr="00E75EF0">
              <w:t>R0160</w:t>
            </w:r>
          </w:p>
        </w:tc>
        <w:tc>
          <w:tcPr>
            <w:tcW w:w="4253" w:type="dxa"/>
            <w:noWrap/>
            <w:hideMark/>
          </w:tcPr>
          <w:p w14:paraId="3BBA6D01" w14:textId="77777777" w:rsidR="00C95095" w:rsidRPr="00E75EF0" w:rsidRDefault="00C95095" w:rsidP="003948C2">
            <w:r w:rsidRPr="00E75EF0">
              <w:t>Provisions pour sinistres ouverture</w:t>
            </w:r>
          </w:p>
        </w:tc>
        <w:tc>
          <w:tcPr>
            <w:tcW w:w="4252" w:type="dxa"/>
          </w:tcPr>
          <w:p w14:paraId="79F48318" w14:textId="77777777" w:rsidR="00C95095" w:rsidRDefault="00C95095" w:rsidP="003948C2">
            <w:pPr>
              <w:rPr>
                <w:bCs/>
              </w:rPr>
            </w:pPr>
            <w:r w:rsidRPr="00EB7885">
              <w:rPr>
                <w:bCs/>
              </w:rPr>
              <w:t>332 (ouverture)</w:t>
            </w:r>
          </w:p>
          <w:p w14:paraId="345637B7" w14:textId="77777777" w:rsidR="00244C1D" w:rsidRPr="00EB7885" w:rsidRDefault="00244C1D" w:rsidP="003948C2">
            <w:r>
              <w:rPr>
                <w:bCs/>
              </w:rPr>
              <w:t>La différence entre la clôture (R0150) et l’ouverture (R0160) doit correspondre à la variation enregistrée dans le compte 6120</w:t>
            </w:r>
          </w:p>
        </w:tc>
      </w:tr>
      <w:tr w:rsidR="00C95095" w:rsidRPr="00E75EF0" w14:paraId="0AEBA822" w14:textId="77777777" w:rsidTr="00AE33F6">
        <w:tc>
          <w:tcPr>
            <w:tcW w:w="817" w:type="dxa"/>
          </w:tcPr>
          <w:p w14:paraId="38934DAC" w14:textId="77777777" w:rsidR="00C95095" w:rsidRPr="00E75EF0" w:rsidRDefault="00C95095" w:rsidP="00F3220F">
            <w:pPr>
              <w:jc w:val="both"/>
            </w:pPr>
            <w:r w:rsidRPr="00E75EF0">
              <w:t>R0170</w:t>
            </w:r>
          </w:p>
        </w:tc>
        <w:tc>
          <w:tcPr>
            <w:tcW w:w="4253" w:type="dxa"/>
            <w:noWrap/>
            <w:hideMark/>
          </w:tcPr>
          <w:p w14:paraId="06178A31" w14:textId="77777777"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14:paraId="501D30F3" w14:textId="77777777" w:rsidR="00C95095" w:rsidRPr="00EB7885" w:rsidRDefault="00C95095" w:rsidP="003948C2">
            <w:r w:rsidRPr="00EB7885">
              <w:rPr>
                <w:bCs/>
              </w:rPr>
              <w:t>333 (clôture)</w:t>
            </w:r>
          </w:p>
        </w:tc>
      </w:tr>
      <w:tr w:rsidR="00C95095" w:rsidRPr="00E75EF0" w14:paraId="5C51EBD2" w14:textId="77777777" w:rsidTr="00AE33F6">
        <w:tc>
          <w:tcPr>
            <w:tcW w:w="817" w:type="dxa"/>
          </w:tcPr>
          <w:p w14:paraId="0D9DC944" w14:textId="77777777" w:rsidR="00C95095" w:rsidRPr="00E75EF0" w:rsidRDefault="00C95095" w:rsidP="00F3220F">
            <w:pPr>
              <w:jc w:val="both"/>
            </w:pPr>
            <w:r w:rsidRPr="00E75EF0">
              <w:t>R0180</w:t>
            </w:r>
          </w:p>
        </w:tc>
        <w:tc>
          <w:tcPr>
            <w:tcW w:w="4253" w:type="dxa"/>
            <w:noWrap/>
            <w:hideMark/>
          </w:tcPr>
          <w:p w14:paraId="793EEFEB" w14:textId="77777777"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14:paraId="7E870FBD" w14:textId="77777777" w:rsidR="00C95095" w:rsidRDefault="00C95095" w:rsidP="003948C2">
            <w:pPr>
              <w:rPr>
                <w:bCs/>
              </w:rPr>
            </w:pPr>
            <w:r w:rsidRPr="00EB7885">
              <w:rPr>
                <w:bCs/>
              </w:rPr>
              <w:t>333 (ouverture)</w:t>
            </w:r>
          </w:p>
          <w:p w14:paraId="1E73D227" w14:textId="77777777" w:rsidR="00244C1D" w:rsidRPr="00EB7885" w:rsidRDefault="00244C1D" w:rsidP="003948C2">
            <w:r>
              <w:rPr>
                <w:bCs/>
              </w:rPr>
              <w:t>La différence entre la clôture (R0170) et l’ouverture (R0180) doit correspondre à la variation enregistrée dans le compte 6123</w:t>
            </w:r>
          </w:p>
        </w:tc>
      </w:tr>
      <w:tr w:rsidR="00C95095" w:rsidRPr="00E75EF0" w14:paraId="153222A1" w14:textId="77777777" w:rsidTr="00AE33F6">
        <w:tc>
          <w:tcPr>
            <w:tcW w:w="817" w:type="dxa"/>
          </w:tcPr>
          <w:p w14:paraId="4DD0C655" w14:textId="77777777" w:rsidR="00C95095" w:rsidRPr="00E75EF0" w:rsidRDefault="00C95095" w:rsidP="00F3220F">
            <w:pPr>
              <w:jc w:val="both"/>
            </w:pPr>
            <w:r w:rsidRPr="00E75EF0">
              <w:t>R0190</w:t>
            </w:r>
          </w:p>
        </w:tc>
        <w:tc>
          <w:tcPr>
            <w:tcW w:w="4253" w:type="dxa"/>
            <w:noWrap/>
            <w:hideMark/>
          </w:tcPr>
          <w:p w14:paraId="5D558C0F" w14:textId="77777777" w:rsidR="00C95095" w:rsidRPr="00E75EF0" w:rsidRDefault="00C95095" w:rsidP="003948C2">
            <w:r w:rsidRPr="00E75EF0">
              <w:t>Provisions pour égalisation clôture</w:t>
            </w:r>
          </w:p>
        </w:tc>
        <w:tc>
          <w:tcPr>
            <w:tcW w:w="4252" w:type="dxa"/>
          </w:tcPr>
          <w:p w14:paraId="35EB0BD8" w14:textId="77777777" w:rsidR="00C95095" w:rsidRPr="00F078B4" w:rsidRDefault="00C95095" w:rsidP="003948C2">
            <w:r w:rsidRPr="00F078B4">
              <w:rPr>
                <w:bCs/>
              </w:rPr>
              <w:t>36</w:t>
            </w:r>
            <w:r w:rsidR="00F078B4" w:rsidRPr="00F078B4">
              <w:rPr>
                <w:bCs/>
              </w:rPr>
              <w:t xml:space="preserve"> – </w:t>
            </w:r>
            <w:proofErr w:type="gramStart"/>
            <w:r w:rsidR="00F078B4" w:rsidRPr="00F078B4">
              <w:rPr>
                <w:bCs/>
              </w:rPr>
              <w:t>non vie</w:t>
            </w:r>
            <w:proofErr w:type="gramEnd"/>
            <w:r w:rsidRPr="00F078B4">
              <w:rPr>
                <w:bCs/>
              </w:rPr>
              <w:t xml:space="preserve"> (clôture)</w:t>
            </w:r>
          </w:p>
        </w:tc>
      </w:tr>
      <w:tr w:rsidR="00C95095" w:rsidRPr="00E75EF0" w14:paraId="75E90AF6" w14:textId="77777777" w:rsidTr="00AE33F6">
        <w:tc>
          <w:tcPr>
            <w:tcW w:w="817" w:type="dxa"/>
          </w:tcPr>
          <w:p w14:paraId="3F674711" w14:textId="77777777" w:rsidR="00C95095" w:rsidRPr="00E75EF0" w:rsidRDefault="00C95095" w:rsidP="00F3220F">
            <w:pPr>
              <w:jc w:val="both"/>
            </w:pPr>
            <w:r w:rsidRPr="00E75EF0">
              <w:t>R0200</w:t>
            </w:r>
          </w:p>
        </w:tc>
        <w:tc>
          <w:tcPr>
            <w:tcW w:w="4253" w:type="dxa"/>
            <w:noWrap/>
            <w:hideMark/>
          </w:tcPr>
          <w:p w14:paraId="781E2313" w14:textId="77777777" w:rsidR="00C95095" w:rsidRPr="00E75EF0" w:rsidRDefault="00C95095" w:rsidP="003948C2">
            <w:r w:rsidRPr="00E75EF0">
              <w:t>Provisions pour égalisation ouverture</w:t>
            </w:r>
          </w:p>
        </w:tc>
        <w:tc>
          <w:tcPr>
            <w:tcW w:w="4252" w:type="dxa"/>
          </w:tcPr>
          <w:p w14:paraId="3734902E" w14:textId="77777777" w:rsidR="00C95095" w:rsidRDefault="00C95095" w:rsidP="003948C2">
            <w:pPr>
              <w:rPr>
                <w:bCs/>
              </w:rPr>
            </w:pPr>
            <w:r w:rsidRPr="00F078B4">
              <w:rPr>
                <w:bCs/>
              </w:rPr>
              <w:t>36</w:t>
            </w:r>
            <w:r w:rsidR="00F078B4" w:rsidRPr="00F078B4">
              <w:rPr>
                <w:bCs/>
              </w:rPr>
              <w:t xml:space="preserve"> – </w:t>
            </w:r>
            <w:proofErr w:type="gramStart"/>
            <w:r w:rsidR="00F078B4" w:rsidRPr="00F078B4">
              <w:rPr>
                <w:bCs/>
              </w:rPr>
              <w:t>non vie</w:t>
            </w:r>
            <w:proofErr w:type="gramEnd"/>
            <w:r w:rsidRPr="00F078B4">
              <w:rPr>
                <w:bCs/>
              </w:rPr>
              <w:t xml:space="preserve"> (ouverture)</w:t>
            </w:r>
          </w:p>
          <w:p w14:paraId="768C0D59" w14:textId="77777777"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14:paraId="1705D57C" w14:textId="77777777" w:rsidTr="00AE33F6">
        <w:tc>
          <w:tcPr>
            <w:tcW w:w="817" w:type="dxa"/>
          </w:tcPr>
          <w:p w14:paraId="0856747C" w14:textId="77777777" w:rsidR="00C95095" w:rsidRPr="00E75EF0" w:rsidRDefault="00C95095" w:rsidP="00F3220F">
            <w:pPr>
              <w:jc w:val="both"/>
            </w:pPr>
            <w:r w:rsidRPr="00E75EF0">
              <w:t>R0210</w:t>
            </w:r>
          </w:p>
        </w:tc>
        <w:tc>
          <w:tcPr>
            <w:tcW w:w="4253" w:type="dxa"/>
            <w:noWrap/>
            <w:hideMark/>
          </w:tcPr>
          <w:p w14:paraId="77BF68EC" w14:textId="77777777" w:rsidR="00C95095" w:rsidRPr="00E75EF0" w:rsidRDefault="00C95095" w:rsidP="003948C2">
            <w:r w:rsidRPr="00E75EF0">
              <w:t>Autres provisions techniques clôture</w:t>
            </w:r>
          </w:p>
        </w:tc>
        <w:tc>
          <w:tcPr>
            <w:tcW w:w="4252" w:type="dxa"/>
          </w:tcPr>
          <w:p w14:paraId="05292890" w14:textId="77777777" w:rsidR="00C95095" w:rsidRPr="00EB7885" w:rsidRDefault="00C95095" w:rsidP="003948C2">
            <w:r w:rsidRPr="00EB7885">
              <w:rPr>
                <w:bCs/>
              </w:rPr>
              <w:t>372 (clôture)</w:t>
            </w:r>
          </w:p>
        </w:tc>
      </w:tr>
      <w:tr w:rsidR="00C95095" w:rsidRPr="00E75EF0" w14:paraId="75FD87E6" w14:textId="77777777" w:rsidTr="00AE33F6">
        <w:tc>
          <w:tcPr>
            <w:tcW w:w="817" w:type="dxa"/>
          </w:tcPr>
          <w:p w14:paraId="55DBC03A" w14:textId="77777777" w:rsidR="00C95095" w:rsidRPr="00E75EF0" w:rsidRDefault="00C95095" w:rsidP="00F3220F">
            <w:pPr>
              <w:jc w:val="both"/>
            </w:pPr>
            <w:r w:rsidRPr="00E75EF0">
              <w:t>R0220</w:t>
            </w:r>
          </w:p>
        </w:tc>
        <w:tc>
          <w:tcPr>
            <w:tcW w:w="4253" w:type="dxa"/>
            <w:noWrap/>
            <w:hideMark/>
          </w:tcPr>
          <w:p w14:paraId="6A6A442A" w14:textId="77777777" w:rsidR="00C95095" w:rsidRPr="00E75EF0" w:rsidRDefault="00C95095" w:rsidP="003948C2">
            <w:r w:rsidRPr="00E75EF0">
              <w:t>Autres prov</w:t>
            </w:r>
            <w:r>
              <w:t>isions</w:t>
            </w:r>
            <w:r w:rsidRPr="00E75EF0">
              <w:t xml:space="preserve"> techniques ouverture</w:t>
            </w:r>
          </w:p>
        </w:tc>
        <w:tc>
          <w:tcPr>
            <w:tcW w:w="4252" w:type="dxa"/>
          </w:tcPr>
          <w:p w14:paraId="09C5E9F6" w14:textId="77777777" w:rsidR="00C95095" w:rsidRDefault="00C95095" w:rsidP="003948C2">
            <w:pPr>
              <w:rPr>
                <w:bCs/>
              </w:rPr>
            </w:pPr>
            <w:r w:rsidRPr="00EB7885">
              <w:rPr>
                <w:bCs/>
              </w:rPr>
              <w:t>372 (ouverture)</w:t>
            </w:r>
          </w:p>
          <w:p w14:paraId="08AD28A9" w14:textId="77777777"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14:paraId="3209D855" w14:textId="77777777" w:rsidTr="00AE33F6">
        <w:tc>
          <w:tcPr>
            <w:tcW w:w="817" w:type="dxa"/>
          </w:tcPr>
          <w:p w14:paraId="1A537EB7" w14:textId="77777777" w:rsidR="00C95095" w:rsidRPr="00E75EF0" w:rsidRDefault="00C95095" w:rsidP="00F3220F">
            <w:pPr>
              <w:jc w:val="both"/>
            </w:pPr>
            <w:r w:rsidRPr="00E75EF0">
              <w:t>R0230</w:t>
            </w:r>
          </w:p>
        </w:tc>
        <w:tc>
          <w:tcPr>
            <w:tcW w:w="4253" w:type="dxa"/>
            <w:noWrap/>
            <w:hideMark/>
          </w:tcPr>
          <w:p w14:paraId="1030E536" w14:textId="77777777"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14:paraId="3ED5FAF8" w14:textId="77777777"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14:paraId="60EA0BA0" w14:textId="77777777" w:rsidTr="00AE33F6">
        <w:tc>
          <w:tcPr>
            <w:tcW w:w="817" w:type="dxa"/>
          </w:tcPr>
          <w:p w14:paraId="3EBCFF5C" w14:textId="77777777" w:rsidR="00C95095" w:rsidRPr="00E75EF0" w:rsidRDefault="00C95095" w:rsidP="00F3220F">
            <w:pPr>
              <w:jc w:val="both"/>
            </w:pPr>
            <w:r w:rsidRPr="00E75EF0">
              <w:t>R0240</w:t>
            </w:r>
          </w:p>
        </w:tc>
        <w:tc>
          <w:tcPr>
            <w:tcW w:w="4253" w:type="dxa"/>
            <w:noWrap/>
            <w:hideMark/>
          </w:tcPr>
          <w:p w14:paraId="739D3506" w14:textId="77777777" w:rsidR="00C95095" w:rsidRPr="00E75EF0" w:rsidRDefault="00C95095" w:rsidP="003948C2">
            <w:r w:rsidRPr="00F739F0">
              <w:t>Participation aux bénéfices incorporées exercice</w:t>
            </w:r>
          </w:p>
        </w:tc>
        <w:tc>
          <w:tcPr>
            <w:tcW w:w="4252" w:type="dxa"/>
          </w:tcPr>
          <w:p w14:paraId="710827C1" w14:textId="77777777"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14:paraId="12BC0178" w14:textId="77777777" w:rsidTr="00AE33F6">
        <w:tc>
          <w:tcPr>
            <w:tcW w:w="817" w:type="dxa"/>
          </w:tcPr>
          <w:p w14:paraId="0DCCE45A" w14:textId="77777777" w:rsidR="00C95095" w:rsidRPr="00E75EF0" w:rsidRDefault="00C95095" w:rsidP="00F3220F">
            <w:pPr>
              <w:jc w:val="both"/>
            </w:pPr>
            <w:r w:rsidRPr="00E75EF0">
              <w:t>R0250</w:t>
            </w:r>
          </w:p>
        </w:tc>
        <w:tc>
          <w:tcPr>
            <w:tcW w:w="4253" w:type="dxa"/>
            <w:noWrap/>
            <w:hideMark/>
          </w:tcPr>
          <w:p w14:paraId="08610167" w14:textId="77777777" w:rsidR="00C95095" w:rsidRPr="00E75EF0" w:rsidRDefault="00C95095" w:rsidP="003948C2">
            <w:r w:rsidRPr="00E75EF0">
              <w:t>Capitaux constitutifs de rente (sinistres)</w:t>
            </w:r>
          </w:p>
        </w:tc>
        <w:tc>
          <w:tcPr>
            <w:tcW w:w="4252" w:type="dxa"/>
          </w:tcPr>
          <w:p w14:paraId="0C7F8272" w14:textId="77777777" w:rsidR="00C95095" w:rsidRPr="00EB7885" w:rsidRDefault="00C95095" w:rsidP="003948C2">
            <w:r w:rsidRPr="00EB7885">
              <w:rPr>
                <w:bCs/>
              </w:rPr>
              <w:t> </w:t>
            </w:r>
          </w:p>
        </w:tc>
      </w:tr>
      <w:tr w:rsidR="00C95095" w:rsidRPr="00E75EF0" w14:paraId="418C6AD4" w14:textId="77777777" w:rsidTr="00AE33F6">
        <w:tc>
          <w:tcPr>
            <w:tcW w:w="817" w:type="dxa"/>
          </w:tcPr>
          <w:p w14:paraId="519118F5" w14:textId="77777777" w:rsidR="00C95095" w:rsidRPr="00E75EF0" w:rsidRDefault="00C95095" w:rsidP="00F3220F">
            <w:pPr>
              <w:jc w:val="both"/>
            </w:pPr>
            <w:r w:rsidRPr="00E75EF0">
              <w:t>R0260</w:t>
            </w:r>
          </w:p>
        </w:tc>
        <w:tc>
          <w:tcPr>
            <w:tcW w:w="4253" w:type="dxa"/>
            <w:noWrap/>
            <w:hideMark/>
          </w:tcPr>
          <w:p w14:paraId="467749F7" w14:textId="77777777" w:rsidR="00C95095" w:rsidRPr="00E75EF0" w:rsidRDefault="00C95095" w:rsidP="003948C2">
            <w:r w:rsidRPr="00E75EF0">
              <w:t>Capitaux constitutifs de rente (provisions de rentes)</w:t>
            </w:r>
          </w:p>
        </w:tc>
        <w:tc>
          <w:tcPr>
            <w:tcW w:w="4252" w:type="dxa"/>
          </w:tcPr>
          <w:p w14:paraId="695D7633" w14:textId="77777777" w:rsidR="00C95095" w:rsidRPr="00EB7885" w:rsidRDefault="00C95095" w:rsidP="003948C2">
            <w:r w:rsidRPr="00EB7885">
              <w:rPr>
                <w:bCs/>
              </w:rPr>
              <w:t> </w:t>
            </w:r>
          </w:p>
        </w:tc>
      </w:tr>
      <w:tr w:rsidR="00C95095" w:rsidRPr="00E75EF0" w14:paraId="2717E7A8" w14:textId="77777777" w:rsidTr="00AE33F6">
        <w:trPr>
          <w:trHeight w:val="43"/>
        </w:trPr>
        <w:tc>
          <w:tcPr>
            <w:tcW w:w="817" w:type="dxa"/>
          </w:tcPr>
          <w:p w14:paraId="42EB1ADC" w14:textId="77777777" w:rsidR="00C95095" w:rsidRPr="00E75EF0" w:rsidRDefault="00C95095" w:rsidP="00F3220F">
            <w:pPr>
              <w:jc w:val="both"/>
              <w:rPr>
                <w:b/>
                <w:bCs/>
              </w:rPr>
            </w:pPr>
            <w:r w:rsidRPr="00E75EF0">
              <w:t> </w:t>
            </w:r>
          </w:p>
        </w:tc>
        <w:tc>
          <w:tcPr>
            <w:tcW w:w="4253" w:type="dxa"/>
            <w:noWrap/>
            <w:hideMark/>
          </w:tcPr>
          <w:p w14:paraId="50724D93" w14:textId="77777777" w:rsidR="00C95095" w:rsidRPr="00E75EF0" w:rsidRDefault="00C95095" w:rsidP="003948C2">
            <w:pPr>
              <w:rPr>
                <w:b/>
                <w:bCs/>
              </w:rPr>
            </w:pPr>
            <w:r w:rsidRPr="00E75EF0">
              <w:rPr>
                <w:b/>
                <w:bCs/>
              </w:rPr>
              <w:t>Charges d'acquisition et gestion nettes</w:t>
            </w:r>
          </w:p>
        </w:tc>
        <w:tc>
          <w:tcPr>
            <w:tcW w:w="4252" w:type="dxa"/>
          </w:tcPr>
          <w:p w14:paraId="4C16F092" w14:textId="77777777" w:rsidR="00C95095" w:rsidRPr="00EB7885" w:rsidRDefault="00C95095" w:rsidP="003948C2">
            <w:r w:rsidRPr="00EB7885">
              <w:rPr>
                <w:bCs/>
              </w:rPr>
              <w:t> </w:t>
            </w:r>
          </w:p>
        </w:tc>
      </w:tr>
      <w:tr w:rsidR="00C95095" w:rsidRPr="00E75EF0" w14:paraId="71F76A85" w14:textId="77777777" w:rsidTr="00AE33F6">
        <w:tc>
          <w:tcPr>
            <w:tcW w:w="817" w:type="dxa"/>
          </w:tcPr>
          <w:p w14:paraId="5B1EF0F8" w14:textId="77777777" w:rsidR="00C95095" w:rsidRPr="00E75EF0" w:rsidRDefault="00C95095" w:rsidP="00F3220F">
            <w:pPr>
              <w:jc w:val="both"/>
            </w:pPr>
            <w:r w:rsidRPr="00E75EF0">
              <w:t>R0290</w:t>
            </w:r>
          </w:p>
        </w:tc>
        <w:tc>
          <w:tcPr>
            <w:tcW w:w="4253" w:type="dxa"/>
            <w:noWrap/>
            <w:hideMark/>
          </w:tcPr>
          <w:p w14:paraId="4D0F4B3C" w14:textId="77777777" w:rsidR="00C95095" w:rsidRPr="00E75EF0" w:rsidRDefault="00C95095" w:rsidP="003948C2">
            <w:r w:rsidRPr="00E75EF0">
              <w:t>Frais d'acquisition</w:t>
            </w:r>
          </w:p>
        </w:tc>
        <w:tc>
          <w:tcPr>
            <w:tcW w:w="4252" w:type="dxa"/>
          </w:tcPr>
          <w:p w14:paraId="5EC62146" w14:textId="77777777" w:rsidR="00C95095" w:rsidRPr="00EB7885" w:rsidRDefault="00C95095" w:rsidP="003948C2">
            <w:r w:rsidRPr="00EB7885">
              <w:rPr>
                <w:bCs/>
              </w:rPr>
              <w:t>6420</w:t>
            </w:r>
          </w:p>
        </w:tc>
      </w:tr>
      <w:tr w:rsidR="00C95095" w:rsidRPr="00E75EF0" w14:paraId="70282482" w14:textId="77777777" w:rsidTr="00AE33F6">
        <w:tc>
          <w:tcPr>
            <w:tcW w:w="817" w:type="dxa"/>
          </w:tcPr>
          <w:p w14:paraId="3BBE6654" w14:textId="77777777" w:rsidR="00C95095" w:rsidRPr="00E75EF0" w:rsidRDefault="00C95095" w:rsidP="00F3220F">
            <w:pPr>
              <w:jc w:val="both"/>
            </w:pPr>
            <w:r w:rsidRPr="00E75EF0">
              <w:lastRenderedPageBreak/>
              <w:t>R0300</w:t>
            </w:r>
          </w:p>
        </w:tc>
        <w:tc>
          <w:tcPr>
            <w:tcW w:w="4253" w:type="dxa"/>
            <w:noWrap/>
            <w:hideMark/>
          </w:tcPr>
          <w:p w14:paraId="126881A8" w14:textId="77777777" w:rsidR="00C95095" w:rsidRPr="00E75EF0" w:rsidRDefault="00C95095" w:rsidP="003948C2">
            <w:r w:rsidRPr="00E75EF0">
              <w:t xml:space="preserve">Frais </w:t>
            </w:r>
            <w:r>
              <w:t>d’</w:t>
            </w:r>
            <w:r w:rsidRPr="00E75EF0">
              <w:t>admin</w:t>
            </w:r>
            <w:r>
              <w:t>istration</w:t>
            </w:r>
          </w:p>
        </w:tc>
        <w:tc>
          <w:tcPr>
            <w:tcW w:w="4252" w:type="dxa"/>
          </w:tcPr>
          <w:p w14:paraId="4E42B50A" w14:textId="77777777" w:rsidR="00C95095" w:rsidRPr="00EB7885" w:rsidRDefault="00C95095" w:rsidP="003948C2">
            <w:r w:rsidRPr="00EB7885">
              <w:rPr>
                <w:bCs/>
              </w:rPr>
              <w:t>6422</w:t>
            </w:r>
          </w:p>
        </w:tc>
      </w:tr>
      <w:tr w:rsidR="00C95095" w:rsidRPr="00E75EF0" w14:paraId="2F8955EE" w14:textId="77777777" w:rsidTr="00AE33F6">
        <w:tc>
          <w:tcPr>
            <w:tcW w:w="817" w:type="dxa"/>
          </w:tcPr>
          <w:p w14:paraId="4F0D944C" w14:textId="77777777" w:rsidR="00C95095" w:rsidRPr="00E75EF0" w:rsidRDefault="00C95095" w:rsidP="00F3220F">
            <w:pPr>
              <w:jc w:val="both"/>
            </w:pPr>
            <w:r w:rsidRPr="00E75EF0">
              <w:t>R0310</w:t>
            </w:r>
          </w:p>
        </w:tc>
        <w:tc>
          <w:tcPr>
            <w:tcW w:w="4253" w:type="dxa"/>
            <w:noWrap/>
            <w:hideMark/>
          </w:tcPr>
          <w:p w14:paraId="56FF183A" w14:textId="77777777" w:rsidR="00C95095" w:rsidRPr="00E75EF0" w:rsidRDefault="00C95095" w:rsidP="003948C2">
            <w:r w:rsidRPr="00E75EF0">
              <w:t>Aut</w:t>
            </w:r>
            <w:r>
              <w:t xml:space="preserve">res </w:t>
            </w:r>
            <w:r w:rsidRPr="00E75EF0">
              <w:t>charges nettes de produits tech</w:t>
            </w:r>
            <w:r>
              <w:t>niques</w:t>
            </w:r>
          </w:p>
        </w:tc>
        <w:tc>
          <w:tcPr>
            <w:tcW w:w="4252" w:type="dxa"/>
          </w:tcPr>
          <w:p w14:paraId="13514323" w14:textId="77777777"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14:paraId="694ACB6E" w14:textId="77777777" w:rsidTr="00AE33F6">
        <w:tc>
          <w:tcPr>
            <w:tcW w:w="817" w:type="dxa"/>
          </w:tcPr>
          <w:p w14:paraId="42B2587D" w14:textId="77777777" w:rsidR="00C95095" w:rsidRPr="00E75EF0" w:rsidRDefault="00C95095" w:rsidP="00F3220F">
            <w:pPr>
              <w:jc w:val="both"/>
            </w:pPr>
            <w:r w:rsidRPr="00E75EF0">
              <w:t>R0320</w:t>
            </w:r>
          </w:p>
        </w:tc>
        <w:tc>
          <w:tcPr>
            <w:tcW w:w="4253" w:type="dxa"/>
            <w:noWrap/>
            <w:hideMark/>
          </w:tcPr>
          <w:p w14:paraId="4EF982C2" w14:textId="77777777" w:rsidR="00C95095" w:rsidRPr="00E75EF0" w:rsidRDefault="00C95095" w:rsidP="003948C2">
            <w:r w:rsidRPr="00E75EF0">
              <w:t>Subventions d'exploitation reçues</w:t>
            </w:r>
          </w:p>
        </w:tc>
        <w:tc>
          <w:tcPr>
            <w:tcW w:w="4252" w:type="dxa"/>
          </w:tcPr>
          <w:p w14:paraId="551A3407" w14:textId="77777777" w:rsidR="00C95095" w:rsidRPr="00EB7885" w:rsidRDefault="00C95095" w:rsidP="003948C2">
            <w:r w:rsidRPr="00EB7885">
              <w:rPr>
                <w:bCs/>
              </w:rPr>
              <w:t>732</w:t>
            </w:r>
          </w:p>
        </w:tc>
      </w:tr>
      <w:tr w:rsidR="00C95095" w:rsidRPr="00E75EF0" w14:paraId="37DF9DBE" w14:textId="77777777" w:rsidTr="00AE33F6">
        <w:tc>
          <w:tcPr>
            <w:tcW w:w="817" w:type="dxa"/>
          </w:tcPr>
          <w:p w14:paraId="756B2176" w14:textId="77777777" w:rsidR="00C95095" w:rsidRPr="00E75EF0" w:rsidRDefault="00C95095" w:rsidP="00F3220F">
            <w:pPr>
              <w:jc w:val="both"/>
              <w:rPr>
                <w:b/>
                <w:bCs/>
              </w:rPr>
            </w:pPr>
            <w:r w:rsidRPr="00E75EF0">
              <w:t> </w:t>
            </w:r>
          </w:p>
        </w:tc>
        <w:tc>
          <w:tcPr>
            <w:tcW w:w="4253" w:type="dxa"/>
            <w:noWrap/>
            <w:hideMark/>
          </w:tcPr>
          <w:p w14:paraId="29EF984A" w14:textId="77777777" w:rsidR="00C95095" w:rsidRPr="00E75EF0" w:rsidRDefault="00C95095" w:rsidP="003948C2">
            <w:pPr>
              <w:rPr>
                <w:b/>
                <w:bCs/>
              </w:rPr>
            </w:pPr>
            <w:r w:rsidRPr="00E75EF0">
              <w:rPr>
                <w:b/>
                <w:bCs/>
              </w:rPr>
              <w:t>Solde financier</w:t>
            </w:r>
          </w:p>
        </w:tc>
        <w:tc>
          <w:tcPr>
            <w:tcW w:w="4252" w:type="dxa"/>
          </w:tcPr>
          <w:p w14:paraId="67B2226D" w14:textId="77777777" w:rsidR="00C95095" w:rsidRPr="00EB7885" w:rsidRDefault="00C95095" w:rsidP="003948C2">
            <w:r w:rsidRPr="00EB7885">
              <w:rPr>
                <w:bCs/>
              </w:rPr>
              <w:t> </w:t>
            </w:r>
          </w:p>
        </w:tc>
      </w:tr>
      <w:tr w:rsidR="00C95095" w:rsidRPr="00E75EF0" w14:paraId="18639023" w14:textId="77777777" w:rsidTr="00AE33F6">
        <w:tc>
          <w:tcPr>
            <w:tcW w:w="817" w:type="dxa"/>
          </w:tcPr>
          <w:p w14:paraId="18B35C51" w14:textId="77777777" w:rsidR="00C95095" w:rsidRPr="00E75EF0" w:rsidRDefault="00C95095" w:rsidP="00F3220F">
            <w:pPr>
              <w:jc w:val="both"/>
            </w:pPr>
            <w:r w:rsidRPr="00E75EF0">
              <w:t>R0340</w:t>
            </w:r>
          </w:p>
        </w:tc>
        <w:tc>
          <w:tcPr>
            <w:tcW w:w="4253" w:type="dxa"/>
            <w:noWrap/>
            <w:hideMark/>
          </w:tcPr>
          <w:p w14:paraId="33E93E2F" w14:textId="77777777" w:rsidR="00C95095" w:rsidRPr="00E75EF0" w:rsidRDefault="00C95095" w:rsidP="003948C2">
            <w:r w:rsidRPr="00E75EF0">
              <w:t>Produits des placements alloues</w:t>
            </w:r>
          </w:p>
        </w:tc>
        <w:tc>
          <w:tcPr>
            <w:tcW w:w="4252" w:type="dxa"/>
          </w:tcPr>
          <w:p w14:paraId="160351BD" w14:textId="77777777" w:rsidR="00C95095" w:rsidRPr="00EB7885" w:rsidRDefault="00C95095" w:rsidP="003948C2">
            <w:r w:rsidRPr="00EB7885">
              <w:rPr>
                <w:bCs/>
              </w:rPr>
              <w:t>7920</w:t>
            </w:r>
          </w:p>
        </w:tc>
      </w:tr>
      <w:tr w:rsidR="00987C39" w:rsidRPr="00E75EF0" w14:paraId="4FDDF713" w14:textId="77777777" w:rsidTr="00AE33F6">
        <w:tc>
          <w:tcPr>
            <w:tcW w:w="817" w:type="dxa"/>
          </w:tcPr>
          <w:p w14:paraId="3E9D4557" w14:textId="77777777" w:rsidR="00987C39" w:rsidRPr="00E75EF0" w:rsidRDefault="00987C39" w:rsidP="00F3220F">
            <w:pPr>
              <w:jc w:val="both"/>
            </w:pPr>
            <w:r w:rsidRPr="00E75EF0">
              <w:t>R0350</w:t>
            </w:r>
          </w:p>
        </w:tc>
        <w:tc>
          <w:tcPr>
            <w:tcW w:w="4253" w:type="dxa"/>
            <w:noWrap/>
            <w:hideMark/>
          </w:tcPr>
          <w:p w14:paraId="3279DE0B" w14:textId="77777777" w:rsidR="00987C39" w:rsidRPr="00E75EF0" w:rsidRDefault="00987C39" w:rsidP="003948C2">
            <w:pPr>
              <w:ind w:left="284"/>
            </w:pPr>
            <w:r w:rsidRPr="00E75EF0">
              <w:t>Dont revenus et autres produits de placements</w:t>
            </w:r>
          </w:p>
        </w:tc>
        <w:tc>
          <w:tcPr>
            <w:tcW w:w="4252" w:type="dxa"/>
            <w:vMerge w:val="restart"/>
            <w:vAlign w:val="center"/>
          </w:tcPr>
          <w:p w14:paraId="084811C2" w14:textId="77777777" w:rsidR="00987C39" w:rsidRPr="00EB7885" w:rsidRDefault="00932F74" w:rsidP="003948C2">
            <w:r>
              <w:rPr>
                <w:bCs/>
              </w:rPr>
              <w:t>Détail de la ligne R0340</w:t>
            </w:r>
          </w:p>
        </w:tc>
      </w:tr>
      <w:tr w:rsidR="00987C39" w:rsidRPr="00E75EF0" w14:paraId="46561932" w14:textId="77777777" w:rsidTr="00AE33F6">
        <w:tc>
          <w:tcPr>
            <w:tcW w:w="817" w:type="dxa"/>
          </w:tcPr>
          <w:p w14:paraId="115C6534" w14:textId="77777777" w:rsidR="00987C39" w:rsidRPr="00E75EF0" w:rsidRDefault="00987C39" w:rsidP="00F3220F">
            <w:pPr>
              <w:jc w:val="both"/>
            </w:pPr>
            <w:r w:rsidRPr="00E75EF0">
              <w:t>R0360</w:t>
            </w:r>
          </w:p>
        </w:tc>
        <w:tc>
          <w:tcPr>
            <w:tcW w:w="4253" w:type="dxa"/>
            <w:noWrap/>
            <w:hideMark/>
          </w:tcPr>
          <w:p w14:paraId="20A33271" w14:textId="77777777" w:rsidR="00987C39" w:rsidRPr="00E75EF0" w:rsidRDefault="00987C39" w:rsidP="003948C2">
            <w:pPr>
              <w:ind w:left="284"/>
            </w:pPr>
            <w:r w:rsidRPr="00E75EF0">
              <w:t>Dont profits et pertes provenant de la réalisation de placements</w:t>
            </w:r>
          </w:p>
        </w:tc>
        <w:tc>
          <w:tcPr>
            <w:tcW w:w="4252" w:type="dxa"/>
            <w:vMerge/>
          </w:tcPr>
          <w:p w14:paraId="2FD2D585" w14:textId="77777777" w:rsidR="00987C39" w:rsidRPr="00EB7885" w:rsidRDefault="00987C39" w:rsidP="003948C2"/>
        </w:tc>
      </w:tr>
      <w:tr w:rsidR="00987C39" w:rsidRPr="00E75EF0" w14:paraId="2C67CEC2" w14:textId="77777777" w:rsidTr="00AE33F6">
        <w:tc>
          <w:tcPr>
            <w:tcW w:w="817" w:type="dxa"/>
          </w:tcPr>
          <w:p w14:paraId="701170BF" w14:textId="77777777" w:rsidR="00987C39" w:rsidRPr="00E75EF0" w:rsidRDefault="00987C39" w:rsidP="00F3220F">
            <w:pPr>
              <w:jc w:val="both"/>
            </w:pPr>
            <w:r w:rsidRPr="00E75EF0">
              <w:t>R0370</w:t>
            </w:r>
          </w:p>
        </w:tc>
        <w:tc>
          <w:tcPr>
            <w:tcW w:w="4253" w:type="dxa"/>
            <w:noWrap/>
            <w:hideMark/>
          </w:tcPr>
          <w:p w14:paraId="681F4A91" w14:textId="77777777" w:rsidR="00987C39" w:rsidRPr="00E75EF0" w:rsidRDefault="00987C39" w:rsidP="00273AB3">
            <w:pPr>
              <w:ind w:left="284"/>
            </w:pPr>
            <w:r w:rsidRPr="00E75EF0">
              <w:t>Dont charges des placements alloues</w:t>
            </w:r>
          </w:p>
        </w:tc>
        <w:tc>
          <w:tcPr>
            <w:tcW w:w="4252" w:type="dxa"/>
            <w:vMerge/>
          </w:tcPr>
          <w:p w14:paraId="137C8E32" w14:textId="77777777" w:rsidR="00987C39" w:rsidRPr="00EB7885" w:rsidRDefault="00987C39" w:rsidP="003948C2"/>
        </w:tc>
      </w:tr>
      <w:tr w:rsidR="00987C39" w:rsidRPr="00E75EF0" w14:paraId="3E9133A5" w14:textId="77777777" w:rsidTr="00AE33F6">
        <w:tc>
          <w:tcPr>
            <w:tcW w:w="817" w:type="dxa"/>
          </w:tcPr>
          <w:p w14:paraId="2573C3F7" w14:textId="77777777" w:rsidR="00987C39" w:rsidRPr="00E75EF0" w:rsidRDefault="00987C39" w:rsidP="00F3220F">
            <w:pPr>
              <w:jc w:val="both"/>
            </w:pPr>
            <w:r w:rsidRPr="00E75EF0">
              <w:t>R0380</w:t>
            </w:r>
          </w:p>
        </w:tc>
        <w:tc>
          <w:tcPr>
            <w:tcW w:w="4253" w:type="dxa"/>
            <w:noWrap/>
            <w:hideMark/>
          </w:tcPr>
          <w:p w14:paraId="6531AC40" w14:textId="77777777" w:rsidR="00987C39" w:rsidRPr="00E75EF0" w:rsidRDefault="00987C39" w:rsidP="00273AB3">
            <w:pPr>
              <w:ind w:left="284"/>
            </w:pPr>
            <w:r w:rsidRPr="00E75EF0">
              <w:t xml:space="preserve">Dont frais externes et internes de </w:t>
            </w:r>
            <w:proofErr w:type="gramStart"/>
            <w:r w:rsidRPr="00E75EF0">
              <w:t>gestion  alloues</w:t>
            </w:r>
            <w:proofErr w:type="gramEnd"/>
          </w:p>
        </w:tc>
        <w:tc>
          <w:tcPr>
            <w:tcW w:w="4252" w:type="dxa"/>
            <w:vMerge/>
          </w:tcPr>
          <w:p w14:paraId="3DAA0511" w14:textId="77777777" w:rsidR="00987C39" w:rsidRPr="00EB7885" w:rsidRDefault="00987C39" w:rsidP="003948C2"/>
        </w:tc>
      </w:tr>
      <w:tr w:rsidR="00C95095" w:rsidRPr="00E75EF0" w14:paraId="3A3EF95C" w14:textId="77777777" w:rsidTr="00AE33F6">
        <w:tc>
          <w:tcPr>
            <w:tcW w:w="817" w:type="dxa"/>
          </w:tcPr>
          <w:p w14:paraId="63770BF1" w14:textId="77777777" w:rsidR="00C95095" w:rsidRPr="00E75EF0" w:rsidRDefault="00C95095" w:rsidP="00F3220F">
            <w:pPr>
              <w:jc w:val="both"/>
              <w:rPr>
                <w:b/>
                <w:bCs/>
              </w:rPr>
            </w:pPr>
            <w:r w:rsidRPr="00E75EF0">
              <w:t> </w:t>
            </w:r>
          </w:p>
        </w:tc>
        <w:tc>
          <w:tcPr>
            <w:tcW w:w="4253" w:type="dxa"/>
            <w:noWrap/>
            <w:hideMark/>
          </w:tcPr>
          <w:p w14:paraId="691215EF" w14:textId="77777777" w:rsidR="00C95095" w:rsidRPr="00E75EF0" w:rsidRDefault="00C95095" w:rsidP="003948C2">
            <w:pPr>
              <w:rPr>
                <w:b/>
                <w:bCs/>
              </w:rPr>
            </w:pPr>
            <w:r w:rsidRPr="00E75EF0">
              <w:rPr>
                <w:b/>
                <w:bCs/>
              </w:rPr>
              <w:t>Participation aux résultats</w:t>
            </w:r>
          </w:p>
        </w:tc>
        <w:tc>
          <w:tcPr>
            <w:tcW w:w="4252" w:type="dxa"/>
          </w:tcPr>
          <w:p w14:paraId="75E0558D" w14:textId="77777777" w:rsidR="00C95095" w:rsidRPr="00FF7A85" w:rsidRDefault="00C95095" w:rsidP="003948C2">
            <w:pPr>
              <w:rPr>
                <w:highlight w:val="yellow"/>
              </w:rPr>
            </w:pPr>
            <w:r w:rsidRPr="00557396">
              <w:rPr>
                <w:bCs/>
              </w:rPr>
              <w:t> </w:t>
            </w:r>
          </w:p>
        </w:tc>
      </w:tr>
      <w:tr w:rsidR="00C95095" w:rsidRPr="00E75EF0" w14:paraId="2871F972" w14:textId="77777777" w:rsidTr="00AE33F6">
        <w:tc>
          <w:tcPr>
            <w:tcW w:w="817" w:type="dxa"/>
          </w:tcPr>
          <w:p w14:paraId="1CF11112" w14:textId="77777777" w:rsidR="00C95095" w:rsidRPr="00E75EF0" w:rsidRDefault="00C95095" w:rsidP="00F3220F">
            <w:pPr>
              <w:jc w:val="both"/>
            </w:pPr>
            <w:r w:rsidRPr="00E75EF0">
              <w:t>R0400</w:t>
            </w:r>
          </w:p>
        </w:tc>
        <w:tc>
          <w:tcPr>
            <w:tcW w:w="4253" w:type="dxa"/>
            <w:noWrap/>
            <w:hideMark/>
          </w:tcPr>
          <w:p w14:paraId="6728A06D" w14:textId="77777777" w:rsidR="00C95095" w:rsidRPr="00E75EF0" w:rsidRDefault="00C95095" w:rsidP="003948C2">
            <w:r w:rsidRPr="00E75EF0">
              <w:t>Int</w:t>
            </w:r>
            <w:r>
              <w:t>é</w:t>
            </w:r>
            <w:r w:rsidRPr="00E75EF0">
              <w:t>r</w:t>
            </w:r>
            <w:r>
              <w:t>êt</w:t>
            </w:r>
            <w:r w:rsidRPr="00E75EF0">
              <w:t>s techniques</w:t>
            </w:r>
          </w:p>
        </w:tc>
        <w:tc>
          <w:tcPr>
            <w:tcW w:w="4252" w:type="dxa"/>
          </w:tcPr>
          <w:p w14:paraId="1C9F5AFA" w14:textId="77777777" w:rsidR="00C95095" w:rsidRPr="00557396" w:rsidRDefault="00C95095" w:rsidP="003948C2">
            <w:r w:rsidRPr="00557396">
              <w:rPr>
                <w:bCs/>
              </w:rPr>
              <w:t>6320</w:t>
            </w:r>
            <w:r w:rsidR="00980DEB" w:rsidRPr="00557396">
              <w:rPr>
                <w:bCs/>
              </w:rPr>
              <w:t xml:space="preserve">, </w:t>
            </w:r>
            <w:r w:rsidRPr="00557396">
              <w:rPr>
                <w:bCs/>
              </w:rPr>
              <w:t>6321 moins s</w:t>
            </w:r>
            <w:r w:rsidR="00557396" w:rsidRPr="00557396">
              <w:rPr>
                <w:bCs/>
              </w:rPr>
              <w:t>ou</w:t>
            </w:r>
            <w:r w:rsidRPr="00557396">
              <w:rPr>
                <w:bCs/>
              </w:rPr>
              <w:t>s</w:t>
            </w:r>
            <w:r w:rsidR="00557396" w:rsidRPr="00557396">
              <w:rPr>
                <w:bCs/>
              </w:rPr>
              <w:t>-</w:t>
            </w:r>
            <w:r w:rsidRPr="00557396">
              <w:rPr>
                <w:bCs/>
              </w:rPr>
              <w:t xml:space="preserve">comptes </w:t>
            </w:r>
            <w:r w:rsidR="00557396" w:rsidRPr="00557396">
              <w:rPr>
                <w:bCs/>
              </w:rPr>
              <w:t xml:space="preserve">correspondants du </w:t>
            </w:r>
            <w:r w:rsidRPr="00557396">
              <w:rPr>
                <w:bCs/>
              </w:rPr>
              <w:t>6392</w:t>
            </w:r>
          </w:p>
        </w:tc>
      </w:tr>
      <w:tr w:rsidR="00C95095" w:rsidRPr="00E75EF0" w14:paraId="56D2FF48" w14:textId="77777777" w:rsidTr="00AE33F6">
        <w:tc>
          <w:tcPr>
            <w:tcW w:w="817" w:type="dxa"/>
          </w:tcPr>
          <w:p w14:paraId="377B4EF9" w14:textId="77777777" w:rsidR="00C95095" w:rsidRPr="00E75EF0" w:rsidRDefault="00C95095" w:rsidP="00F3220F">
            <w:pPr>
              <w:jc w:val="both"/>
            </w:pPr>
            <w:r w:rsidRPr="00E75EF0">
              <w:t>R0410</w:t>
            </w:r>
          </w:p>
        </w:tc>
        <w:tc>
          <w:tcPr>
            <w:tcW w:w="4253" w:type="dxa"/>
            <w:noWrap/>
            <w:hideMark/>
          </w:tcPr>
          <w:p w14:paraId="10918804" w14:textId="77777777" w:rsidR="00C95095" w:rsidRPr="00E75EF0" w:rsidRDefault="00C95095" w:rsidP="003948C2">
            <w:r w:rsidRPr="00E75EF0">
              <w:t>Participation aux bénéfices directement incorporée</w:t>
            </w:r>
          </w:p>
        </w:tc>
        <w:tc>
          <w:tcPr>
            <w:tcW w:w="4252" w:type="dxa"/>
          </w:tcPr>
          <w:p w14:paraId="3A1BC7F6" w14:textId="77777777" w:rsidR="00C95095" w:rsidRPr="00EB7885" w:rsidRDefault="00C95095" w:rsidP="003948C2">
            <w:r w:rsidRPr="00EB7885">
              <w:rPr>
                <w:bCs/>
              </w:rPr>
              <w:t>6323</w:t>
            </w:r>
            <w:r w:rsidR="00980DEB">
              <w:rPr>
                <w:bCs/>
              </w:rPr>
              <w:t>,</w:t>
            </w:r>
            <w:r w:rsidRPr="00EB7885">
              <w:rPr>
                <w:bCs/>
              </w:rPr>
              <w:t xml:space="preserve"> 6324</w:t>
            </w:r>
          </w:p>
        </w:tc>
      </w:tr>
      <w:tr w:rsidR="00C95095" w:rsidRPr="00E75EF0" w14:paraId="3F215F51" w14:textId="77777777" w:rsidTr="00AE33F6">
        <w:tc>
          <w:tcPr>
            <w:tcW w:w="817" w:type="dxa"/>
          </w:tcPr>
          <w:p w14:paraId="779861F7" w14:textId="77777777" w:rsidR="00C95095" w:rsidRPr="00E75EF0" w:rsidRDefault="00C95095" w:rsidP="00F3220F">
            <w:pPr>
              <w:jc w:val="both"/>
            </w:pPr>
            <w:r w:rsidRPr="00E75EF0">
              <w:t>R0420</w:t>
            </w:r>
          </w:p>
        </w:tc>
        <w:tc>
          <w:tcPr>
            <w:tcW w:w="4253" w:type="dxa"/>
            <w:noWrap/>
            <w:hideMark/>
          </w:tcPr>
          <w:p w14:paraId="2BF347C1" w14:textId="77777777"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14:paraId="2F1476E1" w14:textId="77777777" w:rsidR="00C95095" w:rsidRPr="00EB7885" w:rsidRDefault="00C95095" w:rsidP="003948C2">
            <w:r w:rsidRPr="00EB7885">
              <w:rPr>
                <w:bCs/>
              </w:rPr>
              <w:t>6326</w:t>
            </w:r>
          </w:p>
        </w:tc>
      </w:tr>
      <w:tr w:rsidR="00C95095" w:rsidRPr="00E75EF0" w14:paraId="1CAE6375" w14:textId="77777777" w:rsidTr="00AE33F6">
        <w:tc>
          <w:tcPr>
            <w:tcW w:w="817" w:type="dxa"/>
          </w:tcPr>
          <w:p w14:paraId="7E528E7F" w14:textId="77777777" w:rsidR="00C95095" w:rsidRPr="00E75EF0" w:rsidRDefault="00C95095" w:rsidP="00F3220F">
            <w:pPr>
              <w:jc w:val="both"/>
              <w:rPr>
                <w:b/>
                <w:bCs/>
              </w:rPr>
            </w:pPr>
            <w:r w:rsidRPr="00E75EF0">
              <w:t> </w:t>
            </w:r>
          </w:p>
        </w:tc>
        <w:tc>
          <w:tcPr>
            <w:tcW w:w="4253" w:type="dxa"/>
            <w:noWrap/>
            <w:hideMark/>
          </w:tcPr>
          <w:p w14:paraId="4031A9CE" w14:textId="77777777" w:rsidR="00C95095" w:rsidRPr="00E75EF0" w:rsidRDefault="00C95095" w:rsidP="003948C2">
            <w:pPr>
              <w:rPr>
                <w:b/>
                <w:bCs/>
              </w:rPr>
            </w:pPr>
            <w:r w:rsidRPr="00E75EF0">
              <w:rPr>
                <w:b/>
                <w:bCs/>
              </w:rPr>
              <w:t>Solde de réassurance</w:t>
            </w:r>
          </w:p>
        </w:tc>
        <w:tc>
          <w:tcPr>
            <w:tcW w:w="4252" w:type="dxa"/>
          </w:tcPr>
          <w:p w14:paraId="4C4C0D7D" w14:textId="77777777" w:rsidR="00C95095" w:rsidRPr="00EB7885" w:rsidRDefault="00C95095" w:rsidP="003948C2">
            <w:r w:rsidRPr="00EB7885">
              <w:rPr>
                <w:bCs/>
              </w:rPr>
              <w:t> </w:t>
            </w:r>
          </w:p>
        </w:tc>
      </w:tr>
      <w:tr w:rsidR="00C95095" w:rsidRPr="00E75EF0" w14:paraId="67EC065F" w14:textId="77777777" w:rsidTr="00AE33F6">
        <w:tc>
          <w:tcPr>
            <w:tcW w:w="817" w:type="dxa"/>
          </w:tcPr>
          <w:p w14:paraId="692A3A52" w14:textId="77777777" w:rsidR="00C95095" w:rsidRPr="00E75EF0" w:rsidRDefault="00C95095" w:rsidP="00F3220F">
            <w:pPr>
              <w:jc w:val="both"/>
            </w:pPr>
            <w:r w:rsidRPr="00E75EF0">
              <w:t>R0440</w:t>
            </w:r>
          </w:p>
        </w:tc>
        <w:tc>
          <w:tcPr>
            <w:tcW w:w="4253" w:type="dxa"/>
            <w:noWrap/>
            <w:hideMark/>
          </w:tcPr>
          <w:p w14:paraId="140C4C2F" w14:textId="77777777" w:rsidR="00C95095" w:rsidRPr="00E75EF0" w:rsidRDefault="00C95095" w:rsidP="003948C2">
            <w:r w:rsidRPr="00E75EF0">
              <w:t>Primes cédées aux réassureurs</w:t>
            </w:r>
          </w:p>
        </w:tc>
        <w:tc>
          <w:tcPr>
            <w:tcW w:w="4252" w:type="dxa"/>
          </w:tcPr>
          <w:p w14:paraId="36D36C3C" w14:textId="77777777" w:rsidR="00C95095" w:rsidRPr="00EB7885" w:rsidRDefault="00C95095" w:rsidP="003948C2">
            <w:r w:rsidRPr="00EB7885">
              <w:rPr>
                <w:bCs/>
              </w:rPr>
              <w:t>7082 moins sous-compte du 6392 corresp</w:t>
            </w:r>
            <w:r w:rsidR="00B86561">
              <w:rPr>
                <w:bCs/>
              </w:rPr>
              <w:t>ondant</w:t>
            </w:r>
            <w:r w:rsidRPr="00EB7885">
              <w:rPr>
                <w:bCs/>
              </w:rPr>
              <w:t xml:space="preserve"> au 63297</w:t>
            </w:r>
          </w:p>
        </w:tc>
      </w:tr>
      <w:tr w:rsidR="00C95095" w:rsidRPr="00E75EF0" w14:paraId="6CA20375" w14:textId="77777777" w:rsidTr="00AE33F6">
        <w:tc>
          <w:tcPr>
            <w:tcW w:w="817" w:type="dxa"/>
          </w:tcPr>
          <w:p w14:paraId="64BD5CC7" w14:textId="77777777" w:rsidR="00C95095" w:rsidRPr="00E75EF0" w:rsidRDefault="00C95095" w:rsidP="00F3220F">
            <w:pPr>
              <w:jc w:val="both"/>
            </w:pPr>
            <w:r w:rsidRPr="00E75EF0">
              <w:t>R0450</w:t>
            </w:r>
          </w:p>
        </w:tc>
        <w:tc>
          <w:tcPr>
            <w:tcW w:w="4253" w:type="dxa"/>
            <w:noWrap/>
            <w:hideMark/>
          </w:tcPr>
          <w:p w14:paraId="4F9D1835"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14:paraId="58B681E5" w14:textId="77777777" w:rsidR="00C95095" w:rsidRPr="00EB7885" w:rsidRDefault="00C95095" w:rsidP="003948C2">
            <w:r w:rsidRPr="00EB7885">
              <w:rPr>
                <w:bCs/>
              </w:rPr>
              <w:t>6092 sauf sous-compte correspondant au 6024</w:t>
            </w:r>
          </w:p>
        </w:tc>
      </w:tr>
      <w:tr w:rsidR="00C95095" w:rsidRPr="00E75EF0" w14:paraId="20CB2D9D" w14:textId="77777777" w:rsidTr="00AE33F6">
        <w:tc>
          <w:tcPr>
            <w:tcW w:w="817" w:type="dxa"/>
          </w:tcPr>
          <w:p w14:paraId="1E6B9478" w14:textId="77777777" w:rsidR="00C95095" w:rsidRPr="00E75EF0" w:rsidRDefault="00C95095" w:rsidP="00F3220F">
            <w:pPr>
              <w:jc w:val="both"/>
            </w:pPr>
            <w:r w:rsidRPr="00E75EF0">
              <w:t>R0460</w:t>
            </w:r>
          </w:p>
        </w:tc>
        <w:tc>
          <w:tcPr>
            <w:tcW w:w="4253" w:type="dxa"/>
            <w:noWrap/>
            <w:hideMark/>
          </w:tcPr>
          <w:p w14:paraId="202B87E7"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14:paraId="41096742" w14:textId="77777777" w:rsidR="00C95095" w:rsidRPr="00EB7885" w:rsidRDefault="00C95095" w:rsidP="003948C2">
            <w:r w:rsidRPr="00EB7885">
              <w:rPr>
                <w:bCs/>
              </w:rPr>
              <w:t>39</w:t>
            </w:r>
            <w:r w:rsidR="00B86561" w:rsidRPr="00027B2B">
              <w:rPr>
                <w:bCs/>
              </w:rPr>
              <w:t xml:space="preserve"> </w:t>
            </w:r>
            <w:r w:rsidR="00B86561">
              <w:rPr>
                <w:bCs/>
              </w:rPr>
              <w:t xml:space="preserve">– </w:t>
            </w:r>
            <w:proofErr w:type="gramStart"/>
            <w:r w:rsidR="00B86561">
              <w:rPr>
                <w:bCs/>
              </w:rPr>
              <w:t>non vie</w:t>
            </w:r>
            <w:proofErr w:type="gramEnd"/>
            <w:r w:rsidRPr="00EB7885">
              <w:rPr>
                <w:bCs/>
              </w:rPr>
              <w:t xml:space="preserve"> sauf 395 (clôture)</w:t>
            </w:r>
          </w:p>
        </w:tc>
      </w:tr>
      <w:tr w:rsidR="00C95095" w:rsidRPr="00E75EF0" w14:paraId="5408F494" w14:textId="77777777" w:rsidTr="00112002">
        <w:tc>
          <w:tcPr>
            <w:tcW w:w="817" w:type="dxa"/>
            <w:shd w:val="clear" w:color="auto" w:fill="FFFFFF" w:themeFill="background1"/>
          </w:tcPr>
          <w:p w14:paraId="2DA1A352" w14:textId="77777777" w:rsidR="00C95095" w:rsidRPr="00112002" w:rsidRDefault="00C95095" w:rsidP="00F3220F">
            <w:pPr>
              <w:jc w:val="both"/>
            </w:pPr>
            <w:r w:rsidRPr="00112002">
              <w:t>R0470</w:t>
            </w:r>
          </w:p>
        </w:tc>
        <w:tc>
          <w:tcPr>
            <w:tcW w:w="4253" w:type="dxa"/>
            <w:shd w:val="clear" w:color="auto" w:fill="FFFFFF" w:themeFill="background1"/>
            <w:noWrap/>
            <w:hideMark/>
          </w:tcPr>
          <w:p w14:paraId="2D035EFA" w14:textId="77777777"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14:paraId="755F5CA8" w14:textId="77777777" w:rsidR="00C95095" w:rsidRDefault="00C95095" w:rsidP="003948C2">
            <w:pPr>
              <w:rPr>
                <w:bCs/>
              </w:rPr>
            </w:pPr>
            <w:r w:rsidRPr="00EB7885">
              <w:rPr>
                <w:bCs/>
              </w:rPr>
              <w:t>39</w:t>
            </w:r>
            <w:r w:rsidR="00B86561" w:rsidRPr="00027B2B">
              <w:rPr>
                <w:bCs/>
              </w:rPr>
              <w:t xml:space="preserve"> </w:t>
            </w:r>
            <w:r w:rsidR="00B86561">
              <w:rPr>
                <w:bCs/>
              </w:rPr>
              <w:t xml:space="preserve">– </w:t>
            </w:r>
            <w:proofErr w:type="gramStart"/>
            <w:r w:rsidR="00B86561">
              <w:rPr>
                <w:bCs/>
              </w:rPr>
              <w:t>non vie</w:t>
            </w:r>
            <w:proofErr w:type="gramEnd"/>
            <w:r w:rsidRPr="00EB7885">
              <w:rPr>
                <w:bCs/>
              </w:rPr>
              <w:t xml:space="preserve"> sauf 395 (ouverture)</w:t>
            </w:r>
          </w:p>
          <w:p w14:paraId="66728FF1" w14:textId="77777777"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14:paraId="35DF3065" w14:textId="77777777" w:rsidTr="00AE33F6">
        <w:tc>
          <w:tcPr>
            <w:tcW w:w="817" w:type="dxa"/>
          </w:tcPr>
          <w:p w14:paraId="769BBE69" w14:textId="77777777" w:rsidR="003948C2" w:rsidRPr="00E75EF0" w:rsidRDefault="003948C2" w:rsidP="00F3220F">
            <w:pPr>
              <w:jc w:val="both"/>
            </w:pPr>
            <w:r w:rsidRPr="00E75EF0">
              <w:t>R0490</w:t>
            </w:r>
          </w:p>
        </w:tc>
        <w:tc>
          <w:tcPr>
            <w:tcW w:w="4253" w:type="dxa"/>
            <w:noWrap/>
            <w:hideMark/>
          </w:tcPr>
          <w:p w14:paraId="4FE4AA85" w14:textId="77777777" w:rsidR="003948C2" w:rsidRPr="00E75EF0" w:rsidRDefault="003948C2" w:rsidP="00630D2F">
            <w:r w:rsidRPr="00CC48A1">
              <w:t xml:space="preserve">Part </w:t>
            </w:r>
            <w:r>
              <w:t xml:space="preserve">des </w:t>
            </w:r>
            <w:r w:rsidRPr="00CC48A1">
              <w:t>réass</w:t>
            </w:r>
            <w:r>
              <w:t>ureurs</w:t>
            </w:r>
            <w:r w:rsidRPr="00CC48A1">
              <w:t xml:space="preserve"> </w:t>
            </w:r>
            <w:proofErr w:type="gramStart"/>
            <w:r w:rsidRPr="00CC48A1">
              <w:t xml:space="preserve">dans </w:t>
            </w:r>
            <w:r w:rsidR="00630D2F">
              <w:t xml:space="preserve"> résultat</w:t>
            </w:r>
            <w:proofErr w:type="gramEnd"/>
          </w:p>
        </w:tc>
        <w:tc>
          <w:tcPr>
            <w:tcW w:w="4252" w:type="dxa"/>
          </w:tcPr>
          <w:p w14:paraId="126E8B35" w14:textId="77777777" w:rsidR="003948C2" w:rsidRPr="00EB7885" w:rsidRDefault="00112002" w:rsidP="00630D2F">
            <w:r>
              <w:rPr>
                <w:bCs/>
              </w:rPr>
              <w:t>S</w:t>
            </w:r>
            <w:r w:rsidRPr="00EB7885">
              <w:rPr>
                <w:bCs/>
              </w:rPr>
              <w:t xml:space="preserve">ous-comptes des 6092, 6192 et 62912 </w:t>
            </w:r>
            <w:proofErr w:type="gramStart"/>
            <w:r w:rsidRPr="00EB7885">
              <w:rPr>
                <w:bCs/>
              </w:rPr>
              <w:t>corresp</w:t>
            </w:r>
            <w:r>
              <w:rPr>
                <w:bCs/>
              </w:rPr>
              <w:t>ondant</w:t>
            </w:r>
            <w:proofErr w:type="gramEnd"/>
            <w:r>
              <w:rPr>
                <w:bCs/>
              </w:rPr>
              <w:t xml:space="preserve"> </w:t>
            </w:r>
            <w:r w:rsidRPr="00EB7885">
              <w:rPr>
                <w:bCs/>
              </w:rPr>
              <w:t xml:space="preserve">aux 6024, 6124 et 62124 </w:t>
            </w:r>
            <w:r>
              <w:rPr>
                <w:bCs/>
              </w:rPr>
              <w:t>;</w:t>
            </w:r>
            <w:r w:rsidRPr="00EB7885">
              <w:rPr>
                <w:bCs/>
              </w:rPr>
              <w:t xml:space="preserve"> </w:t>
            </w:r>
            <w:r w:rsidR="00705709">
              <w:rPr>
                <w:bCs/>
              </w:rPr>
              <w:t>S</w:t>
            </w:r>
            <w:r w:rsidR="003948C2" w:rsidRPr="00EB7885">
              <w:rPr>
                <w:bCs/>
              </w:rPr>
              <w:t>ous-comptes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14:paraId="1FEEE4CE" w14:textId="77777777" w:rsidTr="00AE33F6">
        <w:tc>
          <w:tcPr>
            <w:tcW w:w="817" w:type="dxa"/>
          </w:tcPr>
          <w:p w14:paraId="4E5058C0" w14:textId="77777777" w:rsidR="00C95095" w:rsidRPr="00E75EF0" w:rsidRDefault="00C95095" w:rsidP="00F3220F">
            <w:pPr>
              <w:jc w:val="both"/>
            </w:pPr>
            <w:r w:rsidRPr="00E75EF0">
              <w:t>R0500</w:t>
            </w:r>
          </w:p>
        </w:tc>
        <w:tc>
          <w:tcPr>
            <w:tcW w:w="4253" w:type="dxa"/>
            <w:noWrap/>
            <w:hideMark/>
          </w:tcPr>
          <w:p w14:paraId="7B699138" w14:textId="77777777" w:rsidR="00C95095" w:rsidRPr="00E75EF0" w:rsidRDefault="00C95095" w:rsidP="003948C2">
            <w:r w:rsidRPr="00E75EF0">
              <w:t>Commissions reçues des réassureurs</w:t>
            </w:r>
          </w:p>
        </w:tc>
        <w:tc>
          <w:tcPr>
            <w:tcW w:w="4252" w:type="dxa"/>
          </w:tcPr>
          <w:p w14:paraId="1BF4F886" w14:textId="77777777" w:rsidR="00C95095" w:rsidRPr="00EB7885" w:rsidRDefault="00C95095" w:rsidP="003948C2">
            <w:r w:rsidRPr="00EB7885">
              <w:rPr>
                <w:bCs/>
              </w:rPr>
              <w:t>6492</w:t>
            </w:r>
          </w:p>
        </w:tc>
      </w:tr>
      <w:tr w:rsidR="00C95095" w:rsidRPr="00E75EF0" w14:paraId="427D9062" w14:textId="77777777" w:rsidTr="00AE33F6">
        <w:tc>
          <w:tcPr>
            <w:tcW w:w="817" w:type="dxa"/>
          </w:tcPr>
          <w:p w14:paraId="2ACC6830" w14:textId="77777777" w:rsidR="00C95095" w:rsidRPr="00E75EF0" w:rsidRDefault="00C95095" w:rsidP="00F3220F">
            <w:pPr>
              <w:jc w:val="both"/>
              <w:rPr>
                <w:b/>
                <w:bCs/>
              </w:rPr>
            </w:pPr>
            <w:r w:rsidRPr="00E75EF0">
              <w:t> </w:t>
            </w:r>
          </w:p>
        </w:tc>
        <w:tc>
          <w:tcPr>
            <w:tcW w:w="4253" w:type="dxa"/>
            <w:noWrap/>
            <w:hideMark/>
          </w:tcPr>
          <w:p w14:paraId="7EC5B97F" w14:textId="77777777" w:rsidR="00C95095" w:rsidRPr="00E75EF0" w:rsidRDefault="00C95095" w:rsidP="003948C2">
            <w:pPr>
              <w:rPr>
                <w:b/>
                <w:bCs/>
              </w:rPr>
            </w:pPr>
            <w:r w:rsidRPr="00E75EF0">
              <w:rPr>
                <w:b/>
                <w:bCs/>
              </w:rPr>
              <w:t>Hors-compte</w:t>
            </w:r>
          </w:p>
        </w:tc>
        <w:tc>
          <w:tcPr>
            <w:tcW w:w="4252" w:type="dxa"/>
          </w:tcPr>
          <w:p w14:paraId="026A48F5" w14:textId="77777777" w:rsidR="00C95095" w:rsidRPr="00EB7885" w:rsidRDefault="00C95095" w:rsidP="003948C2">
            <w:r w:rsidRPr="00EB7885">
              <w:rPr>
                <w:bCs/>
              </w:rPr>
              <w:t> </w:t>
            </w:r>
          </w:p>
        </w:tc>
      </w:tr>
      <w:tr w:rsidR="009536B3" w:rsidRPr="00E75EF0" w14:paraId="0881D039" w14:textId="77777777" w:rsidTr="00AE33F6">
        <w:tc>
          <w:tcPr>
            <w:tcW w:w="817" w:type="dxa"/>
          </w:tcPr>
          <w:p w14:paraId="6618CDFA" w14:textId="77777777" w:rsidR="009536B3" w:rsidRPr="00E75EF0" w:rsidRDefault="009536B3" w:rsidP="00F3220F">
            <w:pPr>
              <w:jc w:val="both"/>
            </w:pPr>
            <w:r w:rsidRPr="00E75EF0">
              <w:t>R0530</w:t>
            </w:r>
          </w:p>
        </w:tc>
        <w:tc>
          <w:tcPr>
            <w:tcW w:w="4253" w:type="dxa"/>
            <w:noWrap/>
            <w:hideMark/>
          </w:tcPr>
          <w:p w14:paraId="60A2E083" w14:textId="77777777"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14:paraId="638BE29F" w14:textId="77777777" w:rsidR="009536B3" w:rsidRPr="00EB7885" w:rsidRDefault="009536B3" w:rsidP="003948C2">
            <w:r w:rsidRPr="00EB7885">
              <w:rPr>
                <w:bCs/>
              </w:rPr>
              <w:t>35 (clôture)</w:t>
            </w:r>
          </w:p>
        </w:tc>
      </w:tr>
      <w:tr w:rsidR="009536B3" w:rsidRPr="00E75EF0" w14:paraId="56B2E4D1" w14:textId="77777777" w:rsidTr="00AE33F6">
        <w:tc>
          <w:tcPr>
            <w:tcW w:w="817" w:type="dxa"/>
          </w:tcPr>
          <w:p w14:paraId="771DC1BE" w14:textId="77777777" w:rsidR="009536B3" w:rsidRPr="00E75EF0" w:rsidRDefault="009536B3" w:rsidP="00F3220F">
            <w:pPr>
              <w:jc w:val="both"/>
            </w:pPr>
            <w:r w:rsidRPr="00E75EF0">
              <w:t>R0540</w:t>
            </w:r>
          </w:p>
        </w:tc>
        <w:tc>
          <w:tcPr>
            <w:tcW w:w="4253" w:type="dxa"/>
            <w:noWrap/>
            <w:hideMark/>
          </w:tcPr>
          <w:p w14:paraId="4B9E8837" w14:textId="77777777"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14:paraId="1BDC78EE" w14:textId="77777777" w:rsidR="009536B3" w:rsidRDefault="009536B3" w:rsidP="003948C2">
            <w:pPr>
              <w:rPr>
                <w:bCs/>
              </w:rPr>
            </w:pPr>
            <w:r w:rsidRPr="00EB7885">
              <w:rPr>
                <w:bCs/>
              </w:rPr>
              <w:t>35 (ouverture)</w:t>
            </w:r>
          </w:p>
          <w:p w14:paraId="7417F8DB" w14:textId="77777777" w:rsidR="006D5F8C" w:rsidRPr="00EB7885" w:rsidRDefault="006D5F8C" w:rsidP="006D5F8C"/>
        </w:tc>
      </w:tr>
      <w:tr w:rsidR="009536B3" w:rsidRPr="00E75EF0" w14:paraId="142765C0" w14:textId="77777777" w:rsidTr="00AE33F6">
        <w:tc>
          <w:tcPr>
            <w:tcW w:w="817" w:type="dxa"/>
          </w:tcPr>
          <w:p w14:paraId="2800F820" w14:textId="77777777" w:rsidR="009536B3" w:rsidRPr="00E75EF0" w:rsidRDefault="009536B3" w:rsidP="00F3220F">
            <w:pPr>
              <w:jc w:val="both"/>
            </w:pPr>
            <w:r w:rsidRPr="00E75EF0">
              <w:t>R0550</w:t>
            </w:r>
          </w:p>
        </w:tc>
        <w:tc>
          <w:tcPr>
            <w:tcW w:w="4253" w:type="dxa"/>
            <w:noWrap/>
            <w:hideMark/>
          </w:tcPr>
          <w:p w14:paraId="483BA111"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14:paraId="329EE0EB" w14:textId="77777777" w:rsidR="009536B3" w:rsidRPr="00EB7885" w:rsidRDefault="009536B3" w:rsidP="003948C2">
            <w:r w:rsidRPr="00EB7885">
              <w:rPr>
                <w:bCs/>
              </w:rPr>
              <w:t>395 (clôture)</w:t>
            </w:r>
          </w:p>
        </w:tc>
      </w:tr>
      <w:tr w:rsidR="009536B3" w:rsidRPr="00E75EF0" w14:paraId="60996F4F" w14:textId="77777777" w:rsidTr="00AE33F6">
        <w:tc>
          <w:tcPr>
            <w:tcW w:w="817" w:type="dxa"/>
          </w:tcPr>
          <w:p w14:paraId="46772A13" w14:textId="77777777" w:rsidR="009536B3" w:rsidRPr="00E75EF0" w:rsidRDefault="009536B3" w:rsidP="00F3220F">
            <w:pPr>
              <w:jc w:val="both"/>
            </w:pPr>
            <w:r w:rsidRPr="00E75EF0">
              <w:t>R0560</w:t>
            </w:r>
          </w:p>
        </w:tc>
        <w:tc>
          <w:tcPr>
            <w:tcW w:w="4253" w:type="dxa"/>
            <w:noWrap/>
            <w:hideMark/>
          </w:tcPr>
          <w:p w14:paraId="64960500"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14:paraId="6A4AB2A1" w14:textId="77777777" w:rsidR="009536B3" w:rsidRDefault="009536B3" w:rsidP="003948C2">
            <w:pPr>
              <w:rPr>
                <w:bCs/>
              </w:rPr>
            </w:pPr>
            <w:r w:rsidRPr="00EB7885">
              <w:rPr>
                <w:bCs/>
              </w:rPr>
              <w:t>395 (ouverture)</w:t>
            </w:r>
          </w:p>
          <w:p w14:paraId="4EB3BE54" w14:textId="77777777" w:rsidR="008E7C1E" w:rsidRPr="00EB7885" w:rsidRDefault="008E7C1E" w:rsidP="003948C2"/>
        </w:tc>
      </w:tr>
      <w:tr w:rsidR="00C95095" w:rsidRPr="00E75EF0" w14:paraId="4E10572D" w14:textId="77777777" w:rsidTr="00AE33F6">
        <w:tc>
          <w:tcPr>
            <w:tcW w:w="817" w:type="dxa"/>
          </w:tcPr>
          <w:p w14:paraId="79501EE2" w14:textId="77777777" w:rsidR="00C95095" w:rsidRPr="00E75EF0" w:rsidRDefault="00C95095" w:rsidP="00F3220F">
            <w:pPr>
              <w:jc w:val="both"/>
            </w:pPr>
            <w:r w:rsidRPr="00E75EF0">
              <w:t>R0570</w:t>
            </w:r>
          </w:p>
        </w:tc>
        <w:tc>
          <w:tcPr>
            <w:tcW w:w="4253" w:type="dxa"/>
            <w:noWrap/>
            <w:hideMark/>
          </w:tcPr>
          <w:p w14:paraId="11BDC79B" w14:textId="77777777" w:rsidR="00C95095" w:rsidRPr="00E75EF0" w:rsidRDefault="00C95095" w:rsidP="009536B3">
            <w:r w:rsidRPr="00E75EF0">
              <w:t>Prov</w:t>
            </w:r>
            <w:r w:rsidR="009536B3">
              <w:t>ision</w:t>
            </w:r>
            <w:r w:rsidRPr="00E75EF0">
              <w:t xml:space="preserve"> pour risques croissants clôture</w:t>
            </w:r>
          </w:p>
        </w:tc>
        <w:tc>
          <w:tcPr>
            <w:tcW w:w="4252" w:type="dxa"/>
          </w:tcPr>
          <w:p w14:paraId="389F3065" w14:textId="77777777" w:rsidR="00C95095" w:rsidRPr="00EB7885" w:rsidRDefault="00C95095" w:rsidP="003948C2">
            <w:r w:rsidRPr="00EB7885">
              <w:rPr>
                <w:bCs/>
              </w:rPr>
              <w:t>3720 (clôture)</w:t>
            </w:r>
          </w:p>
        </w:tc>
      </w:tr>
      <w:tr w:rsidR="00C95095" w:rsidRPr="00E75EF0" w14:paraId="64DBD293" w14:textId="77777777" w:rsidTr="00AE33F6">
        <w:tc>
          <w:tcPr>
            <w:tcW w:w="817" w:type="dxa"/>
          </w:tcPr>
          <w:p w14:paraId="63ED33EF" w14:textId="77777777" w:rsidR="00C95095" w:rsidRPr="00E75EF0" w:rsidRDefault="00C95095" w:rsidP="00F3220F">
            <w:pPr>
              <w:jc w:val="both"/>
            </w:pPr>
            <w:r w:rsidRPr="00E75EF0">
              <w:t>R0580</w:t>
            </w:r>
          </w:p>
        </w:tc>
        <w:tc>
          <w:tcPr>
            <w:tcW w:w="4253" w:type="dxa"/>
            <w:noWrap/>
            <w:hideMark/>
          </w:tcPr>
          <w:p w14:paraId="1DEE48D2" w14:textId="77777777" w:rsidR="00C95095" w:rsidRPr="00E75EF0" w:rsidRDefault="00C95095" w:rsidP="009536B3">
            <w:r w:rsidRPr="00E75EF0">
              <w:t>Prov</w:t>
            </w:r>
            <w:r w:rsidR="009536B3">
              <w:t>ision</w:t>
            </w:r>
            <w:r w:rsidRPr="00E75EF0">
              <w:t xml:space="preserve"> pour risques croissants ouverture</w:t>
            </w:r>
          </w:p>
        </w:tc>
        <w:tc>
          <w:tcPr>
            <w:tcW w:w="4252" w:type="dxa"/>
          </w:tcPr>
          <w:p w14:paraId="596C5077" w14:textId="77777777" w:rsidR="00C95095" w:rsidRDefault="00C95095" w:rsidP="003948C2">
            <w:pPr>
              <w:rPr>
                <w:bCs/>
              </w:rPr>
            </w:pPr>
            <w:r w:rsidRPr="00EB7885">
              <w:rPr>
                <w:bCs/>
              </w:rPr>
              <w:t>3720 (ouverture)</w:t>
            </w:r>
          </w:p>
          <w:p w14:paraId="2B57DD91" w14:textId="77777777" w:rsidR="008E7C1E" w:rsidRPr="00EB7885" w:rsidRDefault="008E7C1E" w:rsidP="003948C2">
            <w:r>
              <w:rPr>
                <w:bCs/>
              </w:rPr>
              <w:t>La différence entre la clôture (R0580) et l’ouverture (R0570) doit correspondre à la variation enregistrée dans les sous comptes 62120</w:t>
            </w:r>
          </w:p>
        </w:tc>
      </w:tr>
      <w:tr w:rsidR="00C95095" w:rsidRPr="00E75EF0" w14:paraId="78B96F96" w14:textId="77777777" w:rsidTr="00AE33F6">
        <w:tc>
          <w:tcPr>
            <w:tcW w:w="817" w:type="dxa"/>
          </w:tcPr>
          <w:p w14:paraId="602A3581" w14:textId="77777777" w:rsidR="00C95095" w:rsidRPr="00E75EF0" w:rsidRDefault="00C95095" w:rsidP="00F3220F">
            <w:pPr>
              <w:jc w:val="both"/>
            </w:pPr>
            <w:r w:rsidRPr="00E75EF0">
              <w:t>R0590</w:t>
            </w:r>
          </w:p>
        </w:tc>
        <w:tc>
          <w:tcPr>
            <w:tcW w:w="4253" w:type="dxa"/>
            <w:noWrap/>
            <w:hideMark/>
          </w:tcPr>
          <w:p w14:paraId="4E53897A" w14:textId="77777777" w:rsidR="00C95095" w:rsidRPr="00E75EF0" w:rsidRDefault="00C95095" w:rsidP="009536B3">
            <w:r w:rsidRPr="00E75EF0">
              <w:t>Prov</w:t>
            </w:r>
            <w:r w:rsidR="009536B3">
              <w:t>isions</w:t>
            </w:r>
            <w:r w:rsidRPr="00E75EF0">
              <w:t xml:space="preserve"> mathématiques de rentes clôture</w:t>
            </w:r>
          </w:p>
        </w:tc>
        <w:tc>
          <w:tcPr>
            <w:tcW w:w="4252" w:type="dxa"/>
          </w:tcPr>
          <w:p w14:paraId="75CDF192" w14:textId="77777777" w:rsidR="00C95095" w:rsidRPr="00EB7885" w:rsidRDefault="00C95095" w:rsidP="003948C2">
            <w:r w:rsidRPr="00EB7885">
              <w:rPr>
                <w:bCs/>
              </w:rPr>
              <w:t>3721 (clôture)</w:t>
            </w:r>
          </w:p>
        </w:tc>
      </w:tr>
      <w:tr w:rsidR="00C95095" w:rsidRPr="00E75EF0" w14:paraId="0984D22F" w14:textId="77777777" w:rsidTr="00AE33F6">
        <w:tc>
          <w:tcPr>
            <w:tcW w:w="817" w:type="dxa"/>
          </w:tcPr>
          <w:p w14:paraId="7CFACFF0" w14:textId="77777777" w:rsidR="00C95095" w:rsidRPr="00E75EF0" w:rsidRDefault="00C95095" w:rsidP="00F3220F">
            <w:pPr>
              <w:jc w:val="both"/>
            </w:pPr>
            <w:r w:rsidRPr="00E75EF0">
              <w:t>R0600</w:t>
            </w:r>
          </w:p>
        </w:tc>
        <w:tc>
          <w:tcPr>
            <w:tcW w:w="4253" w:type="dxa"/>
            <w:noWrap/>
            <w:hideMark/>
          </w:tcPr>
          <w:p w14:paraId="3D083388" w14:textId="77777777" w:rsidR="00C95095" w:rsidRPr="00E75EF0" w:rsidRDefault="00C95095" w:rsidP="009536B3">
            <w:r w:rsidRPr="00E75EF0">
              <w:t>Prov</w:t>
            </w:r>
            <w:r w:rsidR="009536B3">
              <w:t>isions</w:t>
            </w:r>
            <w:r w:rsidRPr="00E75EF0">
              <w:t xml:space="preserve"> mathématiques de rentes ouverture</w:t>
            </w:r>
          </w:p>
        </w:tc>
        <w:tc>
          <w:tcPr>
            <w:tcW w:w="4252" w:type="dxa"/>
          </w:tcPr>
          <w:p w14:paraId="7EADC04B" w14:textId="77777777" w:rsidR="00C95095" w:rsidRDefault="00C95095" w:rsidP="003948C2">
            <w:pPr>
              <w:rPr>
                <w:bCs/>
              </w:rPr>
            </w:pPr>
            <w:r w:rsidRPr="00EB7885">
              <w:rPr>
                <w:bCs/>
              </w:rPr>
              <w:t>3721 (ouverture)</w:t>
            </w:r>
          </w:p>
          <w:p w14:paraId="6AB6FFEB" w14:textId="77777777" w:rsidR="008E7C1E" w:rsidRPr="00EB7885" w:rsidRDefault="008E7C1E" w:rsidP="003948C2">
            <w:r>
              <w:rPr>
                <w:bCs/>
              </w:rPr>
              <w:t>La différence entre la clôture (R0590) et l’ouverture (R0600) doit correspondre à la variation enregistrée dans les sous comptes 62121</w:t>
            </w:r>
          </w:p>
        </w:tc>
      </w:tr>
      <w:tr w:rsidR="00C95095" w:rsidRPr="00E75EF0" w14:paraId="573DAC62" w14:textId="77777777" w:rsidTr="00AE33F6">
        <w:tc>
          <w:tcPr>
            <w:tcW w:w="817" w:type="dxa"/>
          </w:tcPr>
          <w:p w14:paraId="4780198F" w14:textId="77777777" w:rsidR="00C95095" w:rsidRPr="00E75EF0" w:rsidRDefault="00C95095" w:rsidP="00F3220F">
            <w:pPr>
              <w:jc w:val="both"/>
            </w:pPr>
            <w:r w:rsidRPr="00E75EF0">
              <w:t>R0610</w:t>
            </w:r>
          </w:p>
        </w:tc>
        <w:tc>
          <w:tcPr>
            <w:tcW w:w="4253" w:type="dxa"/>
            <w:noWrap/>
            <w:hideMark/>
          </w:tcPr>
          <w:p w14:paraId="18615D8A" w14:textId="77777777" w:rsidR="00C95095" w:rsidRPr="00E75EF0" w:rsidRDefault="00C95095" w:rsidP="009536B3">
            <w:r w:rsidRPr="00E75EF0">
              <w:t>Prov</w:t>
            </w:r>
            <w:r w:rsidR="009536B3">
              <w:t>ision</w:t>
            </w:r>
            <w:r w:rsidRPr="00E75EF0">
              <w:t xml:space="preserve"> pour risques en cours clôture</w:t>
            </w:r>
          </w:p>
        </w:tc>
        <w:tc>
          <w:tcPr>
            <w:tcW w:w="4252" w:type="dxa"/>
          </w:tcPr>
          <w:p w14:paraId="6A4E41C2" w14:textId="77777777" w:rsidR="00C95095" w:rsidRPr="00EB7885" w:rsidRDefault="00C95095" w:rsidP="003948C2">
            <w:r w:rsidRPr="00EB7885">
              <w:rPr>
                <w:bCs/>
              </w:rPr>
              <w:t>3722 (clôture)</w:t>
            </w:r>
          </w:p>
        </w:tc>
      </w:tr>
      <w:tr w:rsidR="00C95095" w:rsidRPr="00E75EF0" w14:paraId="01724B1A" w14:textId="77777777" w:rsidTr="00AE33F6">
        <w:tc>
          <w:tcPr>
            <w:tcW w:w="817" w:type="dxa"/>
          </w:tcPr>
          <w:p w14:paraId="740AFD92" w14:textId="77777777" w:rsidR="00C95095" w:rsidRPr="00E75EF0" w:rsidRDefault="00C95095" w:rsidP="00F3220F">
            <w:pPr>
              <w:jc w:val="both"/>
            </w:pPr>
            <w:r w:rsidRPr="00E75EF0">
              <w:t>R0620</w:t>
            </w:r>
          </w:p>
        </w:tc>
        <w:tc>
          <w:tcPr>
            <w:tcW w:w="4253" w:type="dxa"/>
            <w:noWrap/>
            <w:hideMark/>
          </w:tcPr>
          <w:p w14:paraId="64AEBF4D" w14:textId="77777777" w:rsidR="00C95095" w:rsidRPr="00E75EF0" w:rsidRDefault="00C95095" w:rsidP="009536B3">
            <w:r w:rsidRPr="00E75EF0">
              <w:t>Prov</w:t>
            </w:r>
            <w:r w:rsidR="009536B3">
              <w:t>ision</w:t>
            </w:r>
            <w:r w:rsidRPr="00E75EF0">
              <w:t xml:space="preserve"> pour risques en cours ouverture</w:t>
            </w:r>
          </w:p>
        </w:tc>
        <w:tc>
          <w:tcPr>
            <w:tcW w:w="4252" w:type="dxa"/>
          </w:tcPr>
          <w:p w14:paraId="1EEDD127" w14:textId="77777777" w:rsidR="00C95095" w:rsidRDefault="00C95095" w:rsidP="003948C2">
            <w:pPr>
              <w:rPr>
                <w:bCs/>
              </w:rPr>
            </w:pPr>
            <w:r w:rsidRPr="00EB7885">
              <w:rPr>
                <w:bCs/>
              </w:rPr>
              <w:t>3722 (ouverture)</w:t>
            </w:r>
          </w:p>
          <w:p w14:paraId="247D9964" w14:textId="77777777" w:rsidR="008E7C1E" w:rsidRPr="00EB7885" w:rsidRDefault="008E7C1E" w:rsidP="003948C2">
            <w:r>
              <w:rPr>
                <w:bCs/>
              </w:rPr>
              <w:t>La différence entre la clôture (R0610) et l’ouverture (R0620) doit correspondre à la variation enregistrée dans les sous comptes 62122</w:t>
            </w:r>
          </w:p>
        </w:tc>
      </w:tr>
      <w:tr w:rsidR="00C95095" w:rsidRPr="00E75EF0" w14:paraId="478D43FC" w14:textId="77777777" w:rsidTr="00AE33F6">
        <w:tc>
          <w:tcPr>
            <w:tcW w:w="817" w:type="dxa"/>
          </w:tcPr>
          <w:p w14:paraId="18B7D9A6" w14:textId="77777777" w:rsidR="00C95095" w:rsidRPr="00E75EF0" w:rsidRDefault="00C95095" w:rsidP="00F3220F">
            <w:pPr>
              <w:jc w:val="both"/>
            </w:pPr>
            <w:r w:rsidRPr="00E75EF0">
              <w:lastRenderedPageBreak/>
              <w:t>R0630</w:t>
            </w:r>
          </w:p>
        </w:tc>
        <w:tc>
          <w:tcPr>
            <w:tcW w:w="4253" w:type="dxa"/>
            <w:noWrap/>
            <w:hideMark/>
          </w:tcPr>
          <w:p w14:paraId="6025676E" w14:textId="77777777" w:rsidR="00C95095" w:rsidRPr="00E75EF0" w:rsidRDefault="00C95095" w:rsidP="009536B3">
            <w:r w:rsidRPr="00E75EF0">
              <w:t>Prov</w:t>
            </w:r>
            <w:r w:rsidR="009536B3">
              <w:t>ision</w:t>
            </w:r>
            <w:r w:rsidRPr="00E75EF0">
              <w:t xml:space="preserve"> pour risque d'exigibilité clôture</w:t>
            </w:r>
          </w:p>
        </w:tc>
        <w:tc>
          <w:tcPr>
            <w:tcW w:w="4252" w:type="dxa"/>
          </w:tcPr>
          <w:p w14:paraId="15FDE029" w14:textId="77777777" w:rsidR="00C95095" w:rsidRPr="00EB7885" w:rsidRDefault="00C95095" w:rsidP="003948C2">
            <w:r w:rsidRPr="00EB7885">
              <w:rPr>
                <w:bCs/>
              </w:rPr>
              <w:t>3723 (clôture)</w:t>
            </w:r>
          </w:p>
        </w:tc>
      </w:tr>
      <w:tr w:rsidR="00C95095" w:rsidRPr="00E75EF0" w14:paraId="15FE4B67" w14:textId="77777777" w:rsidTr="00AE33F6">
        <w:tc>
          <w:tcPr>
            <w:tcW w:w="817" w:type="dxa"/>
          </w:tcPr>
          <w:p w14:paraId="1175F224" w14:textId="77777777" w:rsidR="00C95095" w:rsidRPr="00E75EF0" w:rsidRDefault="00C95095" w:rsidP="00F3220F">
            <w:pPr>
              <w:jc w:val="both"/>
            </w:pPr>
            <w:r w:rsidRPr="00E75EF0">
              <w:t>R0640</w:t>
            </w:r>
          </w:p>
        </w:tc>
        <w:tc>
          <w:tcPr>
            <w:tcW w:w="4253" w:type="dxa"/>
            <w:noWrap/>
            <w:hideMark/>
          </w:tcPr>
          <w:p w14:paraId="74D70F83" w14:textId="77777777" w:rsidR="00C95095" w:rsidRPr="00E75EF0" w:rsidRDefault="00C95095" w:rsidP="00785430">
            <w:r w:rsidRPr="00E75EF0">
              <w:t>Prov</w:t>
            </w:r>
            <w:r w:rsidR="00785430">
              <w:t>isions</w:t>
            </w:r>
            <w:r w:rsidRPr="00E75EF0">
              <w:t xml:space="preserve"> pour risque d'exigibilité ouverture</w:t>
            </w:r>
          </w:p>
        </w:tc>
        <w:tc>
          <w:tcPr>
            <w:tcW w:w="4252" w:type="dxa"/>
          </w:tcPr>
          <w:p w14:paraId="797B1CE2" w14:textId="77777777" w:rsidR="00C95095" w:rsidRDefault="00C95095" w:rsidP="003948C2">
            <w:pPr>
              <w:rPr>
                <w:bCs/>
              </w:rPr>
            </w:pPr>
            <w:r w:rsidRPr="00EB7885">
              <w:rPr>
                <w:bCs/>
              </w:rPr>
              <w:t>3723 (ouverture)</w:t>
            </w:r>
          </w:p>
          <w:p w14:paraId="030FF388" w14:textId="77777777" w:rsidR="008E7C1E" w:rsidRPr="00EB7885" w:rsidRDefault="008E7C1E" w:rsidP="003948C2">
            <w:r>
              <w:rPr>
                <w:bCs/>
              </w:rPr>
              <w:t>La différence entre la clôture (R0630) et l’ouverture (R0640) doit correspondre à la variation enregistrée dans les sous comptes 62128</w:t>
            </w:r>
          </w:p>
        </w:tc>
      </w:tr>
    </w:tbl>
    <w:p w14:paraId="579F5B3A" w14:textId="77777777" w:rsidR="00C629A8" w:rsidRPr="006255CA" w:rsidRDefault="00C629A8" w:rsidP="00831842">
      <w:pPr>
        <w:jc w:val="both"/>
        <w:rPr>
          <w:rFonts w:ascii="Times New Roman" w:hAnsi="Times New Roman" w:cs="Times New Roman"/>
        </w:rPr>
      </w:pPr>
    </w:p>
    <w:sectPr w:rsidR="00C629A8" w:rsidRPr="006255CA">
      <w:footerReference w:type="default" r:id="rId26"/>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925E6" w14:textId="77777777" w:rsidR="00505A20" w:rsidRDefault="00505A20" w:rsidP="001B3B91">
      <w:pPr>
        <w:spacing w:after="0" w:line="240" w:lineRule="auto"/>
      </w:pPr>
      <w:r>
        <w:separator/>
      </w:r>
    </w:p>
  </w:endnote>
  <w:endnote w:type="continuationSeparator" w:id="0">
    <w:p w14:paraId="60C49ADA" w14:textId="77777777" w:rsidR="00505A20" w:rsidRDefault="00505A20"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1800826"/>
      <w:docPartObj>
        <w:docPartGallery w:val="Page Numbers (Bottom of Page)"/>
        <w:docPartUnique/>
      </w:docPartObj>
    </w:sdtPr>
    <w:sdtContent>
      <w:p w14:paraId="0BC9425E" w14:textId="32DA4C8B" w:rsidR="00D5401F" w:rsidRDefault="00D5401F">
        <w:pPr>
          <w:pStyle w:val="Pieddepage"/>
          <w:jc w:val="right"/>
        </w:pPr>
        <w:r>
          <w:fldChar w:fldCharType="begin"/>
        </w:r>
        <w:r>
          <w:instrText>PAGE   \* MERGEFORMAT</w:instrText>
        </w:r>
        <w:r>
          <w:fldChar w:fldCharType="separate"/>
        </w:r>
        <w:r w:rsidR="007B4199">
          <w:rPr>
            <w:noProof/>
          </w:rPr>
          <w:t>20</w:t>
        </w:r>
        <w:r>
          <w:fldChar w:fldCharType="end"/>
        </w:r>
      </w:p>
    </w:sdtContent>
  </w:sdt>
  <w:p w14:paraId="4303D04A" w14:textId="77777777" w:rsidR="00D5401F" w:rsidRDefault="00D540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CCC0C" w14:textId="77777777" w:rsidR="00505A20" w:rsidRDefault="00505A20" w:rsidP="001B3B91">
      <w:pPr>
        <w:spacing w:after="0" w:line="240" w:lineRule="auto"/>
      </w:pPr>
      <w:r>
        <w:separator/>
      </w:r>
    </w:p>
  </w:footnote>
  <w:footnote w:type="continuationSeparator" w:id="0">
    <w:p w14:paraId="1ADA6B8C" w14:textId="77777777" w:rsidR="00505A20" w:rsidRDefault="00505A20" w:rsidP="001B3B91">
      <w:pPr>
        <w:spacing w:after="0" w:line="240" w:lineRule="auto"/>
      </w:pPr>
      <w:r>
        <w:continuationSeparator/>
      </w:r>
    </w:p>
  </w:footnote>
  <w:footnote w:id="1">
    <w:p w14:paraId="0055FFFF" w14:textId="77777777" w:rsidR="00D5401F" w:rsidRPr="0004045E" w:rsidRDefault="00D5401F">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D069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E4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484888"/>
    <w:multiLevelType w:val="multilevel"/>
    <w:tmpl w:val="880801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5" w15:restartNumberingAfterBreak="0">
    <w:nsid w:val="1F6A4B7D"/>
    <w:multiLevelType w:val="multilevel"/>
    <w:tmpl w:val="5518F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9B002D"/>
    <w:multiLevelType w:val="hybridMultilevel"/>
    <w:tmpl w:val="CB200140"/>
    <w:lvl w:ilvl="0" w:tplc="8B407660">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125187E"/>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055392"/>
    <w:multiLevelType w:val="multilevel"/>
    <w:tmpl w:val="E9C4AB6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0193392">
    <w:abstractNumId w:val="19"/>
  </w:num>
  <w:num w:numId="2" w16cid:durableId="755907747">
    <w:abstractNumId w:val="10"/>
  </w:num>
  <w:num w:numId="3" w16cid:durableId="2111049520">
    <w:abstractNumId w:val="13"/>
  </w:num>
  <w:num w:numId="4" w16cid:durableId="601106238">
    <w:abstractNumId w:val="20"/>
  </w:num>
  <w:num w:numId="5" w16cid:durableId="1072775306">
    <w:abstractNumId w:val="26"/>
  </w:num>
  <w:num w:numId="6" w16cid:durableId="1625817542">
    <w:abstractNumId w:val="12"/>
  </w:num>
  <w:num w:numId="7" w16cid:durableId="177545701">
    <w:abstractNumId w:val="21"/>
  </w:num>
  <w:num w:numId="8" w16cid:durableId="256910232">
    <w:abstractNumId w:val="18"/>
  </w:num>
  <w:num w:numId="9" w16cid:durableId="25761365">
    <w:abstractNumId w:val="8"/>
  </w:num>
  <w:num w:numId="10" w16cid:durableId="2100246874">
    <w:abstractNumId w:val="14"/>
  </w:num>
  <w:num w:numId="11" w16cid:durableId="1493444368">
    <w:abstractNumId w:val="7"/>
  </w:num>
  <w:num w:numId="12" w16cid:durableId="1506938490">
    <w:abstractNumId w:val="4"/>
  </w:num>
  <w:num w:numId="13" w16cid:durableId="1330870414">
    <w:abstractNumId w:val="24"/>
  </w:num>
  <w:num w:numId="14" w16cid:durableId="1736201963">
    <w:abstractNumId w:val="15"/>
  </w:num>
  <w:num w:numId="15" w16cid:durableId="1037319257">
    <w:abstractNumId w:val="23"/>
  </w:num>
  <w:num w:numId="16" w16cid:durableId="2038118469">
    <w:abstractNumId w:val="25"/>
  </w:num>
  <w:num w:numId="17" w16cid:durableId="1689522852">
    <w:abstractNumId w:val="22"/>
  </w:num>
  <w:num w:numId="18" w16cid:durableId="1377657924">
    <w:abstractNumId w:val="1"/>
  </w:num>
  <w:num w:numId="19" w16cid:durableId="2094273551">
    <w:abstractNumId w:val="17"/>
  </w:num>
  <w:num w:numId="20" w16cid:durableId="1877618347">
    <w:abstractNumId w:val="11"/>
  </w:num>
  <w:num w:numId="21" w16cid:durableId="1033307619">
    <w:abstractNumId w:val="5"/>
  </w:num>
  <w:num w:numId="22" w16cid:durableId="1196819078">
    <w:abstractNumId w:val="16"/>
  </w:num>
  <w:num w:numId="23" w16cid:durableId="1967546363">
    <w:abstractNumId w:val="0"/>
  </w:num>
  <w:num w:numId="24" w16cid:durableId="1016732481">
    <w:abstractNumId w:val="2"/>
  </w:num>
  <w:num w:numId="25" w16cid:durableId="577061768">
    <w:abstractNumId w:val="3"/>
  </w:num>
  <w:num w:numId="26" w16cid:durableId="1137382315">
    <w:abstractNumId w:val="9"/>
  </w:num>
  <w:num w:numId="27" w16cid:durableId="2016034208">
    <w:abstractNumId w:val="3"/>
  </w:num>
  <w:num w:numId="28" w16cid:durableId="1273048163">
    <w:abstractNumId w:val="6"/>
  </w:num>
  <w:num w:numId="29" w16cid:durableId="151619418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BOIS Alexandre (SGACPR DAI)">
    <w15:presenceInfo w15:providerId="AD" w15:userId="S-1-5-21-932784933-1916278750-2019186543-32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881"/>
    <w:rsid w:val="0000364D"/>
    <w:rsid w:val="00014C84"/>
    <w:rsid w:val="00017EDA"/>
    <w:rsid w:val="00020569"/>
    <w:rsid w:val="00024FC4"/>
    <w:rsid w:val="00027562"/>
    <w:rsid w:val="00027B2B"/>
    <w:rsid w:val="00031EA1"/>
    <w:rsid w:val="000322F3"/>
    <w:rsid w:val="00033156"/>
    <w:rsid w:val="00037146"/>
    <w:rsid w:val="0003784D"/>
    <w:rsid w:val="00037C2D"/>
    <w:rsid w:val="00037D65"/>
    <w:rsid w:val="0004045E"/>
    <w:rsid w:val="00040B1C"/>
    <w:rsid w:val="00041849"/>
    <w:rsid w:val="00041E2D"/>
    <w:rsid w:val="000461BA"/>
    <w:rsid w:val="00050D99"/>
    <w:rsid w:val="00052A3C"/>
    <w:rsid w:val="00052E58"/>
    <w:rsid w:val="00060387"/>
    <w:rsid w:val="00062418"/>
    <w:rsid w:val="00066686"/>
    <w:rsid w:val="00073418"/>
    <w:rsid w:val="000770CB"/>
    <w:rsid w:val="00082A56"/>
    <w:rsid w:val="000911F3"/>
    <w:rsid w:val="00097270"/>
    <w:rsid w:val="000973AC"/>
    <w:rsid w:val="00097824"/>
    <w:rsid w:val="000A0A0D"/>
    <w:rsid w:val="000A23AB"/>
    <w:rsid w:val="000A2881"/>
    <w:rsid w:val="000B5AA4"/>
    <w:rsid w:val="000C1A47"/>
    <w:rsid w:val="000C3341"/>
    <w:rsid w:val="000C51D6"/>
    <w:rsid w:val="000C57A9"/>
    <w:rsid w:val="000C70AF"/>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448F"/>
    <w:rsid w:val="00166A76"/>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5EB5"/>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37807"/>
    <w:rsid w:val="00241505"/>
    <w:rsid w:val="00242BA0"/>
    <w:rsid w:val="00244C1D"/>
    <w:rsid w:val="0025554A"/>
    <w:rsid w:val="002560C7"/>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3F6B"/>
    <w:rsid w:val="002C46A2"/>
    <w:rsid w:val="002C686F"/>
    <w:rsid w:val="002D3A93"/>
    <w:rsid w:val="002D63D4"/>
    <w:rsid w:val="002D742C"/>
    <w:rsid w:val="002D7AEC"/>
    <w:rsid w:val="002E28BD"/>
    <w:rsid w:val="002E5BD9"/>
    <w:rsid w:val="002E676A"/>
    <w:rsid w:val="002F010C"/>
    <w:rsid w:val="002F0E21"/>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BD4"/>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6BF"/>
    <w:rsid w:val="003C5CBB"/>
    <w:rsid w:val="003D1BE7"/>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B9F"/>
    <w:rsid w:val="00497C76"/>
    <w:rsid w:val="004A195A"/>
    <w:rsid w:val="004A2919"/>
    <w:rsid w:val="004B036A"/>
    <w:rsid w:val="004B13A9"/>
    <w:rsid w:val="004C1B55"/>
    <w:rsid w:val="004C33C1"/>
    <w:rsid w:val="004C6AA6"/>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05A20"/>
    <w:rsid w:val="00511F03"/>
    <w:rsid w:val="00516679"/>
    <w:rsid w:val="00521379"/>
    <w:rsid w:val="00521DFF"/>
    <w:rsid w:val="00533911"/>
    <w:rsid w:val="00534596"/>
    <w:rsid w:val="005352BC"/>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4C54"/>
    <w:rsid w:val="005E58F3"/>
    <w:rsid w:val="005E5B37"/>
    <w:rsid w:val="005F1015"/>
    <w:rsid w:val="005F204A"/>
    <w:rsid w:val="005F228B"/>
    <w:rsid w:val="005F3C11"/>
    <w:rsid w:val="005F3FFC"/>
    <w:rsid w:val="005F5C65"/>
    <w:rsid w:val="0060033B"/>
    <w:rsid w:val="00607FB3"/>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56C8B"/>
    <w:rsid w:val="00661B60"/>
    <w:rsid w:val="00665288"/>
    <w:rsid w:val="0066553D"/>
    <w:rsid w:val="0066763D"/>
    <w:rsid w:val="00676952"/>
    <w:rsid w:val="006769DD"/>
    <w:rsid w:val="00682117"/>
    <w:rsid w:val="00682FAD"/>
    <w:rsid w:val="00683DD0"/>
    <w:rsid w:val="00686A0F"/>
    <w:rsid w:val="00687E04"/>
    <w:rsid w:val="00691AC7"/>
    <w:rsid w:val="006974BA"/>
    <w:rsid w:val="00697695"/>
    <w:rsid w:val="006A0F2A"/>
    <w:rsid w:val="006A44D7"/>
    <w:rsid w:val="006A6B74"/>
    <w:rsid w:val="006A6FFE"/>
    <w:rsid w:val="006B0285"/>
    <w:rsid w:val="006B39B3"/>
    <w:rsid w:val="006B3C1E"/>
    <w:rsid w:val="006C334C"/>
    <w:rsid w:val="006D02B4"/>
    <w:rsid w:val="006D309E"/>
    <w:rsid w:val="006D3211"/>
    <w:rsid w:val="006D5F8C"/>
    <w:rsid w:val="006D6028"/>
    <w:rsid w:val="006E096C"/>
    <w:rsid w:val="006E4A49"/>
    <w:rsid w:val="006F0F72"/>
    <w:rsid w:val="00700A37"/>
    <w:rsid w:val="00701A08"/>
    <w:rsid w:val="00702C4D"/>
    <w:rsid w:val="00702E69"/>
    <w:rsid w:val="007046F2"/>
    <w:rsid w:val="00705709"/>
    <w:rsid w:val="007074D6"/>
    <w:rsid w:val="00711217"/>
    <w:rsid w:val="007140B4"/>
    <w:rsid w:val="00717EA9"/>
    <w:rsid w:val="00720C44"/>
    <w:rsid w:val="00723E1C"/>
    <w:rsid w:val="00732E96"/>
    <w:rsid w:val="0073433C"/>
    <w:rsid w:val="00736E82"/>
    <w:rsid w:val="00737EE0"/>
    <w:rsid w:val="00740896"/>
    <w:rsid w:val="007409A6"/>
    <w:rsid w:val="00743B00"/>
    <w:rsid w:val="00743D5F"/>
    <w:rsid w:val="00744A08"/>
    <w:rsid w:val="0074722A"/>
    <w:rsid w:val="0075190B"/>
    <w:rsid w:val="00764FB7"/>
    <w:rsid w:val="0076680B"/>
    <w:rsid w:val="007708E0"/>
    <w:rsid w:val="00770953"/>
    <w:rsid w:val="00774B10"/>
    <w:rsid w:val="00774B20"/>
    <w:rsid w:val="007756D2"/>
    <w:rsid w:val="00776BBA"/>
    <w:rsid w:val="00777B16"/>
    <w:rsid w:val="007812F8"/>
    <w:rsid w:val="0078184D"/>
    <w:rsid w:val="00783DB0"/>
    <w:rsid w:val="00785430"/>
    <w:rsid w:val="00785E92"/>
    <w:rsid w:val="007974C9"/>
    <w:rsid w:val="007A2811"/>
    <w:rsid w:val="007A5501"/>
    <w:rsid w:val="007A7FB6"/>
    <w:rsid w:val="007B0BAF"/>
    <w:rsid w:val="007B4199"/>
    <w:rsid w:val="007B5181"/>
    <w:rsid w:val="007C2BED"/>
    <w:rsid w:val="007D1EBD"/>
    <w:rsid w:val="007D4814"/>
    <w:rsid w:val="007D7F0A"/>
    <w:rsid w:val="007E45E0"/>
    <w:rsid w:val="007E5702"/>
    <w:rsid w:val="007E591D"/>
    <w:rsid w:val="007F2AA3"/>
    <w:rsid w:val="007F2E40"/>
    <w:rsid w:val="007F3B67"/>
    <w:rsid w:val="007F4B59"/>
    <w:rsid w:val="007F5FED"/>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11AD"/>
    <w:rsid w:val="00852218"/>
    <w:rsid w:val="008537B3"/>
    <w:rsid w:val="00857059"/>
    <w:rsid w:val="008664EE"/>
    <w:rsid w:val="00870B4A"/>
    <w:rsid w:val="008744C3"/>
    <w:rsid w:val="00875E30"/>
    <w:rsid w:val="008819DA"/>
    <w:rsid w:val="00881E45"/>
    <w:rsid w:val="008873A3"/>
    <w:rsid w:val="008914A5"/>
    <w:rsid w:val="00891BB1"/>
    <w:rsid w:val="00893C73"/>
    <w:rsid w:val="00896AF8"/>
    <w:rsid w:val="00896D07"/>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1628"/>
    <w:rsid w:val="008E5746"/>
    <w:rsid w:val="008E7C1E"/>
    <w:rsid w:val="008E7FF3"/>
    <w:rsid w:val="008F4DA2"/>
    <w:rsid w:val="008F79CE"/>
    <w:rsid w:val="00901E78"/>
    <w:rsid w:val="00905475"/>
    <w:rsid w:val="00906A0C"/>
    <w:rsid w:val="00911F56"/>
    <w:rsid w:val="009126FD"/>
    <w:rsid w:val="00923F08"/>
    <w:rsid w:val="009274E6"/>
    <w:rsid w:val="00932874"/>
    <w:rsid w:val="00932F74"/>
    <w:rsid w:val="00934B7A"/>
    <w:rsid w:val="00940CEE"/>
    <w:rsid w:val="00945846"/>
    <w:rsid w:val="00945ADF"/>
    <w:rsid w:val="009536B3"/>
    <w:rsid w:val="00953CE8"/>
    <w:rsid w:val="0096133C"/>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97FB3"/>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161C"/>
    <w:rsid w:val="00A0299F"/>
    <w:rsid w:val="00A06215"/>
    <w:rsid w:val="00A1120F"/>
    <w:rsid w:val="00A11C0A"/>
    <w:rsid w:val="00A12B3A"/>
    <w:rsid w:val="00A13FB9"/>
    <w:rsid w:val="00A140A3"/>
    <w:rsid w:val="00A14214"/>
    <w:rsid w:val="00A15289"/>
    <w:rsid w:val="00A235AE"/>
    <w:rsid w:val="00A23BD5"/>
    <w:rsid w:val="00A31A95"/>
    <w:rsid w:val="00A3588A"/>
    <w:rsid w:val="00A35BE4"/>
    <w:rsid w:val="00A37B0F"/>
    <w:rsid w:val="00A41873"/>
    <w:rsid w:val="00A422F2"/>
    <w:rsid w:val="00A46C3B"/>
    <w:rsid w:val="00A56967"/>
    <w:rsid w:val="00A57F22"/>
    <w:rsid w:val="00A617B9"/>
    <w:rsid w:val="00A6315E"/>
    <w:rsid w:val="00A64643"/>
    <w:rsid w:val="00A66B6C"/>
    <w:rsid w:val="00A72AF0"/>
    <w:rsid w:val="00A72B01"/>
    <w:rsid w:val="00A7545D"/>
    <w:rsid w:val="00A80582"/>
    <w:rsid w:val="00A808BA"/>
    <w:rsid w:val="00A855CC"/>
    <w:rsid w:val="00A92868"/>
    <w:rsid w:val="00A93F12"/>
    <w:rsid w:val="00A94F0A"/>
    <w:rsid w:val="00A96C8F"/>
    <w:rsid w:val="00AA14E0"/>
    <w:rsid w:val="00AA2B64"/>
    <w:rsid w:val="00AA3486"/>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5294"/>
    <w:rsid w:val="00B16115"/>
    <w:rsid w:val="00B163A7"/>
    <w:rsid w:val="00B20B4C"/>
    <w:rsid w:val="00B21C1E"/>
    <w:rsid w:val="00B2274A"/>
    <w:rsid w:val="00B26872"/>
    <w:rsid w:val="00B26B4A"/>
    <w:rsid w:val="00B327F5"/>
    <w:rsid w:val="00B37578"/>
    <w:rsid w:val="00B37F2F"/>
    <w:rsid w:val="00B403D4"/>
    <w:rsid w:val="00B4170D"/>
    <w:rsid w:val="00B514E3"/>
    <w:rsid w:val="00B53176"/>
    <w:rsid w:val="00B57C80"/>
    <w:rsid w:val="00B717FE"/>
    <w:rsid w:val="00B733A2"/>
    <w:rsid w:val="00B73833"/>
    <w:rsid w:val="00B75F59"/>
    <w:rsid w:val="00B83408"/>
    <w:rsid w:val="00B86561"/>
    <w:rsid w:val="00B86DD9"/>
    <w:rsid w:val="00B94861"/>
    <w:rsid w:val="00B973DA"/>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E6A47"/>
    <w:rsid w:val="00BF00C9"/>
    <w:rsid w:val="00BF04B7"/>
    <w:rsid w:val="00BF0FE5"/>
    <w:rsid w:val="00BF27FF"/>
    <w:rsid w:val="00BF3D2E"/>
    <w:rsid w:val="00BF53EF"/>
    <w:rsid w:val="00BF5FC8"/>
    <w:rsid w:val="00C00A48"/>
    <w:rsid w:val="00C053CA"/>
    <w:rsid w:val="00C060A1"/>
    <w:rsid w:val="00C10AEB"/>
    <w:rsid w:val="00C1324B"/>
    <w:rsid w:val="00C167F4"/>
    <w:rsid w:val="00C21DC6"/>
    <w:rsid w:val="00C247A3"/>
    <w:rsid w:val="00C308A9"/>
    <w:rsid w:val="00C342C4"/>
    <w:rsid w:val="00C40F46"/>
    <w:rsid w:val="00C41A1B"/>
    <w:rsid w:val="00C4595B"/>
    <w:rsid w:val="00C45D93"/>
    <w:rsid w:val="00C47648"/>
    <w:rsid w:val="00C5039C"/>
    <w:rsid w:val="00C51870"/>
    <w:rsid w:val="00C53402"/>
    <w:rsid w:val="00C56FF1"/>
    <w:rsid w:val="00C571F0"/>
    <w:rsid w:val="00C629A8"/>
    <w:rsid w:val="00C62D1D"/>
    <w:rsid w:val="00C6365C"/>
    <w:rsid w:val="00C7011D"/>
    <w:rsid w:val="00C72F7D"/>
    <w:rsid w:val="00C75EE3"/>
    <w:rsid w:val="00C91B05"/>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0321A"/>
    <w:rsid w:val="00D034C6"/>
    <w:rsid w:val="00D06548"/>
    <w:rsid w:val="00D12C85"/>
    <w:rsid w:val="00D12EF5"/>
    <w:rsid w:val="00D171D8"/>
    <w:rsid w:val="00D20D44"/>
    <w:rsid w:val="00D21D3D"/>
    <w:rsid w:val="00D23123"/>
    <w:rsid w:val="00D25BE0"/>
    <w:rsid w:val="00D27D52"/>
    <w:rsid w:val="00D30DBA"/>
    <w:rsid w:val="00D32DCA"/>
    <w:rsid w:val="00D32ECC"/>
    <w:rsid w:val="00D368F0"/>
    <w:rsid w:val="00D37675"/>
    <w:rsid w:val="00D467E0"/>
    <w:rsid w:val="00D50908"/>
    <w:rsid w:val="00D51B80"/>
    <w:rsid w:val="00D5401F"/>
    <w:rsid w:val="00D54C89"/>
    <w:rsid w:val="00D57C25"/>
    <w:rsid w:val="00D641B1"/>
    <w:rsid w:val="00D66400"/>
    <w:rsid w:val="00D71388"/>
    <w:rsid w:val="00D74FC6"/>
    <w:rsid w:val="00D76631"/>
    <w:rsid w:val="00D76B8F"/>
    <w:rsid w:val="00D800F7"/>
    <w:rsid w:val="00D9003C"/>
    <w:rsid w:val="00D90EFA"/>
    <w:rsid w:val="00D9348C"/>
    <w:rsid w:val="00D93C6B"/>
    <w:rsid w:val="00D96F04"/>
    <w:rsid w:val="00D978C1"/>
    <w:rsid w:val="00DA0C25"/>
    <w:rsid w:val="00DA661B"/>
    <w:rsid w:val="00DB1DBD"/>
    <w:rsid w:val="00DC23EE"/>
    <w:rsid w:val="00DC5F44"/>
    <w:rsid w:val="00DC7453"/>
    <w:rsid w:val="00DC7A59"/>
    <w:rsid w:val="00DD0BED"/>
    <w:rsid w:val="00DD2BFD"/>
    <w:rsid w:val="00DD2DFC"/>
    <w:rsid w:val="00DD67A3"/>
    <w:rsid w:val="00DE0F33"/>
    <w:rsid w:val="00DE6140"/>
    <w:rsid w:val="00DF138E"/>
    <w:rsid w:val="00DF19FB"/>
    <w:rsid w:val="00DF6BAD"/>
    <w:rsid w:val="00E001A1"/>
    <w:rsid w:val="00E01F06"/>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53A5"/>
    <w:rsid w:val="00EF6546"/>
    <w:rsid w:val="00EF6CDC"/>
    <w:rsid w:val="00EF6ECA"/>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51AE"/>
    <w:rsid w:val="00F7664A"/>
    <w:rsid w:val="00F76D00"/>
    <w:rsid w:val="00F8037B"/>
    <w:rsid w:val="00F9282C"/>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5CAF"/>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B70"/>
  <w15:docId w15:val="{75AD6CAB-7955-46A4-9BD4-EB0BFF5E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D25BE0"/>
    <w:pPr>
      <w:numPr>
        <w:numId w:val="25"/>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uiPriority w:val="9"/>
    <w:unhideWhenUsed/>
    <w:qFormat/>
    <w:rsid w:val="00D25BE0"/>
    <w:pPr>
      <w:numPr>
        <w:ilvl w:val="1"/>
        <w:numId w:val="25"/>
      </w:numPr>
      <w:jc w:val="both"/>
      <w:outlineLvl w:val="1"/>
    </w:pPr>
    <w:rPr>
      <w:rFonts w:ascii="Times New Roman" w:hAnsi="Times New Roman" w:cs="Times New Roman"/>
      <w:b/>
    </w:rPr>
  </w:style>
  <w:style w:type="paragraph" w:styleId="Titre3">
    <w:name w:val="heading 3"/>
    <w:basedOn w:val="Normal"/>
    <w:next w:val="Normal"/>
    <w:link w:val="Titre3Car"/>
    <w:uiPriority w:val="9"/>
    <w:unhideWhenUsed/>
    <w:qFormat/>
    <w:rsid w:val="00D25BE0"/>
    <w:pPr>
      <w:keepNext/>
      <w:keepLines/>
      <w:numPr>
        <w:ilvl w:val="2"/>
        <w:numId w:val="25"/>
      </w:numPr>
      <w:spacing w:before="40" w:after="0"/>
      <w:outlineLvl w:val="2"/>
    </w:pPr>
    <w:rPr>
      <w:rFonts w:ascii="Times New Roman" w:eastAsiaTheme="majorEastAsia" w:hAnsi="Times New Roman" w:cs="Times New Roman"/>
      <w:b/>
    </w:rPr>
  </w:style>
  <w:style w:type="paragraph" w:styleId="Titre4">
    <w:name w:val="heading 4"/>
    <w:basedOn w:val="Normal"/>
    <w:next w:val="Normal"/>
    <w:link w:val="Titre4Car"/>
    <w:uiPriority w:val="9"/>
    <w:semiHidden/>
    <w:unhideWhenUsed/>
    <w:qFormat/>
    <w:rsid w:val="00D25BE0"/>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D25BE0"/>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D25BE0"/>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D25BE0"/>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D25BE0"/>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5BE0"/>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 w:type="character" w:customStyle="1" w:styleId="Titre1Car">
    <w:name w:val="Titre 1 Car"/>
    <w:basedOn w:val="Policepardfaut"/>
    <w:link w:val="Titre1"/>
    <w:uiPriority w:val="9"/>
    <w:rsid w:val="00D25BE0"/>
    <w:rPr>
      <w:rFonts w:ascii="Times New Roman" w:hAnsi="Times New Roman" w:cs="Times New Roman"/>
      <w:b/>
      <w:sz w:val="28"/>
      <w:szCs w:val="28"/>
      <w:u w:val="single"/>
    </w:rPr>
  </w:style>
  <w:style w:type="character" w:customStyle="1" w:styleId="Titre2Car">
    <w:name w:val="Titre 2 Car"/>
    <w:basedOn w:val="Policepardfaut"/>
    <w:link w:val="Titre2"/>
    <w:uiPriority w:val="9"/>
    <w:rsid w:val="00D25BE0"/>
    <w:rPr>
      <w:rFonts w:ascii="Times New Roman" w:hAnsi="Times New Roman" w:cs="Times New Roman"/>
      <w:b/>
    </w:rPr>
  </w:style>
  <w:style w:type="character" w:customStyle="1" w:styleId="Titre3Car">
    <w:name w:val="Titre 3 Car"/>
    <w:basedOn w:val="Policepardfaut"/>
    <w:link w:val="Titre3"/>
    <w:uiPriority w:val="9"/>
    <w:rsid w:val="00D25BE0"/>
    <w:rPr>
      <w:rFonts w:ascii="Times New Roman" w:eastAsiaTheme="majorEastAsia" w:hAnsi="Times New Roman" w:cs="Times New Roman"/>
      <w:b/>
    </w:rPr>
  </w:style>
  <w:style w:type="character" w:customStyle="1" w:styleId="Titre4Car">
    <w:name w:val="Titre 4 Car"/>
    <w:basedOn w:val="Policepardfaut"/>
    <w:link w:val="Titre4"/>
    <w:uiPriority w:val="9"/>
    <w:semiHidden/>
    <w:rsid w:val="00D25BE0"/>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D25BE0"/>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D25BE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D25BE0"/>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D25BE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25BE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 w:id="212515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openxmlformats.org/officeDocument/2006/relationships/hyperlink" Target="https://www.legifrance.gouv.fr/affichCodeArticle.do?idArticle=LEGIARTI000006745544&amp;cidTexte=LEGITEXT000006073189&amp;dateTexte=20160211" TargetMode="External"/><Relationship Id="rId2" Type="http://schemas.openxmlformats.org/officeDocument/2006/relationships/numbering" Target="numbering.xml"/><Relationship Id="rId16"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0" Type="http://schemas.openxmlformats.org/officeDocument/2006/relationships/hyperlink" Target="https://www.legifrance.gouv.fr/affichCodeArticle.do?cidTexte=LEGITEXT000006073984&amp;idArticle=LEGIARTI000006788936&amp;dateTexte=&amp;categorieLien=c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189&amp;idArticle=LEGIARTI000031807924&amp;dateTexte=&amp;categorieLien=id" TargetMode="External"/><Relationship Id="rId24"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5" Type="http://schemas.openxmlformats.org/officeDocument/2006/relationships/webSettings" Target="webSettings.xml"/><Relationship Id="rId15" Type="http://schemas.openxmlformats.org/officeDocument/2006/relationships/hyperlink" Target="https://www.legifrance.gouv.fr/affichCodeArticle.do?idArticle=LEGIARTI000006793783&amp;cidTexte=LEGITEXT000006073984&amp;dateTexte=vig" TargetMode="External"/><Relationship Id="rId23" Type="http://schemas.openxmlformats.org/officeDocument/2006/relationships/hyperlink" Target="https://www.legifrance.gouv.fr/affichCodeArticle.do?cidTexte=LEGITEXT000006073984&amp;idArticle=LEGIARTI000006796289&amp;dateTexte=&amp;categorieLien=cid" TargetMode="External"/><Relationship Id="rId28" Type="http://schemas.microsoft.com/office/2011/relationships/people" Target="people.xml"/><Relationship Id="rId10" Type="http://schemas.openxmlformats.org/officeDocument/2006/relationships/hyperlink" Target="https://www.legifrance.gouv.fr/affichCodeArticle.do?cidTexte=LEGITEXT000006074067&amp;idArticle=LEGIARTI000031808015"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cidTexte=LEGITEXT000006073984&amp;idArticle=LEGIARTI000006788936&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0FC4-1EDF-4598-85B2-5A5423414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11970</Words>
  <Characters>65837</Characters>
  <Application>Microsoft Office Word</Application>
  <DocSecurity>0</DocSecurity>
  <Lines>548</Lines>
  <Paragraphs>155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77652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 Parmentier</dc:creator>
  <cp:lastModifiedBy>DIAGNE Afissa-Elodie (SGACPR DAI)</cp:lastModifiedBy>
  <cp:revision>2</cp:revision>
  <cp:lastPrinted>2017-09-20T14:36:00Z</cp:lastPrinted>
  <dcterms:created xsi:type="dcterms:W3CDTF">2026-02-02T09:45:00Z</dcterms:created>
  <dcterms:modified xsi:type="dcterms:W3CDTF">2026-02-02T09:45:00Z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2026-02-02T09:44:34Z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997f9620-9231-4667-b0de-52c3f563feb9</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